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13839" w14:textId="77777777" w:rsidR="00236BB8" w:rsidRPr="00DC7263" w:rsidRDefault="00236BB8" w:rsidP="00236BB8">
      <w:pPr>
        <w:rPr>
          <w:rFonts w:ascii="Arial" w:hAnsi="Arial" w:cs="Arial"/>
          <w:sz w:val="20"/>
          <w:szCs w:val="20"/>
        </w:rPr>
      </w:pPr>
      <w:r w:rsidRPr="00DC7263">
        <w:rPr>
          <w:rFonts w:ascii="Arial" w:hAnsi="Arial" w:cs="Arial"/>
          <w:noProof/>
          <w:sz w:val="20"/>
          <w:szCs w:val="20"/>
        </w:rPr>
        <w:drawing>
          <wp:anchor distT="0" distB="0" distL="114300" distR="114300" simplePos="0" relativeHeight="251665920" behindDoc="0" locked="0" layoutInCell="1" allowOverlap="1" wp14:anchorId="3D9FB426" wp14:editId="32CEF5CA">
            <wp:simplePos x="0" y="0"/>
            <wp:positionH relativeFrom="column">
              <wp:posOffset>5403215</wp:posOffset>
            </wp:positionH>
            <wp:positionV relativeFrom="paragraph">
              <wp:posOffset>-287655</wp:posOffset>
            </wp:positionV>
            <wp:extent cx="800100" cy="866775"/>
            <wp:effectExtent l="0" t="0" r="0" b="9525"/>
            <wp:wrapNone/>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r w:rsidR="00781EF5" w:rsidRPr="00DC7263">
        <w:rPr>
          <w:rFonts w:ascii="Arial" w:hAnsi="Arial" w:cs="Arial"/>
          <w:sz w:val="20"/>
          <w:szCs w:val="20"/>
        </w:rPr>
        <w:t xml:space="preserve"> </w:t>
      </w:r>
      <w:r w:rsidR="00D1450E" w:rsidRPr="00DC7263">
        <w:rPr>
          <w:rFonts w:ascii="Arial" w:hAnsi="Arial" w:cs="Arial"/>
          <w:sz w:val="20"/>
          <w:szCs w:val="20"/>
        </w:rPr>
        <w:t xml:space="preserve"> </w:t>
      </w:r>
      <w:r w:rsidRPr="00DC7263">
        <w:rPr>
          <w:rFonts w:ascii="Arial" w:hAnsi="Arial" w:cs="Arial"/>
          <w:noProof/>
          <w:sz w:val="20"/>
          <w:szCs w:val="20"/>
        </w:rPr>
        <w:drawing>
          <wp:inline distT="0" distB="0" distL="0" distR="0" wp14:anchorId="48B81402" wp14:editId="58E47175">
            <wp:extent cx="2114550" cy="466725"/>
            <wp:effectExtent l="0" t="0" r="0" b="9525"/>
            <wp:docPr id="14" name="Slika 14"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UVRSOI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466725"/>
                    </a:xfrm>
                    <a:prstGeom prst="rect">
                      <a:avLst/>
                    </a:prstGeom>
                    <a:noFill/>
                    <a:ln>
                      <a:noFill/>
                    </a:ln>
                  </pic:spPr>
                </pic:pic>
              </a:graphicData>
            </a:graphic>
          </wp:inline>
        </w:drawing>
      </w:r>
    </w:p>
    <w:p w14:paraId="73269701" w14:textId="77777777" w:rsidR="00236BB8" w:rsidRPr="00DC7263" w:rsidRDefault="00236BB8" w:rsidP="00236BB8">
      <w:pPr>
        <w:rPr>
          <w:rFonts w:ascii="Arial" w:hAnsi="Arial" w:cs="Arial"/>
          <w:sz w:val="20"/>
          <w:szCs w:val="20"/>
        </w:rPr>
      </w:pPr>
      <w:r w:rsidRPr="00DC7263">
        <w:rPr>
          <w:rFonts w:ascii="Arial" w:hAnsi="Arial" w:cs="Arial"/>
          <w:sz w:val="20"/>
          <w:szCs w:val="20"/>
        </w:rPr>
        <w:t xml:space="preserve">  </w:t>
      </w:r>
    </w:p>
    <w:p w14:paraId="2A7BF953" w14:textId="77777777" w:rsidR="00236BB8" w:rsidRPr="00DC7263" w:rsidRDefault="00236BB8" w:rsidP="00236BB8">
      <w:pPr>
        <w:rPr>
          <w:rFonts w:ascii="Arial" w:hAnsi="Arial" w:cs="Arial"/>
          <w:sz w:val="20"/>
          <w:szCs w:val="20"/>
        </w:rPr>
      </w:pPr>
      <w:r w:rsidRPr="00DC7263">
        <w:rPr>
          <w:rFonts w:ascii="Arial" w:hAnsi="Arial" w:cs="Arial"/>
          <w:smallCaps/>
          <w:sz w:val="20"/>
          <w:szCs w:val="20"/>
        </w:rPr>
        <w:tab/>
      </w:r>
      <w:r w:rsidRPr="00DC7263">
        <w:rPr>
          <w:rFonts w:ascii="Arial" w:hAnsi="Arial" w:cs="Arial"/>
          <w:smallCaps/>
          <w:sz w:val="20"/>
          <w:szCs w:val="20"/>
        </w:rPr>
        <w:tab/>
      </w:r>
      <w:r w:rsidRPr="00DC7263">
        <w:rPr>
          <w:rFonts w:ascii="Arial" w:hAnsi="Arial" w:cs="Arial"/>
          <w:smallCaps/>
          <w:sz w:val="20"/>
          <w:szCs w:val="20"/>
        </w:rPr>
        <w:tab/>
      </w:r>
      <w:r w:rsidRPr="00DC7263">
        <w:rPr>
          <w:rFonts w:ascii="Arial" w:hAnsi="Arial" w:cs="Arial"/>
          <w:smallCaps/>
          <w:sz w:val="20"/>
          <w:szCs w:val="20"/>
        </w:rPr>
        <w:tab/>
      </w:r>
      <w:r w:rsidRPr="00DC7263">
        <w:rPr>
          <w:rFonts w:ascii="Arial" w:hAnsi="Arial" w:cs="Arial"/>
          <w:smallCaps/>
          <w:sz w:val="20"/>
          <w:szCs w:val="20"/>
        </w:rPr>
        <w:tab/>
      </w:r>
    </w:p>
    <w:p w14:paraId="7118B7A5" w14:textId="77777777" w:rsidR="00236BB8" w:rsidRPr="00DC7263" w:rsidRDefault="00236BB8" w:rsidP="00236BB8">
      <w:pPr>
        <w:rPr>
          <w:rFonts w:ascii="Arial" w:hAnsi="Arial" w:cs="Arial"/>
          <w:sz w:val="20"/>
          <w:szCs w:val="20"/>
        </w:rPr>
      </w:pPr>
      <w:r w:rsidRPr="00DC7263">
        <w:rPr>
          <w:rFonts w:ascii="Arial" w:hAnsi="Arial" w:cs="Arial"/>
          <w:sz w:val="20"/>
          <w:szCs w:val="20"/>
        </w:rPr>
        <w:t xml:space="preserve">                   Cesta v Gorice 15, 1000 Ljubljana</w:t>
      </w:r>
    </w:p>
    <w:p w14:paraId="5C4A349E" w14:textId="77777777" w:rsidR="00236BB8" w:rsidRPr="00DC7263" w:rsidRDefault="00236BB8" w:rsidP="00236BB8">
      <w:pPr>
        <w:rPr>
          <w:rFonts w:ascii="Arial" w:hAnsi="Arial" w:cs="Arial"/>
          <w:sz w:val="20"/>
          <w:szCs w:val="20"/>
        </w:rPr>
      </w:pPr>
    </w:p>
    <w:p w14:paraId="25D17F05" w14:textId="77777777" w:rsidR="00236BB8" w:rsidRPr="00DC7263" w:rsidRDefault="00236BB8" w:rsidP="00236BB8">
      <w:pPr>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p>
    <w:p w14:paraId="7102B2B0" w14:textId="77777777" w:rsidR="00236BB8" w:rsidRPr="00DC7263" w:rsidRDefault="00236BB8" w:rsidP="00236BB8">
      <w:pPr>
        <w:pStyle w:val="Glava"/>
        <w:tabs>
          <w:tab w:val="left" w:pos="5112"/>
        </w:tabs>
        <w:spacing w:before="120" w:line="240" w:lineRule="exact"/>
        <w:rPr>
          <w:rFonts w:ascii="Arial" w:hAnsi="Arial" w:cs="Arial"/>
          <w:sz w:val="20"/>
        </w:rPr>
      </w:pPr>
      <w:r w:rsidRPr="00DC7263">
        <w:rPr>
          <w:rFonts w:ascii="Arial" w:hAnsi="Arial" w:cs="Arial"/>
          <w:sz w:val="20"/>
        </w:rPr>
        <w:tab/>
      </w:r>
      <w:r w:rsidRPr="00DC7263">
        <w:rPr>
          <w:rFonts w:ascii="Arial" w:hAnsi="Arial" w:cs="Arial"/>
          <w:sz w:val="20"/>
        </w:rPr>
        <w:tab/>
        <w:t>T: 01 200 84 01</w:t>
      </w:r>
    </w:p>
    <w:p w14:paraId="0F8DFBE8" w14:textId="77777777" w:rsidR="00236BB8" w:rsidRPr="00DC7263" w:rsidRDefault="00236BB8" w:rsidP="00236BB8">
      <w:pPr>
        <w:pStyle w:val="Glava"/>
        <w:tabs>
          <w:tab w:val="left" w:pos="5112"/>
        </w:tabs>
        <w:spacing w:line="240" w:lineRule="exact"/>
        <w:rPr>
          <w:rFonts w:ascii="Arial" w:hAnsi="Arial" w:cs="Arial"/>
          <w:sz w:val="20"/>
        </w:rPr>
      </w:pPr>
      <w:r w:rsidRPr="00DC7263">
        <w:rPr>
          <w:rFonts w:ascii="Arial" w:hAnsi="Arial" w:cs="Arial"/>
          <w:sz w:val="20"/>
        </w:rPr>
        <w:tab/>
      </w:r>
      <w:r w:rsidRPr="00DC7263">
        <w:rPr>
          <w:rFonts w:ascii="Arial" w:hAnsi="Arial" w:cs="Arial"/>
          <w:sz w:val="20"/>
        </w:rPr>
        <w:tab/>
        <w:t>E: uoim.mnz@gov.si</w:t>
      </w:r>
    </w:p>
    <w:p w14:paraId="5505B165" w14:textId="77777777" w:rsidR="00236BB8" w:rsidRPr="00DC7263" w:rsidRDefault="00236BB8" w:rsidP="00236BB8">
      <w:pPr>
        <w:pStyle w:val="Glava"/>
        <w:tabs>
          <w:tab w:val="left" w:pos="5112"/>
        </w:tabs>
        <w:spacing w:line="240" w:lineRule="exact"/>
        <w:rPr>
          <w:rFonts w:ascii="Arial" w:hAnsi="Arial" w:cs="Arial"/>
          <w:sz w:val="20"/>
        </w:rPr>
      </w:pPr>
      <w:r w:rsidRPr="00DC7263">
        <w:rPr>
          <w:rFonts w:ascii="Arial" w:hAnsi="Arial" w:cs="Arial"/>
          <w:sz w:val="20"/>
        </w:rPr>
        <w:tab/>
      </w:r>
      <w:r w:rsidRPr="00DC7263">
        <w:rPr>
          <w:rFonts w:ascii="Arial" w:hAnsi="Arial" w:cs="Arial"/>
          <w:sz w:val="20"/>
        </w:rPr>
        <w:tab/>
        <w:t>www.uoim.gov.si</w:t>
      </w:r>
    </w:p>
    <w:p w14:paraId="56735FC8" w14:textId="77777777" w:rsidR="00236BB8" w:rsidRPr="00DC7263" w:rsidRDefault="00236BB8" w:rsidP="00236BB8">
      <w:pPr>
        <w:rPr>
          <w:rFonts w:ascii="Arial" w:hAnsi="Arial" w:cs="Arial"/>
          <w:sz w:val="20"/>
          <w:szCs w:val="20"/>
        </w:rPr>
      </w:pPr>
    </w:p>
    <w:p w14:paraId="232E71AC" w14:textId="77777777" w:rsidR="00236BB8" w:rsidRPr="00DC7263" w:rsidRDefault="00236BB8" w:rsidP="00236BB8">
      <w:pPr>
        <w:rPr>
          <w:rFonts w:ascii="Arial" w:hAnsi="Arial" w:cs="Arial"/>
          <w:sz w:val="20"/>
          <w:szCs w:val="20"/>
        </w:rPr>
      </w:pPr>
    </w:p>
    <w:p w14:paraId="47CB8A2F" w14:textId="50CE411B" w:rsidR="009A5DD2" w:rsidRPr="00DC7263" w:rsidRDefault="00236BB8" w:rsidP="00236BB8">
      <w:pPr>
        <w:pStyle w:val="datumtevilka"/>
        <w:rPr>
          <w:rFonts w:cs="Arial"/>
        </w:rPr>
      </w:pPr>
      <w:r w:rsidRPr="00DC7263">
        <w:rPr>
          <w:rFonts w:cs="Arial"/>
        </w:rPr>
        <w:t xml:space="preserve">Številka: </w:t>
      </w:r>
      <w:r w:rsidR="004738DC" w:rsidRPr="00DC7263">
        <w:rPr>
          <w:rFonts w:cs="Arial"/>
        </w:rPr>
        <w:t>430-23/2019</w:t>
      </w:r>
      <w:r w:rsidR="006C686F">
        <w:rPr>
          <w:rFonts w:cs="Arial"/>
        </w:rPr>
        <w:t>-2</w:t>
      </w:r>
      <w:r w:rsidR="004738DC" w:rsidRPr="00DC7263">
        <w:rPr>
          <w:rFonts w:cs="Arial"/>
        </w:rPr>
        <w:t xml:space="preserve"> </w:t>
      </w:r>
    </w:p>
    <w:p w14:paraId="6680F77A" w14:textId="304846C8" w:rsidR="00236BB8" w:rsidRPr="00DC7263" w:rsidRDefault="00236BB8" w:rsidP="00236BB8">
      <w:pPr>
        <w:pStyle w:val="datumtevilka"/>
        <w:rPr>
          <w:rFonts w:cs="Arial"/>
        </w:rPr>
      </w:pPr>
      <w:r w:rsidRPr="00DC7263">
        <w:rPr>
          <w:rFonts w:cs="Arial"/>
        </w:rPr>
        <w:t>Datum:</w:t>
      </w:r>
      <w:r w:rsidR="008A24E7" w:rsidRPr="00DC7263">
        <w:rPr>
          <w:rFonts w:cs="Arial"/>
        </w:rPr>
        <w:t xml:space="preserve"> </w:t>
      </w:r>
      <w:r w:rsidR="006C686F">
        <w:rPr>
          <w:rFonts w:cs="Arial"/>
        </w:rPr>
        <w:t>2</w:t>
      </w:r>
      <w:r w:rsidR="00AD3A9D">
        <w:rPr>
          <w:rFonts w:cs="Arial"/>
        </w:rPr>
        <w:t>5</w:t>
      </w:r>
      <w:r w:rsidR="00383566" w:rsidRPr="00DC7263">
        <w:rPr>
          <w:rFonts w:cs="Arial"/>
        </w:rPr>
        <w:t>.4.2019</w:t>
      </w:r>
    </w:p>
    <w:p w14:paraId="7CA2EB51" w14:textId="77777777" w:rsidR="009A5DD2" w:rsidRPr="00DC7263" w:rsidRDefault="009A5DD2">
      <w:pPr>
        <w:pStyle w:val="Naslov"/>
        <w:jc w:val="both"/>
        <w:rPr>
          <w:rFonts w:ascii="Arial" w:hAnsi="Arial" w:cs="Arial"/>
          <w:b w:val="0"/>
          <w:bCs/>
          <w:sz w:val="20"/>
        </w:rPr>
      </w:pPr>
    </w:p>
    <w:p w14:paraId="112A8721" w14:textId="77777777" w:rsidR="009A5DD2" w:rsidRPr="00DC7263" w:rsidRDefault="009A5DD2">
      <w:pPr>
        <w:pStyle w:val="Naslov"/>
        <w:rPr>
          <w:rFonts w:ascii="Arial" w:hAnsi="Arial" w:cs="Arial"/>
          <w:b w:val="0"/>
          <w:bCs/>
          <w:sz w:val="20"/>
        </w:rPr>
      </w:pPr>
    </w:p>
    <w:p w14:paraId="278EA47A" w14:textId="77777777" w:rsidR="009A5DD2" w:rsidRPr="00DC7263" w:rsidRDefault="009A5DD2">
      <w:pPr>
        <w:pStyle w:val="Naslov"/>
        <w:rPr>
          <w:rFonts w:ascii="Arial" w:hAnsi="Arial" w:cs="Arial"/>
          <w:b w:val="0"/>
          <w:bCs/>
          <w:sz w:val="20"/>
        </w:rPr>
      </w:pPr>
    </w:p>
    <w:p w14:paraId="2648AB99" w14:textId="77777777" w:rsidR="009A5DD2" w:rsidRPr="00DC7263" w:rsidRDefault="009A5DD2">
      <w:pPr>
        <w:pStyle w:val="Naslov"/>
        <w:rPr>
          <w:rFonts w:ascii="Arial" w:hAnsi="Arial" w:cs="Arial"/>
          <w:b w:val="0"/>
          <w:bCs/>
          <w:sz w:val="20"/>
        </w:rPr>
      </w:pPr>
    </w:p>
    <w:p w14:paraId="4CEBC6CD" w14:textId="77777777" w:rsidR="009A5DD2" w:rsidRPr="00DC7263" w:rsidRDefault="009A5DD2">
      <w:pPr>
        <w:pStyle w:val="Naslov"/>
        <w:rPr>
          <w:rFonts w:ascii="Arial" w:hAnsi="Arial" w:cs="Arial"/>
          <w:b w:val="0"/>
          <w:bCs/>
          <w:sz w:val="20"/>
        </w:rPr>
      </w:pPr>
    </w:p>
    <w:p w14:paraId="0C36857C" w14:textId="77777777" w:rsidR="009A5DD2" w:rsidRPr="00DC7263" w:rsidRDefault="009A5DD2">
      <w:pPr>
        <w:pStyle w:val="Naslov"/>
        <w:rPr>
          <w:rFonts w:ascii="Arial" w:hAnsi="Arial" w:cs="Arial"/>
          <w:b w:val="0"/>
          <w:bCs/>
          <w:sz w:val="20"/>
        </w:rPr>
      </w:pPr>
    </w:p>
    <w:p w14:paraId="22ABA5D0" w14:textId="77777777" w:rsidR="009A5DD2" w:rsidRPr="00DC7263" w:rsidRDefault="009A5DD2">
      <w:pPr>
        <w:pBdr>
          <w:top w:val="thinThickSmallGap" w:sz="24" w:space="31" w:color="auto" w:shadow="1"/>
          <w:left w:val="thinThickSmallGap" w:sz="24" w:space="4" w:color="auto" w:shadow="1"/>
          <w:bottom w:val="thinThickSmallGap" w:sz="24" w:space="31" w:color="auto" w:shadow="1"/>
          <w:right w:val="thinThickSmallGap" w:sz="24" w:space="4" w:color="auto" w:shadow="1"/>
        </w:pBdr>
        <w:jc w:val="center"/>
        <w:rPr>
          <w:rFonts w:ascii="Arial" w:hAnsi="Arial" w:cs="Arial"/>
          <w:b/>
          <w:sz w:val="20"/>
          <w:szCs w:val="20"/>
        </w:rPr>
      </w:pPr>
      <w:r w:rsidRPr="00DC7263">
        <w:rPr>
          <w:rFonts w:ascii="Arial" w:hAnsi="Arial" w:cs="Arial"/>
          <w:b/>
          <w:sz w:val="20"/>
          <w:szCs w:val="20"/>
        </w:rPr>
        <w:t>RAZPISNA  DOKUMENTACIJA</w:t>
      </w:r>
    </w:p>
    <w:p w14:paraId="2E04E625" w14:textId="77777777" w:rsidR="009A5DD2" w:rsidRPr="00DC7263" w:rsidRDefault="009A5DD2">
      <w:pPr>
        <w:rPr>
          <w:rFonts w:ascii="Arial" w:hAnsi="Arial" w:cs="Arial"/>
          <w:sz w:val="20"/>
          <w:szCs w:val="20"/>
        </w:rPr>
      </w:pPr>
    </w:p>
    <w:p w14:paraId="0CFDDB28" w14:textId="77777777" w:rsidR="009A5DD2" w:rsidRPr="00DC7263" w:rsidRDefault="009A5DD2">
      <w:pPr>
        <w:rPr>
          <w:rFonts w:ascii="Arial" w:hAnsi="Arial" w:cs="Arial"/>
          <w:sz w:val="20"/>
          <w:szCs w:val="20"/>
        </w:rPr>
      </w:pPr>
    </w:p>
    <w:p w14:paraId="01CD4C7A" w14:textId="77777777" w:rsidR="009A5DD2" w:rsidRPr="00DC7263" w:rsidRDefault="009A5DD2">
      <w:pPr>
        <w:rPr>
          <w:rFonts w:ascii="Arial" w:hAnsi="Arial" w:cs="Arial"/>
          <w:sz w:val="20"/>
          <w:szCs w:val="20"/>
        </w:rPr>
      </w:pPr>
    </w:p>
    <w:p w14:paraId="3BFB879D" w14:textId="77777777" w:rsidR="009A5DD2" w:rsidRPr="00DC7263" w:rsidRDefault="009A5DD2" w:rsidP="005D7E08">
      <w:pPr>
        <w:jc w:val="center"/>
        <w:rPr>
          <w:rFonts w:ascii="Arial" w:hAnsi="Arial" w:cs="Arial"/>
          <w:sz w:val="20"/>
          <w:szCs w:val="20"/>
        </w:rPr>
      </w:pPr>
      <w:r w:rsidRPr="00DC7263">
        <w:rPr>
          <w:rFonts w:ascii="Arial" w:hAnsi="Arial" w:cs="Arial"/>
          <w:sz w:val="20"/>
          <w:szCs w:val="20"/>
        </w:rPr>
        <w:t xml:space="preserve">za </w:t>
      </w:r>
      <w:r w:rsidR="0099518B" w:rsidRPr="00DC7263">
        <w:rPr>
          <w:rFonts w:ascii="Arial" w:hAnsi="Arial" w:cs="Arial"/>
          <w:sz w:val="20"/>
          <w:szCs w:val="20"/>
        </w:rPr>
        <w:t>javni razpis</w:t>
      </w:r>
      <w:r w:rsidRPr="00DC7263">
        <w:rPr>
          <w:rFonts w:ascii="Arial" w:hAnsi="Arial" w:cs="Arial"/>
          <w:sz w:val="20"/>
          <w:szCs w:val="20"/>
        </w:rPr>
        <w:t xml:space="preserve"> za izvedbo projekta "</w:t>
      </w:r>
      <w:r w:rsidR="00455A77" w:rsidRPr="00DC7263">
        <w:rPr>
          <w:rFonts w:ascii="Arial" w:hAnsi="Arial" w:cs="Arial"/>
          <w:sz w:val="20"/>
          <w:szCs w:val="20"/>
        </w:rPr>
        <w:t>POMOČ PRI INTEGRACIJI</w:t>
      </w:r>
      <w:r w:rsidR="005D7E08" w:rsidRPr="00DC7263">
        <w:rPr>
          <w:rFonts w:ascii="Arial" w:hAnsi="Arial" w:cs="Arial"/>
          <w:sz w:val="20"/>
          <w:szCs w:val="20"/>
        </w:rPr>
        <w:t xml:space="preserve"> OSEB S PRIZNANO MEDNARODNO ZAŠČITO</w:t>
      </w:r>
      <w:r w:rsidRPr="00DC7263">
        <w:rPr>
          <w:rFonts w:ascii="Arial" w:hAnsi="Arial" w:cs="Arial"/>
          <w:sz w:val="20"/>
          <w:szCs w:val="20"/>
        </w:rPr>
        <w:t xml:space="preserve">", št. </w:t>
      </w:r>
      <w:r w:rsidR="007A654E" w:rsidRPr="00DC7263">
        <w:rPr>
          <w:rFonts w:ascii="Arial" w:hAnsi="Arial" w:cs="Arial"/>
          <w:i/>
          <w:sz w:val="20"/>
          <w:szCs w:val="20"/>
        </w:rPr>
        <w:t xml:space="preserve">430-23/2019 </w:t>
      </w:r>
    </w:p>
    <w:p w14:paraId="3B8E5AB8" w14:textId="77777777" w:rsidR="009A5DD2" w:rsidRPr="00DC7263" w:rsidRDefault="009A5DD2">
      <w:pPr>
        <w:jc w:val="center"/>
        <w:rPr>
          <w:rFonts w:ascii="Arial" w:hAnsi="Arial" w:cs="Arial"/>
          <w:sz w:val="20"/>
          <w:szCs w:val="20"/>
        </w:rPr>
      </w:pPr>
    </w:p>
    <w:p w14:paraId="5F3B16AA" w14:textId="77777777" w:rsidR="009A5DD2" w:rsidRPr="00DC7263" w:rsidRDefault="009A5DD2">
      <w:pPr>
        <w:jc w:val="center"/>
        <w:rPr>
          <w:rFonts w:ascii="Arial" w:hAnsi="Arial" w:cs="Arial"/>
          <w:sz w:val="20"/>
          <w:szCs w:val="20"/>
        </w:rPr>
      </w:pPr>
    </w:p>
    <w:p w14:paraId="78E15F15" w14:textId="77777777" w:rsidR="009A5DD2" w:rsidRPr="00DC7263" w:rsidRDefault="009A5DD2">
      <w:pPr>
        <w:jc w:val="center"/>
        <w:rPr>
          <w:rFonts w:ascii="Arial" w:hAnsi="Arial" w:cs="Arial"/>
          <w:sz w:val="20"/>
          <w:szCs w:val="20"/>
        </w:rPr>
      </w:pPr>
    </w:p>
    <w:p w14:paraId="790994F9" w14:textId="77777777" w:rsidR="009A5DD2" w:rsidRPr="00DC7263" w:rsidRDefault="009A5DD2">
      <w:pPr>
        <w:jc w:val="center"/>
        <w:rPr>
          <w:rFonts w:ascii="Arial" w:hAnsi="Arial" w:cs="Arial"/>
          <w:sz w:val="20"/>
          <w:szCs w:val="20"/>
        </w:rPr>
      </w:pPr>
    </w:p>
    <w:p w14:paraId="7FA50778" w14:textId="77777777" w:rsidR="009A5DD2" w:rsidRPr="00DC7263" w:rsidRDefault="009A5DD2">
      <w:pPr>
        <w:jc w:val="center"/>
        <w:rPr>
          <w:rFonts w:ascii="Arial" w:hAnsi="Arial" w:cs="Arial"/>
          <w:sz w:val="20"/>
          <w:szCs w:val="20"/>
        </w:rPr>
      </w:pPr>
    </w:p>
    <w:p w14:paraId="791C7FE6" w14:textId="77777777" w:rsidR="009A5DD2" w:rsidRPr="00DC7263" w:rsidRDefault="009A5DD2">
      <w:pPr>
        <w:jc w:val="center"/>
        <w:rPr>
          <w:rFonts w:ascii="Arial" w:hAnsi="Arial" w:cs="Arial"/>
          <w:sz w:val="20"/>
          <w:szCs w:val="20"/>
        </w:rPr>
      </w:pPr>
    </w:p>
    <w:p w14:paraId="55639DC1" w14:textId="77777777" w:rsidR="009A5DD2" w:rsidRPr="00DC7263" w:rsidRDefault="009A5DD2">
      <w:pPr>
        <w:jc w:val="center"/>
        <w:rPr>
          <w:rFonts w:ascii="Arial" w:hAnsi="Arial" w:cs="Arial"/>
          <w:sz w:val="20"/>
          <w:szCs w:val="20"/>
        </w:rPr>
      </w:pPr>
    </w:p>
    <w:p w14:paraId="69A7D10C" w14:textId="77777777" w:rsidR="009A5DD2" w:rsidRPr="00DC7263" w:rsidRDefault="009A5DD2">
      <w:pPr>
        <w:rPr>
          <w:rFonts w:ascii="Arial" w:hAnsi="Arial" w:cs="Arial"/>
          <w:sz w:val="20"/>
          <w:szCs w:val="20"/>
        </w:rPr>
      </w:pPr>
    </w:p>
    <w:p w14:paraId="660BB4B0" w14:textId="77777777" w:rsidR="009A5DD2" w:rsidRPr="00DC7263" w:rsidRDefault="009A5DD2">
      <w:pPr>
        <w:rPr>
          <w:rFonts w:ascii="Arial" w:hAnsi="Arial" w:cs="Arial"/>
          <w:sz w:val="20"/>
          <w:szCs w:val="20"/>
        </w:rPr>
      </w:pPr>
    </w:p>
    <w:p w14:paraId="6A1FC363" w14:textId="77777777" w:rsidR="009A5DD2" w:rsidRPr="00DC7263" w:rsidRDefault="009A5DD2">
      <w:pPr>
        <w:rPr>
          <w:rFonts w:ascii="Arial" w:hAnsi="Arial" w:cs="Arial"/>
          <w:b/>
          <w:sz w:val="20"/>
          <w:szCs w:val="20"/>
        </w:rPr>
      </w:pPr>
      <w:r w:rsidRPr="00DC7263">
        <w:rPr>
          <w:rFonts w:ascii="Arial" w:hAnsi="Arial" w:cs="Arial"/>
          <w:sz w:val="20"/>
          <w:szCs w:val="20"/>
        </w:rPr>
        <w:br w:type="page"/>
      </w:r>
      <w:r w:rsidRPr="00DC7263">
        <w:rPr>
          <w:rFonts w:ascii="Arial" w:hAnsi="Arial" w:cs="Arial"/>
          <w:b/>
          <w:sz w:val="20"/>
          <w:szCs w:val="20"/>
        </w:rPr>
        <w:lastRenderedPageBreak/>
        <w:t>VSEBINA RAZPISNE DOKUMENTACIJE</w:t>
      </w:r>
    </w:p>
    <w:p w14:paraId="5F97AC0B" w14:textId="77777777" w:rsidR="009A5DD2" w:rsidRPr="00DC7263" w:rsidRDefault="009A5DD2">
      <w:pPr>
        <w:rPr>
          <w:rFonts w:ascii="Arial" w:hAnsi="Arial" w:cs="Arial"/>
          <w:sz w:val="20"/>
          <w:szCs w:val="20"/>
        </w:rPr>
      </w:pPr>
    </w:p>
    <w:p w14:paraId="58AFFE3B" w14:textId="77777777" w:rsidR="009A5DD2" w:rsidRPr="00DC7263" w:rsidRDefault="009A5DD2">
      <w:pPr>
        <w:jc w:val="both"/>
        <w:rPr>
          <w:rFonts w:ascii="Arial" w:hAnsi="Arial" w:cs="Arial"/>
          <w:sz w:val="20"/>
          <w:szCs w:val="20"/>
        </w:rPr>
      </w:pPr>
    </w:p>
    <w:p w14:paraId="72B90E46" w14:textId="77777777" w:rsidR="009A5DD2" w:rsidRPr="00DC7263" w:rsidRDefault="009A5DD2">
      <w:pPr>
        <w:jc w:val="both"/>
        <w:rPr>
          <w:rFonts w:ascii="Arial" w:hAnsi="Arial" w:cs="Arial"/>
          <w:color w:val="FF0000"/>
          <w:sz w:val="20"/>
          <w:szCs w:val="20"/>
        </w:rPr>
      </w:pPr>
      <w:r w:rsidRPr="00DC7263">
        <w:rPr>
          <w:rFonts w:ascii="Arial" w:hAnsi="Arial" w:cs="Arial"/>
          <w:sz w:val="20"/>
          <w:szCs w:val="20"/>
        </w:rPr>
        <w:t>za javn</w:t>
      </w:r>
      <w:r w:rsidR="0099518B" w:rsidRPr="00DC7263">
        <w:rPr>
          <w:rFonts w:ascii="Arial" w:hAnsi="Arial" w:cs="Arial"/>
          <w:sz w:val="20"/>
          <w:szCs w:val="20"/>
        </w:rPr>
        <w:t>i</w:t>
      </w:r>
      <w:r w:rsidR="00F8365B" w:rsidRPr="00DC7263">
        <w:rPr>
          <w:rFonts w:ascii="Arial" w:hAnsi="Arial" w:cs="Arial"/>
          <w:sz w:val="20"/>
          <w:szCs w:val="20"/>
        </w:rPr>
        <w:t xml:space="preserve"> </w:t>
      </w:r>
      <w:r w:rsidR="0099518B" w:rsidRPr="00DC7263">
        <w:rPr>
          <w:rFonts w:ascii="Arial" w:hAnsi="Arial" w:cs="Arial"/>
          <w:sz w:val="20"/>
          <w:szCs w:val="20"/>
        </w:rPr>
        <w:t>razpis</w:t>
      </w:r>
      <w:r w:rsidRPr="00DC7263">
        <w:rPr>
          <w:rFonts w:ascii="Arial" w:hAnsi="Arial" w:cs="Arial"/>
          <w:sz w:val="20"/>
          <w:szCs w:val="20"/>
        </w:rPr>
        <w:t xml:space="preserve"> za izvedbo projekta "</w:t>
      </w:r>
      <w:r w:rsidR="00D254C1" w:rsidRPr="00DC7263">
        <w:rPr>
          <w:rFonts w:ascii="Arial" w:hAnsi="Arial" w:cs="Arial"/>
          <w:sz w:val="20"/>
          <w:szCs w:val="20"/>
        </w:rPr>
        <w:t xml:space="preserve"> Pomoč pri integraciji oseb s priznano mednarodno zaščito </w:t>
      </w:r>
      <w:r w:rsidRPr="00DC7263">
        <w:rPr>
          <w:rFonts w:ascii="Arial" w:hAnsi="Arial" w:cs="Arial"/>
          <w:sz w:val="20"/>
          <w:szCs w:val="20"/>
        </w:rPr>
        <w:t xml:space="preserve">", št. </w:t>
      </w:r>
      <w:r w:rsidR="007A654E" w:rsidRPr="00DC7263">
        <w:rPr>
          <w:rFonts w:ascii="Arial" w:hAnsi="Arial" w:cs="Arial"/>
          <w:sz w:val="20"/>
          <w:szCs w:val="20"/>
        </w:rPr>
        <w:t>430-23/2019 (URSOIM2-05)</w:t>
      </w:r>
    </w:p>
    <w:p w14:paraId="40658266" w14:textId="77777777" w:rsidR="009A5DD2" w:rsidRPr="00DC7263" w:rsidRDefault="009A5DD2">
      <w:pPr>
        <w:rPr>
          <w:rFonts w:ascii="Arial" w:hAnsi="Arial" w:cs="Arial"/>
          <w:color w:val="FF0000"/>
          <w:sz w:val="20"/>
          <w:szCs w:val="20"/>
        </w:rPr>
      </w:pPr>
    </w:p>
    <w:p w14:paraId="11485D59" w14:textId="77777777" w:rsidR="009A5DD2" w:rsidRPr="00DC7263" w:rsidRDefault="009A5DD2">
      <w:pPr>
        <w:rPr>
          <w:rFonts w:ascii="Arial" w:hAnsi="Arial" w:cs="Arial"/>
          <w:sz w:val="20"/>
          <w:szCs w:val="20"/>
        </w:rPr>
      </w:pPr>
    </w:p>
    <w:p w14:paraId="2031CE17" w14:textId="77777777" w:rsidR="009A5DD2" w:rsidRPr="00DC7263" w:rsidRDefault="009A5DD2">
      <w:pPr>
        <w:jc w:val="right"/>
        <w:rPr>
          <w:rFonts w:ascii="Arial" w:hAnsi="Arial" w:cs="Arial"/>
          <w:sz w:val="20"/>
          <w:szCs w:val="20"/>
        </w:rPr>
      </w:pPr>
      <w:r w:rsidRPr="00DC7263">
        <w:rPr>
          <w:rFonts w:ascii="Arial" w:hAnsi="Arial" w:cs="Arial"/>
          <w:sz w:val="20"/>
          <w:szCs w:val="20"/>
        </w:rPr>
        <w:t>stran:</w:t>
      </w:r>
    </w:p>
    <w:p w14:paraId="31BC0905" w14:textId="77777777" w:rsidR="009A5DD2" w:rsidRPr="00DC7263" w:rsidRDefault="009A5DD2">
      <w:pPr>
        <w:tabs>
          <w:tab w:val="left" w:pos="1276"/>
        </w:tabs>
        <w:jc w:val="right"/>
        <w:rPr>
          <w:rFonts w:ascii="Arial" w:hAnsi="Arial" w:cs="Arial"/>
          <w:sz w:val="20"/>
          <w:szCs w:val="20"/>
        </w:rPr>
      </w:pPr>
    </w:p>
    <w:p w14:paraId="15B2D54B" w14:textId="77777777" w:rsidR="009A5DD2" w:rsidRPr="00DC7263" w:rsidRDefault="009A5DD2">
      <w:pPr>
        <w:tabs>
          <w:tab w:val="left" w:pos="1276"/>
          <w:tab w:val="left" w:pos="5355"/>
        </w:tabs>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p>
    <w:p w14:paraId="08AD54DF" w14:textId="3602C7DD" w:rsidR="009A5DD2" w:rsidRPr="00DC7263" w:rsidRDefault="009A5DD2">
      <w:pPr>
        <w:pStyle w:val="Kazalovsebine1"/>
        <w:rPr>
          <w:rFonts w:ascii="Arial" w:hAnsi="Arial" w:cs="Arial"/>
          <w:sz w:val="20"/>
          <w:lang w:val="it-IT"/>
        </w:rPr>
      </w:pPr>
      <w:r w:rsidRPr="00DC7263">
        <w:rPr>
          <w:rFonts w:ascii="Arial" w:hAnsi="Arial" w:cs="Arial"/>
          <w:noProof w:val="0"/>
          <w:sz w:val="20"/>
          <w:lang w:val="sl-SI"/>
        </w:rPr>
        <w:fldChar w:fldCharType="begin"/>
      </w:r>
      <w:r w:rsidRPr="00DC7263">
        <w:rPr>
          <w:rFonts w:ascii="Arial" w:hAnsi="Arial" w:cs="Arial"/>
          <w:noProof w:val="0"/>
          <w:sz w:val="20"/>
          <w:lang w:val="sl-SI"/>
        </w:rPr>
        <w:instrText xml:space="preserve"> TOC \o "1-3" </w:instrText>
      </w:r>
      <w:r w:rsidRPr="00DC7263">
        <w:rPr>
          <w:rFonts w:ascii="Arial" w:hAnsi="Arial" w:cs="Arial"/>
          <w:noProof w:val="0"/>
          <w:sz w:val="20"/>
          <w:lang w:val="sl-SI"/>
        </w:rPr>
        <w:fldChar w:fldCharType="separate"/>
      </w:r>
      <w:r w:rsidRPr="00DC7263">
        <w:rPr>
          <w:rFonts w:ascii="Arial" w:hAnsi="Arial" w:cs="Arial"/>
          <w:sz w:val="20"/>
          <w:lang w:val="it-IT"/>
        </w:rPr>
        <w:t>I. DEL: POVABILO K PREDLOŽITVI VLOGE</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_Toc417022152 \h </w:instrText>
      </w:r>
      <w:r w:rsidRPr="00DC7263">
        <w:rPr>
          <w:rFonts w:ascii="Arial" w:hAnsi="Arial" w:cs="Arial"/>
          <w:sz w:val="20"/>
        </w:rPr>
      </w:r>
      <w:r w:rsidRPr="00DC7263">
        <w:rPr>
          <w:rFonts w:ascii="Arial" w:hAnsi="Arial" w:cs="Arial"/>
          <w:sz w:val="20"/>
        </w:rPr>
        <w:fldChar w:fldCharType="separate"/>
      </w:r>
      <w:r w:rsidR="00A64C09">
        <w:rPr>
          <w:rFonts w:ascii="Arial" w:hAnsi="Arial" w:cs="Arial"/>
          <w:sz w:val="20"/>
          <w:lang w:val="it-IT"/>
        </w:rPr>
        <w:t>3</w:t>
      </w:r>
      <w:r w:rsidRPr="00DC7263">
        <w:rPr>
          <w:rFonts w:ascii="Arial" w:hAnsi="Arial" w:cs="Arial"/>
          <w:sz w:val="20"/>
        </w:rPr>
        <w:fldChar w:fldCharType="end"/>
      </w:r>
    </w:p>
    <w:p w14:paraId="7C9DB272" w14:textId="77777777" w:rsidR="009A5DD2" w:rsidRPr="00DC7263" w:rsidRDefault="009A5DD2" w:rsidP="009B3F9A">
      <w:pPr>
        <w:rPr>
          <w:rFonts w:ascii="Arial" w:hAnsi="Arial" w:cs="Arial"/>
          <w:noProof/>
          <w:sz w:val="20"/>
          <w:szCs w:val="20"/>
          <w:lang w:val="it-IT"/>
        </w:rPr>
      </w:pPr>
    </w:p>
    <w:p w14:paraId="48D3AB89" w14:textId="3A1006EC" w:rsidR="009A5DD2" w:rsidRPr="00DC7263" w:rsidRDefault="009A5DD2">
      <w:pPr>
        <w:pStyle w:val="Kazalovsebine1"/>
        <w:rPr>
          <w:rFonts w:ascii="Arial" w:hAnsi="Arial" w:cs="Arial"/>
          <w:sz w:val="20"/>
          <w:lang w:val="it-IT"/>
        </w:rPr>
      </w:pPr>
      <w:r w:rsidRPr="00DC7263">
        <w:rPr>
          <w:rFonts w:ascii="Arial" w:hAnsi="Arial" w:cs="Arial"/>
          <w:sz w:val="20"/>
          <w:lang w:val="it-IT"/>
        </w:rPr>
        <w:t>II. DEL: NAVODILA PRIJAVITELJEM ZA IZDELAVO VLOGE</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_Toc417022153 \h </w:instrText>
      </w:r>
      <w:r w:rsidRPr="00DC7263">
        <w:rPr>
          <w:rFonts w:ascii="Arial" w:hAnsi="Arial" w:cs="Arial"/>
          <w:sz w:val="20"/>
        </w:rPr>
      </w:r>
      <w:r w:rsidRPr="00DC7263">
        <w:rPr>
          <w:rFonts w:ascii="Arial" w:hAnsi="Arial" w:cs="Arial"/>
          <w:sz w:val="20"/>
        </w:rPr>
        <w:fldChar w:fldCharType="separate"/>
      </w:r>
      <w:r w:rsidR="00A64C09">
        <w:rPr>
          <w:rFonts w:ascii="Arial" w:hAnsi="Arial" w:cs="Arial"/>
          <w:sz w:val="20"/>
          <w:lang w:val="it-IT"/>
        </w:rPr>
        <w:t>4</w:t>
      </w:r>
      <w:r w:rsidRPr="00DC7263">
        <w:rPr>
          <w:rFonts w:ascii="Arial" w:hAnsi="Arial" w:cs="Arial"/>
          <w:sz w:val="20"/>
        </w:rPr>
        <w:fldChar w:fldCharType="end"/>
      </w:r>
    </w:p>
    <w:p w14:paraId="7B6884CD" w14:textId="77777777" w:rsidR="009A5DD2" w:rsidRPr="00DC7263" w:rsidRDefault="009A5DD2" w:rsidP="009B3F9A">
      <w:pPr>
        <w:rPr>
          <w:rFonts w:ascii="Arial" w:hAnsi="Arial" w:cs="Arial"/>
          <w:noProof/>
          <w:sz w:val="20"/>
          <w:szCs w:val="20"/>
          <w:lang w:val="it-IT"/>
        </w:rPr>
      </w:pPr>
    </w:p>
    <w:p w14:paraId="73BBAB19" w14:textId="05B46E08" w:rsidR="009A5DD2" w:rsidRPr="00DC7263" w:rsidRDefault="009A5DD2">
      <w:pPr>
        <w:pStyle w:val="Kazalovsebine1"/>
        <w:rPr>
          <w:rFonts w:ascii="Arial" w:hAnsi="Arial" w:cs="Arial"/>
          <w:sz w:val="20"/>
          <w:lang w:val="it-IT"/>
        </w:rPr>
      </w:pPr>
      <w:r w:rsidRPr="00DC7263">
        <w:rPr>
          <w:rFonts w:ascii="Arial" w:hAnsi="Arial" w:cs="Arial"/>
          <w:sz w:val="20"/>
          <w:lang w:val="it-IT"/>
        </w:rPr>
        <w:t>III. DEL: OPIS PREDMETA JAVNEGA RAZPISA</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_Toc417022154 \h </w:instrText>
      </w:r>
      <w:r w:rsidRPr="00DC7263">
        <w:rPr>
          <w:rFonts w:ascii="Arial" w:hAnsi="Arial" w:cs="Arial"/>
          <w:sz w:val="20"/>
        </w:rPr>
      </w:r>
      <w:r w:rsidRPr="00DC7263">
        <w:rPr>
          <w:rFonts w:ascii="Arial" w:hAnsi="Arial" w:cs="Arial"/>
          <w:sz w:val="20"/>
        </w:rPr>
        <w:fldChar w:fldCharType="separate"/>
      </w:r>
      <w:r w:rsidR="00A64C09">
        <w:rPr>
          <w:rFonts w:ascii="Arial" w:hAnsi="Arial" w:cs="Arial"/>
          <w:sz w:val="20"/>
          <w:lang w:val="it-IT"/>
        </w:rPr>
        <w:t>14</w:t>
      </w:r>
      <w:r w:rsidRPr="00DC7263">
        <w:rPr>
          <w:rFonts w:ascii="Arial" w:hAnsi="Arial" w:cs="Arial"/>
          <w:sz w:val="20"/>
        </w:rPr>
        <w:fldChar w:fldCharType="end"/>
      </w:r>
    </w:p>
    <w:p w14:paraId="019FDD64" w14:textId="77777777" w:rsidR="009A5DD2" w:rsidRPr="00DC7263" w:rsidRDefault="009A5DD2" w:rsidP="009B3F9A">
      <w:pPr>
        <w:rPr>
          <w:rFonts w:ascii="Arial" w:hAnsi="Arial" w:cs="Arial"/>
          <w:noProof/>
          <w:sz w:val="20"/>
          <w:szCs w:val="20"/>
          <w:lang w:val="it-IT"/>
        </w:rPr>
      </w:pPr>
    </w:p>
    <w:p w14:paraId="6CFCE9D1" w14:textId="4051F71A" w:rsidR="009A5DD2" w:rsidRPr="00DC7263" w:rsidRDefault="009A5DD2">
      <w:pPr>
        <w:pStyle w:val="Kazalovsebine1"/>
        <w:rPr>
          <w:rFonts w:ascii="Arial" w:hAnsi="Arial" w:cs="Arial"/>
          <w:sz w:val="20"/>
          <w:lang w:val="it-IT"/>
        </w:rPr>
      </w:pPr>
      <w:r w:rsidRPr="00DC7263">
        <w:rPr>
          <w:rFonts w:ascii="Arial" w:hAnsi="Arial" w:cs="Arial"/>
          <w:sz w:val="20"/>
          <w:lang w:val="it-IT"/>
        </w:rPr>
        <w:t>IV. DEL: OBRAZCI ZA PRIPRAVO VLOGE IN NAVODILA ZA IZPOLNITEV OBRAZCEV</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_Toc417022155 \h </w:instrText>
      </w:r>
      <w:r w:rsidRPr="00DC7263">
        <w:rPr>
          <w:rFonts w:ascii="Arial" w:hAnsi="Arial" w:cs="Arial"/>
          <w:sz w:val="20"/>
        </w:rPr>
      </w:r>
      <w:r w:rsidRPr="00DC7263">
        <w:rPr>
          <w:rFonts w:ascii="Arial" w:hAnsi="Arial" w:cs="Arial"/>
          <w:sz w:val="20"/>
        </w:rPr>
        <w:fldChar w:fldCharType="separate"/>
      </w:r>
      <w:r w:rsidR="00A64C09">
        <w:rPr>
          <w:rFonts w:ascii="Arial" w:hAnsi="Arial" w:cs="Arial"/>
          <w:sz w:val="20"/>
          <w:lang w:val="it-IT"/>
        </w:rPr>
        <w:t>23</w:t>
      </w:r>
      <w:r w:rsidRPr="00DC7263">
        <w:rPr>
          <w:rFonts w:ascii="Arial" w:hAnsi="Arial" w:cs="Arial"/>
          <w:sz w:val="20"/>
        </w:rPr>
        <w:fldChar w:fldCharType="end"/>
      </w:r>
    </w:p>
    <w:p w14:paraId="3DA2E260" w14:textId="77777777" w:rsidR="009A5DD2" w:rsidRPr="00DC7263" w:rsidRDefault="009A5DD2" w:rsidP="009B3F9A">
      <w:pPr>
        <w:rPr>
          <w:rFonts w:ascii="Arial" w:hAnsi="Arial" w:cs="Arial"/>
          <w:noProof/>
          <w:sz w:val="20"/>
          <w:szCs w:val="20"/>
          <w:lang w:val="it-IT"/>
        </w:rPr>
      </w:pPr>
    </w:p>
    <w:p w14:paraId="2CD34E06" w14:textId="3956CAC4" w:rsidR="009A5DD2" w:rsidRPr="00DC7263" w:rsidRDefault="009A5DD2">
      <w:pPr>
        <w:pStyle w:val="Kazalovsebine1"/>
        <w:rPr>
          <w:rFonts w:ascii="Arial" w:hAnsi="Arial" w:cs="Arial"/>
          <w:sz w:val="20"/>
          <w:lang w:val="sl-SI"/>
        </w:rPr>
      </w:pPr>
      <w:r w:rsidRPr="00DC7263">
        <w:rPr>
          <w:rFonts w:ascii="Arial" w:hAnsi="Arial" w:cs="Arial"/>
          <w:sz w:val="20"/>
          <w:lang w:val="it-IT"/>
        </w:rPr>
        <w:t>V. DEL: VZOREC POGODBE</w:t>
      </w:r>
      <w:r w:rsidRPr="00DC7263">
        <w:rPr>
          <w:rFonts w:ascii="Arial" w:hAnsi="Arial" w:cs="Arial"/>
          <w:sz w:val="20"/>
          <w:lang w:val="it-IT"/>
        </w:rPr>
        <w:tab/>
      </w:r>
      <w:r w:rsidRPr="00DC7263">
        <w:rPr>
          <w:rFonts w:ascii="Arial" w:hAnsi="Arial" w:cs="Arial"/>
          <w:sz w:val="20"/>
        </w:rPr>
        <w:fldChar w:fldCharType="begin"/>
      </w:r>
      <w:r w:rsidRPr="00DC7263">
        <w:rPr>
          <w:rFonts w:ascii="Arial" w:hAnsi="Arial" w:cs="Arial"/>
          <w:sz w:val="20"/>
          <w:lang w:val="it-IT"/>
        </w:rPr>
        <w:instrText xml:space="preserve"> PAGEREF _Toc417022157 \h </w:instrText>
      </w:r>
      <w:r w:rsidRPr="00DC7263">
        <w:rPr>
          <w:rFonts w:ascii="Arial" w:hAnsi="Arial" w:cs="Arial"/>
          <w:sz w:val="20"/>
        </w:rPr>
      </w:r>
      <w:r w:rsidRPr="00DC7263">
        <w:rPr>
          <w:rFonts w:ascii="Arial" w:hAnsi="Arial" w:cs="Arial"/>
          <w:sz w:val="20"/>
        </w:rPr>
        <w:fldChar w:fldCharType="separate"/>
      </w:r>
      <w:r w:rsidR="00A64C09">
        <w:rPr>
          <w:rFonts w:ascii="Arial" w:hAnsi="Arial" w:cs="Arial"/>
          <w:sz w:val="20"/>
          <w:lang w:val="it-IT"/>
        </w:rPr>
        <w:t>44</w:t>
      </w:r>
      <w:r w:rsidRPr="00DC7263">
        <w:rPr>
          <w:rFonts w:ascii="Arial" w:hAnsi="Arial" w:cs="Arial"/>
          <w:sz w:val="20"/>
        </w:rPr>
        <w:fldChar w:fldCharType="end"/>
      </w:r>
    </w:p>
    <w:p w14:paraId="41650B28" w14:textId="77777777" w:rsidR="009A5DD2" w:rsidRPr="00DC7263" w:rsidRDefault="009A5DD2">
      <w:pPr>
        <w:pStyle w:val="Kazalovsebine1"/>
        <w:rPr>
          <w:rFonts w:ascii="Arial" w:hAnsi="Arial" w:cs="Arial"/>
          <w:sz w:val="20"/>
          <w:lang w:val="sl-SI"/>
        </w:rPr>
      </w:pPr>
    </w:p>
    <w:p w14:paraId="5C69C23D" w14:textId="77777777" w:rsidR="009A5DD2" w:rsidRPr="00DC7263" w:rsidRDefault="009A5DD2">
      <w:pPr>
        <w:jc w:val="both"/>
        <w:rPr>
          <w:rFonts w:ascii="Arial" w:hAnsi="Arial" w:cs="Arial"/>
          <w:sz w:val="20"/>
          <w:szCs w:val="20"/>
        </w:rPr>
      </w:pPr>
      <w:r w:rsidRPr="00DC7263">
        <w:rPr>
          <w:rFonts w:ascii="Arial" w:hAnsi="Arial" w:cs="Arial"/>
          <w:sz w:val="20"/>
          <w:szCs w:val="20"/>
        </w:rPr>
        <w:fldChar w:fldCharType="end"/>
      </w:r>
      <w:bookmarkStart w:id="0" w:name="_GoBack"/>
      <w:bookmarkEnd w:id="0"/>
    </w:p>
    <w:p w14:paraId="604D8DA7" w14:textId="77777777" w:rsidR="009A5DD2" w:rsidRPr="00DC7263" w:rsidRDefault="009A5DD2">
      <w:pPr>
        <w:pStyle w:val="Naslov1"/>
        <w:rPr>
          <w:rFonts w:ascii="Arial" w:hAnsi="Arial" w:cs="Arial"/>
          <w:spacing w:val="4"/>
          <w:sz w:val="20"/>
        </w:rPr>
      </w:pPr>
      <w:r w:rsidRPr="00DC7263">
        <w:rPr>
          <w:rFonts w:ascii="Arial" w:hAnsi="Arial" w:cs="Arial"/>
          <w:sz w:val="20"/>
        </w:rPr>
        <w:br w:type="page"/>
      </w:r>
      <w:bookmarkStart w:id="1" w:name="_Toc417022152"/>
      <w:r w:rsidRPr="00DC7263">
        <w:rPr>
          <w:rFonts w:ascii="Arial" w:hAnsi="Arial" w:cs="Arial"/>
          <w:spacing w:val="4"/>
          <w:sz w:val="20"/>
        </w:rPr>
        <w:lastRenderedPageBreak/>
        <w:t>I. DEL: POVABILO K PREDLOŽITVI VLOGE</w:t>
      </w:r>
      <w:bookmarkEnd w:id="1"/>
    </w:p>
    <w:p w14:paraId="1A40244D" w14:textId="77777777" w:rsidR="009A5DD2" w:rsidRPr="00DC7263" w:rsidRDefault="009A5DD2">
      <w:pPr>
        <w:jc w:val="both"/>
        <w:rPr>
          <w:rFonts w:ascii="Arial" w:hAnsi="Arial" w:cs="Arial"/>
          <w:sz w:val="20"/>
          <w:szCs w:val="20"/>
        </w:rPr>
      </w:pPr>
    </w:p>
    <w:p w14:paraId="29BD4F47" w14:textId="77777777" w:rsidR="009A5DD2" w:rsidRPr="00DC7263" w:rsidRDefault="009A5DD2">
      <w:pPr>
        <w:jc w:val="both"/>
        <w:rPr>
          <w:rFonts w:ascii="Arial" w:hAnsi="Arial" w:cs="Arial"/>
          <w:sz w:val="20"/>
          <w:szCs w:val="20"/>
        </w:rPr>
      </w:pPr>
    </w:p>
    <w:p w14:paraId="5E971E33" w14:textId="1C9BEC0F" w:rsidR="009A5DD2" w:rsidRPr="00DC7263" w:rsidRDefault="009A5DD2" w:rsidP="00543748">
      <w:pPr>
        <w:spacing w:line="260" w:lineRule="exact"/>
        <w:jc w:val="both"/>
        <w:rPr>
          <w:rFonts w:ascii="Arial" w:hAnsi="Arial" w:cs="Arial"/>
          <w:color w:val="FF0000"/>
          <w:sz w:val="20"/>
          <w:szCs w:val="20"/>
        </w:rPr>
      </w:pPr>
      <w:r w:rsidRPr="00DC7263">
        <w:rPr>
          <w:rFonts w:ascii="Arial" w:hAnsi="Arial" w:cs="Arial"/>
          <w:sz w:val="20"/>
          <w:szCs w:val="20"/>
        </w:rPr>
        <w:t xml:space="preserve">Na podlagi Zakona o javnih financah (Uradni list RS, št. 11/11, 14/13 </w:t>
      </w:r>
      <w:proofErr w:type="spellStart"/>
      <w:r w:rsidRPr="00DC7263">
        <w:rPr>
          <w:rFonts w:ascii="Arial" w:hAnsi="Arial" w:cs="Arial"/>
          <w:sz w:val="20"/>
          <w:szCs w:val="20"/>
        </w:rPr>
        <w:t>popr</w:t>
      </w:r>
      <w:proofErr w:type="spellEnd"/>
      <w:r w:rsidRPr="00DC7263">
        <w:rPr>
          <w:rFonts w:ascii="Arial" w:hAnsi="Arial" w:cs="Arial"/>
          <w:sz w:val="20"/>
          <w:szCs w:val="20"/>
        </w:rPr>
        <w:t xml:space="preserve">., 101/13 - </w:t>
      </w:r>
      <w:r w:rsidR="00111103" w:rsidRPr="00DC7263">
        <w:rPr>
          <w:rFonts w:ascii="Arial" w:hAnsi="Arial" w:cs="Arial"/>
          <w:sz w:val="20"/>
          <w:szCs w:val="20"/>
        </w:rPr>
        <w:t>-</w:t>
      </w:r>
      <w:proofErr w:type="spellStart"/>
      <w:r w:rsidR="00111103" w:rsidRPr="00DC7263">
        <w:rPr>
          <w:rFonts w:ascii="Arial" w:hAnsi="Arial" w:cs="Arial"/>
          <w:sz w:val="20"/>
          <w:szCs w:val="20"/>
        </w:rPr>
        <w:t>popr</w:t>
      </w:r>
      <w:proofErr w:type="spellEnd"/>
      <w:r w:rsidR="00111103" w:rsidRPr="00DC7263">
        <w:rPr>
          <w:rFonts w:ascii="Arial" w:hAnsi="Arial" w:cs="Arial"/>
          <w:sz w:val="20"/>
          <w:szCs w:val="20"/>
        </w:rPr>
        <w:t>., 101/13, 55/15-ZFisP, 96/15-ZIPRS1617 in 13/18, Zakona o izvrševanju proračunov Republike Slovenije za leti 2018- 2019 (Uradni list RS, št. 71/17, 13/18-ZJF-H in 83/18)</w:t>
      </w:r>
      <w:r w:rsidRPr="00DC7263">
        <w:rPr>
          <w:rFonts w:ascii="Arial" w:hAnsi="Arial" w:cs="Arial"/>
          <w:sz w:val="20"/>
          <w:szCs w:val="20"/>
        </w:rPr>
        <w:t xml:space="preserve"> </w:t>
      </w:r>
      <w:r w:rsidR="00111103" w:rsidRPr="00DC7263">
        <w:rPr>
          <w:rFonts w:ascii="Arial" w:hAnsi="Arial" w:cs="Arial"/>
          <w:sz w:val="20"/>
          <w:szCs w:val="20"/>
        </w:rPr>
        <w:t xml:space="preserve">in </w:t>
      </w:r>
      <w:r w:rsidRPr="00DC7263">
        <w:rPr>
          <w:rFonts w:ascii="Arial" w:hAnsi="Arial" w:cs="Arial"/>
          <w:sz w:val="20"/>
          <w:szCs w:val="20"/>
        </w:rPr>
        <w:t xml:space="preserve">Pravilnika o postopkih za izvrševanje proračuna Republike Slovenije (Uradni list RS, št. </w:t>
      </w:r>
      <w:r w:rsidRPr="00DC7263">
        <w:rPr>
          <w:rFonts w:ascii="Arial" w:hAnsi="Arial" w:cs="Arial"/>
          <w:noProof/>
          <w:sz w:val="20"/>
          <w:szCs w:val="20"/>
        </w:rPr>
        <w:t>50/07, 61/08, 99/09, 3/13</w:t>
      </w:r>
      <w:r w:rsidR="00111103" w:rsidRPr="00DC7263">
        <w:rPr>
          <w:rFonts w:ascii="Arial" w:hAnsi="Arial" w:cs="Arial"/>
          <w:noProof/>
          <w:sz w:val="20"/>
          <w:szCs w:val="20"/>
        </w:rPr>
        <w:t xml:space="preserve"> in 81/16</w:t>
      </w:r>
      <w:r w:rsidRPr="00DC7263">
        <w:rPr>
          <w:rFonts w:ascii="Arial" w:hAnsi="Arial" w:cs="Arial"/>
          <w:noProof/>
          <w:sz w:val="20"/>
          <w:szCs w:val="20"/>
        </w:rPr>
        <w:t>)</w:t>
      </w:r>
      <w:r w:rsidRPr="00DC7263">
        <w:rPr>
          <w:rFonts w:ascii="Arial" w:hAnsi="Arial" w:cs="Arial"/>
          <w:sz w:val="20"/>
          <w:szCs w:val="20"/>
        </w:rPr>
        <w:t xml:space="preserve">, </w:t>
      </w:r>
      <w:r w:rsidR="00F8365B" w:rsidRPr="00DC7263">
        <w:rPr>
          <w:rFonts w:ascii="Arial" w:hAnsi="Arial" w:cs="Arial"/>
          <w:sz w:val="20"/>
          <w:szCs w:val="20"/>
        </w:rPr>
        <w:t>Urad</w:t>
      </w:r>
      <w:r w:rsidR="00111103" w:rsidRPr="00DC7263">
        <w:rPr>
          <w:rFonts w:ascii="Arial" w:hAnsi="Arial" w:cs="Arial"/>
          <w:sz w:val="20"/>
          <w:szCs w:val="20"/>
        </w:rPr>
        <w:t xml:space="preserve"> Vlade</w:t>
      </w:r>
      <w:r w:rsidR="00F8365B" w:rsidRPr="00DC7263">
        <w:rPr>
          <w:rFonts w:ascii="Arial" w:hAnsi="Arial" w:cs="Arial"/>
          <w:sz w:val="20"/>
          <w:szCs w:val="20"/>
        </w:rPr>
        <w:t xml:space="preserve"> </w:t>
      </w:r>
      <w:r w:rsidR="00111103" w:rsidRPr="00DC7263">
        <w:rPr>
          <w:rFonts w:ascii="Arial" w:hAnsi="Arial" w:cs="Arial"/>
          <w:sz w:val="20"/>
          <w:szCs w:val="20"/>
        </w:rPr>
        <w:t>R</w:t>
      </w:r>
      <w:r w:rsidR="00F8365B" w:rsidRPr="00DC7263">
        <w:rPr>
          <w:rFonts w:ascii="Arial" w:hAnsi="Arial" w:cs="Arial"/>
          <w:sz w:val="20"/>
          <w:szCs w:val="20"/>
        </w:rPr>
        <w:t>epublike Slovenije</w:t>
      </w:r>
      <w:r w:rsidRPr="00DC7263">
        <w:rPr>
          <w:rFonts w:ascii="Arial" w:hAnsi="Arial" w:cs="Arial"/>
          <w:sz w:val="20"/>
          <w:szCs w:val="20"/>
        </w:rPr>
        <w:t xml:space="preserve"> </w:t>
      </w:r>
      <w:r w:rsidR="00F8365B" w:rsidRPr="00DC7263">
        <w:rPr>
          <w:rFonts w:ascii="Arial" w:hAnsi="Arial" w:cs="Arial"/>
          <w:sz w:val="20"/>
          <w:szCs w:val="20"/>
        </w:rPr>
        <w:t>za oskrb</w:t>
      </w:r>
      <w:r w:rsidR="006727A0">
        <w:rPr>
          <w:rFonts w:ascii="Arial" w:hAnsi="Arial" w:cs="Arial"/>
          <w:sz w:val="20"/>
          <w:szCs w:val="20"/>
        </w:rPr>
        <w:t>o</w:t>
      </w:r>
      <w:r w:rsidR="00F8365B" w:rsidRPr="00DC7263">
        <w:rPr>
          <w:rFonts w:ascii="Arial" w:hAnsi="Arial" w:cs="Arial"/>
          <w:sz w:val="20"/>
          <w:szCs w:val="20"/>
        </w:rPr>
        <w:t xml:space="preserve"> in integracij</w:t>
      </w:r>
      <w:r w:rsidR="006727A0">
        <w:rPr>
          <w:rFonts w:ascii="Arial" w:hAnsi="Arial" w:cs="Arial"/>
          <w:sz w:val="20"/>
          <w:szCs w:val="20"/>
        </w:rPr>
        <w:t>o</w:t>
      </w:r>
      <w:r w:rsidR="00F8365B" w:rsidRPr="00DC7263">
        <w:rPr>
          <w:rFonts w:ascii="Arial" w:hAnsi="Arial" w:cs="Arial"/>
          <w:sz w:val="20"/>
          <w:szCs w:val="20"/>
        </w:rPr>
        <w:t xml:space="preserve"> migrantov, Cesta v Gorice 15</w:t>
      </w:r>
      <w:r w:rsidR="00111103" w:rsidRPr="00DC7263">
        <w:rPr>
          <w:rFonts w:ascii="Arial" w:hAnsi="Arial" w:cs="Arial"/>
          <w:sz w:val="20"/>
          <w:szCs w:val="20"/>
        </w:rPr>
        <w:t>,</w:t>
      </w:r>
      <w:r w:rsidR="00F8365B" w:rsidRPr="00DC7263">
        <w:rPr>
          <w:rFonts w:ascii="Arial" w:hAnsi="Arial" w:cs="Arial"/>
          <w:sz w:val="20"/>
          <w:szCs w:val="20"/>
        </w:rPr>
        <w:t xml:space="preserve"> 1000 </w:t>
      </w:r>
      <w:r w:rsidRPr="00DC7263">
        <w:rPr>
          <w:rFonts w:ascii="Arial" w:hAnsi="Arial" w:cs="Arial"/>
          <w:sz w:val="20"/>
          <w:szCs w:val="20"/>
        </w:rPr>
        <w:t xml:space="preserve">Ljubljana, vabi prijavitelje, da podajo svojo vlogo v skladu z razpisno dokumentacijo, na osnovi javnega </w:t>
      </w:r>
      <w:r w:rsidR="0099518B" w:rsidRPr="00DC7263">
        <w:rPr>
          <w:rFonts w:ascii="Arial" w:hAnsi="Arial" w:cs="Arial"/>
          <w:sz w:val="20"/>
          <w:szCs w:val="20"/>
        </w:rPr>
        <w:t>razpisa</w:t>
      </w:r>
      <w:r w:rsidRPr="00DC7263">
        <w:rPr>
          <w:rFonts w:ascii="Arial" w:hAnsi="Arial" w:cs="Arial"/>
          <w:sz w:val="20"/>
          <w:szCs w:val="20"/>
        </w:rPr>
        <w:t xml:space="preserve"> za izvedbo projekta "</w:t>
      </w:r>
      <w:r w:rsidR="00F73CD1" w:rsidRPr="00DC7263">
        <w:rPr>
          <w:rFonts w:ascii="Arial" w:hAnsi="Arial" w:cs="Arial"/>
          <w:sz w:val="20"/>
          <w:szCs w:val="20"/>
        </w:rPr>
        <w:t>Pomoč pri integraciji oseb s priznano mednarodno zaščito</w:t>
      </w:r>
      <w:r w:rsidRPr="00DC7263">
        <w:rPr>
          <w:rFonts w:ascii="Arial" w:hAnsi="Arial" w:cs="Arial"/>
          <w:sz w:val="20"/>
          <w:szCs w:val="20"/>
        </w:rPr>
        <w:t>", št</w:t>
      </w:r>
      <w:r w:rsidR="007A654E" w:rsidRPr="00DC7263">
        <w:rPr>
          <w:rFonts w:ascii="Arial" w:hAnsi="Arial" w:cs="Arial"/>
          <w:sz w:val="20"/>
          <w:szCs w:val="20"/>
        </w:rPr>
        <w:t>. 430-23/2019</w:t>
      </w:r>
      <w:r w:rsidR="00111103" w:rsidRPr="00DC7263">
        <w:rPr>
          <w:rFonts w:ascii="Arial" w:hAnsi="Arial" w:cs="Arial"/>
          <w:sz w:val="20"/>
          <w:szCs w:val="20"/>
        </w:rPr>
        <w:t>.</w:t>
      </w:r>
    </w:p>
    <w:p w14:paraId="666E6856" w14:textId="77777777" w:rsidR="009A5DD2" w:rsidRPr="00DC7263" w:rsidRDefault="009A5DD2" w:rsidP="00543748">
      <w:pPr>
        <w:spacing w:line="260" w:lineRule="exact"/>
        <w:jc w:val="both"/>
        <w:rPr>
          <w:rFonts w:ascii="Arial" w:hAnsi="Arial" w:cs="Arial"/>
          <w:color w:val="FF0000"/>
          <w:sz w:val="20"/>
          <w:szCs w:val="20"/>
        </w:rPr>
      </w:pPr>
    </w:p>
    <w:p w14:paraId="34A594F8" w14:textId="77777777" w:rsidR="009A5DD2" w:rsidRPr="00DC7263" w:rsidRDefault="009A5DD2" w:rsidP="00543748">
      <w:pPr>
        <w:spacing w:line="260" w:lineRule="exact"/>
        <w:jc w:val="both"/>
        <w:rPr>
          <w:rFonts w:ascii="Arial" w:hAnsi="Arial" w:cs="Arial"/>
          <w:sz w:val="20"/>
          <w:szCs w:val="20"/>
        </w:rPr>
      </w:pPr>
    </w:p>
    <w:p w14:paraId="4F50ACE2" w14:textId="77777777" w:rsidR="009A5DD2" w:rsidRPr="00DC7263" w:rsidRDefault="009A5DD2" w:rsidP="00543748">
      <w:pPr>
        <w:spacing w:line="260" w:lineRule="exact"/>
        <w:jc w:val="both"/>
        <w:rPr>
          <w:rFonts w:ascii="Arial" w:hAnsi="Arial" w:cs="Arial"/>
          <w:sz w:val="20"/>
          <w:szCs w:val="20"/>
        </w:rPr>
      </w:pPr>
    </w:p>
    <w:p w14:paraId="65053C2E" w14:textId="77777777" w:rsidR="009A5DD2" w:rsidRPr="00DC7263" w:rsidRDefault="009A5DD2" w:rsidP="00543748">
      <w:pPr>
        <w:spacing w:line="260" w:lineRule="exact"/>
        <w:jc w:val="both"/>
        <w:rPr>
          <w:rFonts w:ascii="Arial" w:hAnsi="Arial" w:cs="Arial"/>
          <w:sz w:val="20"/>
          <w:szCs w:val="20"/>
        </w:rPr>
      </w:pPr>
    </w:p>
    <w:p w14:paraId="14E2A800" w14:textId="77777777" w:rsidR="009A5DD2" w:rsidRPr="00DC7263" w:rsidRDefault="009A5DD2" w:rsidP="00543748">
      <w:pPr>
        <w:spacing w:line="260" w:lineRule="exact"/>
        <w:jc w:val="both"/>
        <w:rPr>
          <w:rFonts w:ascii="Arial" w:hAnsi="Arial" w:cs="Arial"/>
          <w:sz w:val="20"/>
          <w:szCs w:val="20"/>
        </w:rPr>
      </w:pPr>
      <w:r w:rsidRPr="00DC7263">
        <w:rPr>
          <w:rFonts w:ascii="Arial" w:hAnsi="Arial" w:cs="Arial"/>
          <w:sz w:val="20"/>
          <w:szCs w:val="20"/>
        </w:rPr>
        <w:t>PREDLOŽITEV VLOGE:</w:t>
      </w:r>
    </w:p>
    <w:p w14:paraId="5653C212" w14:textId="77777777" w:rsidR="009A5DD2" w:rsidRPr="00DC7263" w:rsidRDefault="009A5DD2" w:rsidP="00543748">
      <w:pPr>
        <w:spacing w:line="260" w:lineRule="exact"/>
        <w:jc w:val="both"/>
        <w:rPr>
          <w:rFonts w:ascii="Arial" w:hAnsi="Arial" w:cs="Arial"/>
          <w:sz w:val="20"/>
          <w:szCs w:val="20"/>
        </w:rPr>
      </w:pPr>
    </w:p>
    <w:p w14:paraId="6648FD9C" w14:textId="0C7584A3" w:rsidR="009A5DD2" w:rsidRPr="00DC7263" w:rsidRDefault="009A5DD2" w:rsidP="0003631C">
      <w:pPr>
        <w:spacing w:line="260" w:lineRule="exact"/>
        <w:rPr>
          <w:rFonts w:ascii="Arial" w:hAnsi="Arial" w:cs="Arial"/>
          <w:sz w:val="20"/>
          <w:szCs w:val="20"/>
        </w:rPr>
      </w:pPr>
      <w:r w:rsidRPr="00DC7263">
        <w:rPr>
          <w:rFonts w:ascii="Arial" w:hAnsi="Arial" w:cs="Arial"/>
          <w:sz w:val="20"/>
          <w:szCs w:val="20"/>
        </w:rPr>
        <w:t xml:space="preserve">Vloga se šteje za pravočasno, če jo naročnik prejme do </w:t>
      </w:r>
      <w:r w:rsidR="00FF4249" w:rsidRPr="00FF4249">
        <w:rPr>
          <w:rFonts w:ascii="Arial" w:hAnsi="Arial" w:cs="Arial"/>
          <w:b/>
          <w:sz w:val="20"/>
          <w:szCs w:val="20"/>
        </w:rPr>
        <w:t>27</w:t>
      </w:r>
      <w:r w:rsidR="00E90888" w:rsidRPr="00DC7263">
        <w:rPr>
          <w:rFonts w:ascii="Arial" w:hAnsi="Arial" w:cs="Arial"/>
          <w:b/>
          <w:sz w:val="20"/>
          <w:szCs w:val="20"/>
        </w:rPr>
        <w:t>.</w:t>
      </w:r>
      <w:r w:rsidRPr="00DC7263">
        <w:rPr>
          <w:rFonts w:ascii="Arial" w:hAnsi="Arial" w:cs="Arial"/>
          <w:b/>
          <w:sz w:val="20"/>
          <w:szCs w:val="20"/>
        </w:rPr>
        <w:t xml:space="preserve"> </w:t>
      </w:r>
      <w:r w:rsidR="00FF4249">
        <w:rPr>
          <w:rFonts w:ascii="Arial" w:hAnsi="Arial" w:cs="Arial"/>
          <w:b/>
          <w:sz w:val="20"/>
          <w:szCs w:val="20"/>
        </w:rPr>
        <w:t>5</w:t>
      </w:r>
      <w:r w:rsidRPr="00DC7263">
        <w:rPr>
          <w:rFonts w:ascii="Arial" w:hAnsi="Arial" w:cs="Arial"/>
          <w:b/>
          <w:sz w:val="20"/>
          <w:szCs w:val="20"/>
        </w:rPr>
        <w:t>. 201</w:t>
      </w:r>
      <w:r w:rsidR="00F73CD1" w:rsidRPr="00DC7263">
        <w:rPr>
          <w:rFonts w:ascii="Arial" w:hAnsi="Arial" w:cs="Arial"/>
          <w:b/>
          <w:sz w:val="20"/>
          <w:szCs w:val="20"/>
        </w:rPr>
        <w:t>9</w:t>
      </w:r>
      <w:r w:rsidRPr="00DC7263">
        <w:rPr>
          <w:rFonts w:ascii="Arial" w:hAnsi="Arial" w:cs="Arial"/>
          <w:sz w:val="20"/>
          <w:szCs w:val="20"/>
        </w:rPr>
        <w:t xml:space="preserve">, najkasneje do </w:t>
      </w:r>
      <w:r w:rsidRPr="00DC7263">
        <w:rPr>
          <w:rFonts w:ascii="Arial" w:hAnsi="Arial" w:cs="Arial"/>
          <w:b/>
          <w:sz w:val="20"/>
          <w:szCs w:val="20"/>
        </w:rPr>
        <w:t>1</w:t>
      </w:r>
      <w:r w:rsidR="00FF4249">
        <w:rPr>
          <w:rFonts w:ascii="Arial" w:hAnsi="Arial" w:cs="Arial"/>
          <w:b/>
          <w:sz w:val="20"/>
          <w:szCs w:val="20"/>
        </w:rPr>
        <w:t>2</w:t>
      </w:r>
      <w:r w:rsidRPr="00DC7263">
        <w:rPr>
          <w:rFonts w:ascii="Arial" w:hAnsi="Arial" w:cs="Arial"/>
          <w:b/>
          <w:sz w:val="20"/>
          <w:szCs w:val="20"/>
        </w:rPr>
        <w:t>.00</w:t>
      </w:r>
      <w:r w:rsidRPr="00DC7263">
        <w:rPr>
          <w:rFonts w:ascii="Arial" w:hAnsi="Arial" w:cs="Arial"/>
          <w:sz w:val="20"/>
          <w:szCs w:val="20"/>
        </w:rPr>
        <w:t xml:space="preserve"> ure.</w:t>
      </w:r>
    </w:p>
    <w:p w14:paraId="1936380B" w14:textId="77777777" w:rsidR="009A5DD2" w:rsidRPr="00DC7263" w:rsidRDefault="009A5DD2" w:rsidP="0003631C">
      <w:pPr>
        <w:spacing w:line="260" w:lineRule="exact"/>
        <w:jc w:val="right"/>
        <w:rPr>
          <w:rFonts w:ascii="Arial" w:hAnsi="Arial" w:cs="Arial"/>
          <w:sz w:val="20"/>
          <w:szCs w:val="20"/>
        </w:rPr>
      </w:pPr>
    </w:p>
    <w:p w14:paraId="5010C6D3" w14:textId="24BBC3FB" w:rsidR="009A5DD2" w:rsidRPr="00DC7263" w:rsidRDefault="009A5DD2" w:rsidP="0003631C">
      <w:pPr>
        <w:spacing w:line="260" w:lineRule="exact"/>
        <w:rPr>
          <w:rFonts w:ascii="Arial" w:hAnsi="Arial" w:cs="Arial"/>
          <w:sz w:val="20"/>
          <w:szCs w:val="20"/>
        </w:rPr>
      </w:pPr>
      <w:r w:rsidRPr="00DC7263">
        <w:rPr>
          <w:rFonts w:ascii="Arial" w:hAnsi="Arial" w:cs="Arial"/>
          <w:sz w:val="20"/>
          <w:szCs w:val="20"/>
        </w:rPr>
        <w:t>Prijavitelji oddajo vloge s priporočeno pošiljko po pošti ali osebno na naslov naročnika:</w:t>
      </w:r>
      <w:r w:rsidR="0059404F" w:rsidRPr="00DC7263">
        <w:rPr>
          <w:rFonts w:ascii="Arial" w:hAnsi="Arial" w:cs="Arial"/>
          <w:sz w:val="20"/>
          <w:szCs w:val="20"/>
        </w:rPr>
        <w:t xml:space="preserve"> Urad</w:t>
      </w:r>
      <w:r w:rsidR="00943CCC" w:rsidRPr="00DC7263">
        <w:rPr>
          <w:rFonts w:ascii="Arial" w:hAnsi="Arial" w:cs="Arial"/>
          <w:sz w:val="20"/>
          <w:szCs w:val="20"/>
        </w:rPr>
        <w:t xml:space="preserve"> Vlade</w:t>
      </w:r>
      <w:r w:rsidR="0059404F" w:rsidRPr="00DC7263">
        <w:rPr>
          <w:rFonts w:ascii="Arial" w:hAnsi="Arial" w:cs="Arial"/>
          <w:sz w:val="20"/>
          <w:szCs w:val="20"/>
        </w:rPr>
        <w:t xml:space="preserve"> Republike Slovenije za oskrb</w:t>
      </w:r>
      <w:r w:rsidR="00941D61" w:rsidRPr="00DC7263">
        <w:rPr>
          <w:rFonts w:ascii="Arial" w:hAnsi="Arial" w:cs="Arial"/>
          <w:sz w:val="20"/>
          <w:szCs w:val="20"/>
        </w:rPr>
        <w:t>o</w:t>
      </w:r>
      <w:r w:rsidR="0059404F" w:rsidRPr="00DC7263">
        <w:rPr>
          <w:rFonts w:ascii="Arial" w:hAnsi="Arial" w:cs="Arial"/>
          <w:sz w:val="20"/>
          <w:szCs w:val="20"/>
        </w:rPr>
        <w:t xml:space="preserve"> in integracij</w:t>
      </w:r>
      <w:r w:rsidR="00941D61" w:rsidRPr="00DC7263">
        <w:rPr>
          <w:rFonts w:ascii="Arial" w:hAnsi="Arial" w:cs="Arial"/>
          <w:sz w:val="20"/>
          <w:szCs w:val="20"/>
        </w:rPr>
        <w:t>o</w:t>
      </w:r>
      <w:r w:rsidR="0059404F" w:rsidRPr="00DC7263">
        <w:rPr>
          <w:rFonts w:ascii="Arial" w:hAnsi="Arial" w:cs="Arial"/>
          <w:sz w:val="20"/>
          <w:szCs w:val="20"/>
        </w:rPr>
        <w:t xml:space="preserve"> migrantov, Cesta v Gorice 15</w:t>
      </w:r>
      <w:r w:rsidR="00941D61" w:rsidRPr="00DC7263">
        <w:rPr>
          <w:rFonts w:ascii="Arial" w:hAnsi="Arial" w:cs="Arial"/>
          <w:sz w:val="20"/>
          <w:szCs w:val="20"/>
        </w:rPr>
        <w:t>,</w:t>
      </w:r>
      <w:r w:rsidR="0059404F" w:rsidRPr="00DC7263">
        <w:rPr>
          <w:rFonts w:ascii="Arial" w:hAnsi="Arial" w:cs="Arial"/>
          <w:sz w:val="20"/>
          <w:szCs w:val="20"/>
        </w:rPr>
        <w:t xml:space="preserve"> 1000 Ljubljana.</w:t>
      </w:r>
    </w:p>
    <w:p w14:paraId="2EA87BC6" w14:textId="77777777" w:rsidR="009A5DD2" w:rsidRPr="00DC7263" w:rsidRDefault="009A5DD2" w:rsidP="0003631C">
      <w:pPr>
        <w:spacing w:line="260" w:lineRule="exact"/>
        <w:jc w:val="right"/>
        <w:rPr>
          <w:rFonts w:ascii="Arial" w:hAnsi="Arial" w:cs="Arial"/>
          <w:sz w:val="20"/>
          <w:szCs w:val="20"/>
        </w:rPr>
      </w:pPr>
    </w:p>
    <w:p w14:paraId="10A11CB8" w14:textId="77777777" w:rsidR="009A5DD2" w:rsidRPr="00DC7263" w:rsidRDefault="009A5DD2" w:rsidP="0003631C">
      <w:pPr>
        <w:spacing w:line="260" w:lineRule="exact"/>
        <w:jc w:val="both"/>
        <w:rPr>
          <w:rFonts w:ascii="Arial" w:hAnsi="Arial" w:cs="Arial"/>
          <w:sz w:val="20"/>
          <w:szCs w:val="20"/>
        </w:rPr>
      </w:pPr>
      <w:r w:rsidRPr="00DC7263">
        <w:rPr>
          <w:rFonts w:ascii="Arial" w:hAnsi="Arial" w:cs="Arial"/>
          <w:sz w:val="20"/>
          <w:szCs w:val="20"/>
        </w:rPr>
        <w:t>Vse nepravočasno prejete vloge bo komisija izločila iz postopka odpiranja vlog in jih neodprte vrnila prijaviteljem.</w:t>
      </w:r>
    </w:p>
    <w:p w14:paraId="0FD784C1" w14:textId="77777777" w:rsidR="009A5DD2" w:rsidRPr="00DC7263" w:rsidRDefault="009A5DD2" w:rsidP="0003631C">
      <w:pPr>
        <w:jc w:val="right"/>
        <w:rPr>
          <w:rFonts w:ascii="Arial" w:hAnsi="Arial" w:cs="Arial"/>
          <w:sz w:val="20"/>
          <w:szCs w:val="20"/>
        </w:rPr>
      </w:pPr>
    </w:p>
    <w:p w14:paraId="5A0CA5A5" w14:textId="77777777" w:rsidR="009A5DD2" w:rsidRPr="00DC7263" w:rsidRDefault="009A5DD2">
      <w:pPr>
        <w:jc w:val="both"/>
        <w:rPr>
          <w:rFonts w:ascii="Arial" w:hAnsi="Arial" w:cs="Arial"/>
          <w:sz w:val="20"/>
          <w:szCs w:val="20"/>
        </w:rPr>
      </w:pPr>
    </w:p>
    <w:p w14:paraId="323B9A5C" w14:textId="77777777" w:rsidR="009A5DD2" w:rsidRPr="00DC7263" w:rsidRDefault="009A5DD2">
      <w:pPr>
        <w:jc w:val="both"/>
        <w:rPr>
          <w:rFonts w:ascii="Arial" w:hAnsi="Arial" w:cs="Arial"/>
          <w:sz w:val="20"/>
          <w:szCs w:val="20"/>
        </w:rPr>
      </w:pPr>
    </w:p>
    <w:p w14:paraId="339D9915" w14:textId="77777777" w:rsidR="009A5DD2" w:rsidRPr="00DC7263" w:rsidRDefault="009A5DD2">
      <w:pPr>
        <w:jc w:val="both"/>
        <w:rPr>
          <w:rFonts w:ascii="Arial" w:hAnsi="Arial" w:cs="Arial"/>
          <w:sz w:val="20"/>
          <w:szCs w:val="20"/>
        </w:rPr>
      </w:pPr>
    </w:p>
    <w:p w14:paraId="4006966B" w14:textId="77777777" w:rsidR="009A5DD2" w:rsidRPr="00DC7263" w:rsidRDefault="009A5DD2">
      <w:pPr>
        <w:jc w:val="both"/>
        <w:rPr>
          <w:rFonts w:ascii="Arial" w:hAnsi="Arial" w:cs="Arial"/>
          <w:sz w:val="20"/>
          <w:szCs w:val="20"/>
        </w:rPr>
      </w:pPr>
    </w:p>
    <w:p w14:paraId="57C54DE7" w14:textId="77777777" w:rsidR="009A5DD2" w:rsidRPr="00DC7263" w:rsidRDefault="009A5DD2">
      <w:pPr>
        <w:pStyle w:val="Naslov1"/>
        <w:rPr>
          <w:rFonts w:ascii="Arial" w:hAnsi="Arial" w:cs="Arial"/>
          <w:spacing w:val="4"/>
          <w:sz w:val="20"/>
        </w:rPr>
      </w:pPr>
      <w:r w:rsidRPr="00DC7263">
        <w:rPr>
          <w:rFonts w:ascii="Arial" w:hAnsi="Arial" w:cs="Arial"/>
          <w:sz w:val="20"/>
        </w:rPr>
        <w:br w:type="page"/>
      </w:r>
      <w:bookmarkStart w:id="2" w:name="_Toc417022153"/>
      <w:r w:rsidRPr="00DC7263">
        <w:rPr>
          <w:rFonts w:ascii="Arial" w:hAnsi="Arial" w:cs="Arial"/>
          <w:spacing w:val="4"/>
          <w:sz w:val="20"/>
        </w:rPr>
        <w:lastRenderedPageBreak/>
        <w:t>II. DEL: NAVODILA PRIJAVITELJEM ZA IZDELAVO VLOGE</w:t>
      </w:r>
      <w:bookmarkEnd w:id="2"/>
    </w:p>
    <w:p w14:paraId="474A7840" w14:textId="77777777" w:rsidR="009A5DD2" w:rsidRPr="00DC7263" w:rsidRDefault="009A5DD2">
      <w:pPr>
        <w:jc w:val="right"/>
        <w:rPr>
          <w:rFonts w:ascii="Arial" w:hAnsi="Arial" w:cs="Arial"/>
          <w:sz w:val="20"/>
          <w:szCs w:val="20"/>
        </w:rPr>
      </w:pPr>
    </w:p>
    <w:p w14:paraId="0EF40738" w14:textId="77777777" w:rsidR="009A5DD2" w:rsidRPr="00DC7263" w:rsidRDefault="009A5DD2">
      <w:pPr>
        <w:jc w:val="both"/>
        <w:rPr>
          <w:rFonts w:ascii="Arial" w:hAnsi="Arial" w:cs="Arial"/>
          <w:sz w:val="20"/>
          <w:szCs w:val="20"/>
        </w:rPr>
      </w:pPr>
    </w:p>
    <w:p w14:paraId="42C5AC43" w14:textId="77777777" w:rsidR="009A5DD2" w:rsidRPr="00DC7263" w:rsidRDefault="009A5DD2" w:rsidP="00855A58">
      <w:pPr>
        <w:pStyle w:val="Odstavekseznama"/>
        <w:numPr>
          <w:ilvl w:val="0"/>
          <w:numId w:val="32"/>
        </w:numPr>
        <w:jc w:val="both"/>
        <w:rPr>
          <w:rFonts w:ascii="Arial" w:hAnsi="Arial" w:cs="Arial"/>
          <w:b/>
          <w:sz w:val="20"/>
          <w:szCs w:val="20"/>
        </w:rPr>
      </w:pPr>
      <w:r w:rsidRPr="00DC7263">
        <w:rPr>
          <w:rFonts w:ascii="Arial" w:hAnsi="Arial" w:cs="Arial"/>
          <w:b/>
          <w:sz w:val="20"/>
          <w:szCs w:val="20"/>
        </w:rPr>
        <w:t xml:space="preserve">PREDMET JAVNEGA </w:t>
      </w:r>
      <w:r w:rsidR="0099518B" w:rsidRPr="00DC7263">
        <w:rPr>
          <w:rFonts w:ascii="Arial" w:hAnsi="Arial" w:cs="Arial"/>
          <w:b/>
          <w:sz w:val="20"/>
          <w:szCs w:val="20"/>
        </w:rPr>
        <w:t>RAZPISA</w:t>
      </w:r>
    </w:p>
    <w:p w14:paraId="346E53AB" w14:textId="77777777" w:rsidR="0099518B" w:rsidRPr="00DC7263" w:rsidRDefault="0099518B" w:rsidP="0099518B">
      <w:pPr>
        <w:pStyle w:val="Odstavekseznama"/>
        <w:jc w:val="both"/>
        <w:rPr>
          <w:rFonts w:ascii="Arial" w:hAnsi="Arial" w:cs="Arial"/>
          <w:b/>
          <w:sz w:val="20"/>
          <w:szCs w:val="20"/>
        </w:rPr>
      </w:pPr>
    </w:p>
    <w:p w14:paraId="078C8BFC" w14:textId="525A476E" w:rsidR="00D42031" w:rsidRPr="00DC7263" w:rsidRDefault="00D42031" w:rsidP="00D42031">
      <w:pPr>
        <w:jc w:val="both"/>
        <w:rPr>
          <w:rFonts w:ascii="Arial" w:hAnsi="Arial" w:cs="Arial"/>
          <w:sz w:val="20"/>
          <w:szCs w:val="20"/>
        </w:rPr>
      </w:pPr>
      <w:bookmarkStart w:id="3" w:name="_Hlk2587434"/>
      <w:r w:rsidRPr="00DC7263">
        <w:rPr>
          <w:rFonts w:ascii="Arial" w:hAnsi="Arial" w:cs="Arial"/>
          <w:sz w:val="20"/>
          <w:szCs w:val="20"/>
        </w:rPr>
        <w:t xml:space="preserve">Predmet javnega razpisa </w:t>
      </w:r>
      <w:r w:rsidR="00455A77" w:rsidRPr="00DC7263">
        <w:rPr>
          <w:rFonts w:ascii="Arial" w:hAnsi="Arial" w:cs="Arial"/>
          <w:sz w:val="20"/>
          <w:szCs w:val="20"/>
        </w:rPr>
        <w:t>je program » Pomoč pri integraciji oseb s priznano mednarodno zaščito«</w:t>
      </w:r>
      <w:r w:rsidR="005F0B6D">
        <w:rPr>
          <w:rFonts w:ascii="Arial" w:hAnsi="Arial" w:cs="Arial"/>
          <w:sz w:val="20"/>
          <w:szCs w:val="20"/>
        </w:rPr>
        <w:t>,</w:t>
      </w:r>
      <w:r w:rsidR="00455A77" w:rsidRPr="00DC7263">
        <w:rPr>
          <w:rFonts w:ascii="Arial" w:hAnsi="Arial" w:cs="Arial"/>
          <w:sz w:val="20"/>
          <w:szCs w:val="20"/>
        </w:rPr>
        <w:t xml:space="preserve"> s katerim</w:t>
      </w:r>
      <w:r w:rsidR="00941D61" w:rsidRPr="00DC7263">
        <w:rPr>
          <w:rFonts w:ascii="Arial" w:hAnsi="Arial" w:cs="Arial"/>
          <w:sz w:val="20"/>
          <w:szCs w:val="20"/>
        </w:rPr>
        <w:t xml:space="preserve"> se</w:t>
      </w:r>
      <w:r w:rsidR="00455A77" w:rsidRPr="00DC7263">
        <w:rPr>
          <w:rFonts w:ascii="Arial" w:hAnsi="Arial" w:cs="Arial"/>
          <w:sz w:val="20"/>
          <w:szCs w:val="20"/>
        </w:rPr>
        <w:t xml:space="preserve"> </w:t>
      </w:r>
      <w:r w:rsidRPr="00DC7263">
        <w:rPr>
          <w:rFonts w:ascii="Arial" w:hAnsi="Arial" w:cs="Arial"/>
          <w:sz w:val="20"/>
          <w:szCs w:val="20"/>
        </w:rPr>
        <w:t>osebam z mednarodno zaščito ter članom njihovih družin (državljanom tretjih držav) v prvih treh letih o</w:t>
      </w:r>
      <w:r w:rsidR="00897AE3" w:rsidRPr="00DC7263">
        <w:rPr>
          <w:rFonts w:ascii="Arial" w:hAnsi="Arial" w:cs="Arial"/>
          <w:sz w:val="20"/>
          <w:szCs w:val="20"/>
        </w:rPr>
        <w:t>d pridobitve statusa, zagotovi</w:t>
      </w:r>
      <w:r w:rsidRPr="00DC7263">
        <w:rPr>
          <w:rFonts w:ascii="Arial" w:hAnsi="Arial" w:cs="Arial"/>
          <w:sz w:val="20"/>
          <w:szCs w:val="20"/>
        </w:rPr>
        <w:t xml:space="preserve"> program pomoči, s katerim bo omogočena celostna obravnava. Program predvideva</w:t>
      </w:r>
      <w:r w:rsidR="00DF2E6B" w:rsidRPr="00DC7263">
        <w:rPr>
          <w:rFonts w:ascii="Arial" w:hAnsi="Arial" w:cs="Arial"/>
          <w:sz w:val="20"/>
          <w:szCs w:val="20"/>
        </w:rPr>
        <w:t xml:space="preserve"> izvedbo</w:t>
      </w:r>
      <w:r w:rsidRPr="00DC7263">
        <w:rPr>
          <w:rFonts w:ascii="Arial" w:hAnsi="Arial" w:cs="Arial"/>
          <w:sz w:val="20"/>
          <w:szCs w:val="20"/>
        </w:rPr>
        <w:t xml:space="preserve"> </w:t>
      </w:r>
      <w:r w:rsidR="00AE4807" w:rsidRPr="00DC7263">
        <w:rPr>
          <w:rFonts w:ascii="Arial" w:hAnsi="Arial" w:cs="Arial"/>
          <w:sz w:val="20"/>
          <w:szCs w:val="20"/>
        </w:rPr>
        <w:t>o</w:t>
      </w:r>
      <w:r w:rsidR="00DF2E6B" w:rsidRPr="00DC7263">
        <w:rPr>
          <w:rFonts w:ascii="Arial" w:hAnsi="Arial" w:cs="Arial"/>
          <w:sz w:val="20"/>
          <w:szCs w:val="20"/>
        </w:rPr>
        <w:t>rientacijskega</w:t>
      </w:r>
      <w:r w:rsidR="00AE4807" w:rsidRPr="00DC7263">
        <w:rPr>
          <w:rFonts w:ascii="Arial" w:hAnsi="Arial" w:cs="Arial"/>
          <w:sz w:val="20"/>
          <w:szCs w:val="20"/>
        </w:rPr>
        <w:t xml:space="preserve"> program</w:t>
      </w:r>
      <w:r w:rsidR="00DF2E6B" w:rsidRPr="00DC7263">
        <w:rPr>
          <w:rFonts w:ascii="Arial" w:hAnsi="Arial" w:cs="Arial"/>
          <w:sz w:val="20"/>
          <w:szCs w:val="20"/>
        </w:rPr>
        <w:t>a</w:t>
      </w:r>
      <w:r w:rsidR="00CE3C15" w:rsidRPr="00DC7263">
        <w:rPr>
          <w:rFonts w:ascii="Arial" w:hAnsi="Arial" w:cs="Arial"/>
          <w:sz w:val="20"/>
          <w:szCs w:val="20"/>
        </w:rPr>
        <w:t>,</w:t>
      </w:r>
      <w:r w:rsidR="00DF2E6B" w:rsidRPr="00DC7263">
        <w:rPr>
          <w:rFonts w:ascii="Arial" w:hAnsi="Arial" w:cs="Arial"/>
          <w:sz w:val="20"/>
          <w:szCs w:val="20"/>
        </w:rPr>
        <w:t xml:space="preserve"> </w:t>
      </w:r>
      <w:r w:rsidRPr="00DC7263">
        <w:rPr>
          <w:rFonts w:ascii="Arial" w:hAnsi="Arial" w:cs="Arial"/>
          <w:sz w:val="20"/>
          <w:szCs w:val="20"/>
        </w:rPr>
        <w:t>operativn</w:t>
      </w:r>
      <w:r w:rsidR="00097C92" w:rsidRPr="00DC7263">
        <w:rPr>
          <w:rFonts w:ascii="Arial" w:hAnsi="Arial" w:cs="Arial"/>
          <w:sz w:val="20"/>
          <w:szCs w:val="20"/>
        </w:rPr>
        <w:t>e</w:t>
      </w:r>
      <w:r w:rsidRPr="00DC7263">
        <w:rPr>
          <w:rFonts w:ascii="Arial" w:hAnsi="Arial" w:cs="Arial"/>
          <w:sz w:val="20"/>
          <w:szCs w:val="20"/>
        </w:rPr>
        <w:t xml:space="preserve"> pomoč</w:t>
      </w:r>
      <w:r w:rsidR="00097C92" w:rsidRPr="00DC7263">
        <w:rPr>
          <w:rFonts w:ascii="Arial" w:hAnsi="Arial" w:cs="Arial"/>
          <w:sz w:val="20"/>
          <w:szCs w:val="20"/>
        </w:rPr>
        <w:t>i</w:t>
      </w:r>
      <w:r w:rsidRPr="00DC7263">
        <w:rPr>
          <w:rFonts w:ascii="Arial" w:hAnsi="Arial" w:cs="Arial"/>
          <w:sz w:val="20"/>
          <w:szCs w:val="20"/>
        </w:rPr>
        <w:t xml:space="preserve"> pri </w:t>
      </w:r>
      <w:r w:rsidR="00CE3C15" w:rsidRPr="00DC7263">
        <w:rPr>
          <w:rFonts w:ascii="Arial" w:hAnsi="Arial" w:cs="Arial"/>
          <w:sz w:val="20"/>
          <w:szCs w:val="20"/>
        </w:rPr>
        <w:t>reševanju življenjskih situacij ter</w:t>
      </w:r>
      <w:r w:rsidRPr="00DC7263">
        <w:rPr>
          <w:rFonts w:ascii="Arial" w:hAnsi="Arial" w:cs="Arial"/>
          <w:sz w:val="20"/>
          <w:szCs w:val="20"/>
        </w:rPr>
        <w:t xml:space="preserve"> </w:t>
      </w:r>
      <w:r w:rsidR="00097C92" w:rsidRPr="00DC7263">
        <w:rPr>
          <w:rFonts w:ascii="Arial" w:hAnsi="Arial" w:cs="Arial"/>
          <w:sz w:val="20"/>
          <w:szCs w:val="20"/>
        </w:rPr>
        <w:t xml:space="preserve">različnih </w:t>
      </w:r>
      <w:r w:rsidRPr="00DC7263">
        <w:rPr>
          <w:rFonts w:ascii="Arial" w:hAnsi="Arial" w:cs="Arial"/>
          <w:sz w:val="20"/>
          <w:szCs w:val="20"/>
        </w:rPr>
        <w:t xml:space="preserve"> integracijskih aktivnosti in učn</w:t>
      </w:r>
      <w:r w:rsidR="008878EF" w:rsidRPr="00DC7263">
        <w:rPr>
          <w:rFonts w:ascii="Arial" w:hAnsi="Arial" w:cs="Arial"/>
          <w:sz w:val="20"/>
          <w:szCs w:val="20"/>
        </w:rPr>
        <w:t>e</w:t>
      </w:r>
      <w:r w:rsidRPr="00DC7263">
        <w:rPr>
          <w:rFonts w:ascii="Arial" w:hAnsi="Arial" w:cs="Arial"/>
          <w:sz w:val="20"/>
          <w:szCs w:val="20"/>
        </w:rPr>
        <w:t xml:space="preserve"> pomoč</w:t>
      </w:r>
      <w:r w:rsidR="008878EF" w:rsidRPr="00DC7263">
        <w:rPr>
          <w:rFonts w:ascii="Arial" w:hAnsi="Arial" w:cs="Arial"/>
          <w:sz w:val="20"/>
          <w:szCs w:val="20"/>
        </w:rPr>
        <w:t>i</w:t>
      </w:r>
      <w:r w:rsidR="000C460E" w:rsidRPr="00DC7263">
        <w:rPr>
          <w:rFonts w:ascii="Arial" w:hAnsi="Arial" w:cs="Arial"/>
          <w:sz w:val="20"/>
          <w:szCs w:val="20"/>
        </w:rPr>
        <w:t>.</w:t>
      </w:r>
    </w:p>
    <w:p w14:paraId="35E2F340" w14:textId="77777777" w:rsidR="00D42031" w:rsidRPr="00DC7263" w:rsidRDefault="00D42031" w:rsidP="00D42031">
      <w:pPr>
        <w:jc w:val="both"/>
        <w:rPr>
          <w:rFonts w:ascii="Arial" w:hAnsi="Arial" w:cs="Arial"/>
          <w:sz w:val="20"/>
          <w:szCs w:val="20"/>
        </w:rPr>
      </w:pPr>
    </w:p>
    <w:p w14:paraId="5E9ABAA3" w14:textId="77777777" w:rsidR="00D42031" w:rsidRPr="00DC7263" w:rsidRDefault="00D42031" w:rsidP="00D42031">
      <w:pPr>
        <w:jc w:val="both"/>
        <w:rPr>
          <w:rFonts w:ascii="Arial" w:hAnsi="Arial" w:cs="Arial"/>
          <w:sz w:val="20"/>
          <w:szCs w:val="20"/>
        </w:rPr>
      </w:pPr>
    </w:p>
    <w:p w14:paraId="70F6D7A1" w14:textId="77777777" w:rsidR="004738DC" w:rsidRPr="00DC7263" w:rsidRDefault="004738DC" w:rsidP="004738DC">
      <w:pPr>
        <w:jc w:val="both"/>
        <w:rPr>
          <w:rFonts w:ascii="Arial" w:hAnsi="Arial" w:cs="Arial"/>
          <w:bCs/>
          <w:spacing w:val="4"/>
          <w:sz w:val="20"/>
          <w:szCs w:val="20"/>
        </w:rPr>
      </w:pPr>
      <w:r w:rsidRPr="00DC7263">
        <w:rPr>
          <w:rFonts w:ascii="Arial" w:hAnsi="Arial" w:cs="Arial"/>
          <w:sz w:val="20"/>
          <w:szCs w:val="20"/>
        </w:rPr>
        <w:t>Predmet javnega razpisa in zahteve naročnika so podrobneje opredeljeni v III. delu razpisne dokumentacije ("O</w:t>
      </w:r>
      <w:r w:rsidRPr="00DC7263">
        <w:rPr>
          <w:rFonts w:ascii="Arial" w:hAnsi="Arial" w:cs="Arial"/>
          <w:bCs/>
          <w:spacing w:val="4"/>
          <w:sz w:val="20"/>
          <w:szCs w:val="20"/>
        </w:rPr>
        <w:t>pis predmeta javnega razpisa").</w:t>
      </w:r>
    </w:p>
    <w:p w14:paraId="48BB2237" w14:textId="77777777" w:rsidR="00D42031" w:rsidRPr="00DC7263" w:rsidRDefault="000D2317" w:rsidP="00D42031">
      <w:pPr>
        <w:jc w:val="both"/>
        <w:rPr>
          <w:rFonts w:ascii="Arial" w:hAnsi="Arial" w:cs="Arial"/>
          <w:sz w:val="20"/>
          <w:szCs w:val="20"/>
        </w:rPr>
      </w:pPr>
      <w:r w:rsidRPr="00DC7263">
        <w:rPr>
          <w:rFonts w:ascii="Arial" w:hAnsi="Arial" w:cs="Arial"/>
          <w:sz w:val="20"/>
          <w:szCs w:val="20"/>
        </w:rPr>
        <w:t xml:space="preserve"> </w:t>
      </w:r>
      <w:bookmarkEnd w:id="3"/>
    </w:p>
    <w:p w14:paraId="4E1C7305" w14:textId="77777777" w:rsidR="007A654E" w:rsidRPr="00DC7263" w:rsidRDefault="00D42031" w:rsidP="00D42031">
      <w:pPr>
        <w:jc w:val="both"/>
        <w:rPr>
          <w:rFonts w:ascii="Arial" w:hAnsi="Arial" w:cs="Arial"/>
          <w:sz w:val="20"/>
          <w:szCs w:val="20"/>
        </w:rPr>
      </w:pPr>
      <w:r w:rsidRPr="00DC7263">
        <w:rPr>
          <w:rFonts w:ascii="Arial" w:hAnsi="Arial" w:cs="Arial"/>
          <w:sz w:val="20"/>
          <w:szCs w:val="20"/>
          <w:u w:val="single"/>
        </w:rPr>
        <w:t>Prijavitelji morajo ponuditi predmet javnega razpisa v celoti</w:t>
      </w:r>
      <w:r w:rsidRPr="00DC7263">
        <w:rPr>
          <w:rFonts w:ascii="Arial" w:hAnsi="Arial" w:cs="Arial"/>
          <w:sz w:val="20"/>
          <w:szCs w:val="20"/>
        </w:rPr>
        <w:t xml:space="preserve"> in se </w:t>
      </w:r>
      <w:r w:rsidRPr="00DC7263">
        <w:rPr>
          <w:rFonts w:ascii="Arial" w:hAnsi="Arial" w:cs="Arial"/>
          <w:sz w:val="20"/>
          <w:szCs w:val="20"/>
          <w:u w:val="single"/>
        </w:rPr>
        <w:t>ne morejo prijaviti za izvajanje</w:t>
      </w:r>
      <w:r w:rsidRPr="00DC7263">
        <w:rPr>
          <w:rFonts w:ascii="Arial" w:hAnsi="Arial" w:cs="Arial"/>
          <w:sz w:val="20"/>
          <w:szCs w:val="20"/>
        </w:rPr>
        <w:t xml:space="preserve"> posameznega dela predmeta javnega razpisa oz. </w:t>
      </w:r>
      <w:r w:rsidRPr="00DC7263">
        <w:rPr>
          <w:rFonts w:ascii="Arial" w:hAnsi="Arial" w:cs="Arial"/>
          <w:sz w:val="20"/>
          <w:szCs w:val="20"/>
          <w:u w:val="single"/>
        </w:rPr>
        <w:t>posameznega dela programa</w:t>
      </w:r>
      <w:r w:rsidRPr="00DC7263">
        <w:rPr>
          <w:rFonts w:ascii="Arial" w:hAnsi="Arial" w:cs="Arial"/>
          <w:sz w:val="20"/>
          <w:szCs w:val="20"/>
        </w:rPr>
        <w:t xml:space="preserve">. </w:t>
      </w:r>
    </w:p>
    <w:p w14:paraId="347554E5" w14:textId="77777777" w:rsidR="007A654E" w:rsidRPr="00DC7263" w:rsidRDefault="007A654E" w:rsidP="00D42031">
      <w:pPr>
        <w:jc w:val="both"/>
        <w:rPr>
          <w:rFonts w:ascii="Arial" w:hAnsi="Arial" w:cs="Arial"/>
          <w:sz w:val="20"/>
          <w:szCs w:val="20"/>
        </w:rPr>
      </w:pPr>
    </w:p>
    <w:p w14:paraId="14469303" w14:textId="6C73193B" w:rsidR="007A654E" w:rsidRPr="00DC7263" w:rsidRDefault="00455A77" w:rsidP="007A654E">
      <w:pPr>
        <w:jc w:val="both"/>
        <w:rPr>
          <w:rFonts w:ascii="Arial" w:hAnsi="Arial" w:cs="Arial"/>
          <w:sz w:val="20"/>
          <w:szCs w:val="20"/>
        </w:rPr>
      </w:pPr>
      <w:r w:rsidRPr="00DC7263">
        <w:rPr>
          <w:rFonts w:ascii="Arial" w:hAnsi="Arial" w:cs="Arial"/>
          <w:sz w:val="20"/>
          <w:szCs w:val="20"/>
        </w:rPr>
        <w:t xml:space="preserve">Skupina </w:t>
      </w:r>
      <w:r w:rsidR="007A654E" w:rsidRPr="00DC7263">
        <w:rPr>
          <w:rFonts w:ascii="Arial" w:hAnsi="Arial" w:cs="Arial"/>
          <w:sz w:val="20"/>
          <w:szCs w:val="20"/>
        </w:rPr>
        <w:t xml:space="preserve"> prijaviteljev lahko </w:t>
      </w:r>
      <w:r w:rsidRPr="00DC7263">
        <w:rPr>
          <w:rFonts w:ascii="Arial" w:hAnsi="Arial" w:cs="Arial"/>
          <w:sz w:val="20"/>
          <w:szCs w:val="20"/>
        </w:rPr>
        <w:t>predloži skupno ponudbo za</w:t>
      </w:r>
      <w:r w:rsidR="007A654E" w:rsidRPr="00DC7263">
        <w:rPr>
          <w:rFonts w:ascii="Arial" w:hAnsi="Arial" w:cs="Arial"/>
          <w:sz w:val="20"/>
          <w:szCs w:val="20"/>
        </w:rPr>
        <w:t xml:space="preserve"> </w:t>
      </w:r>
      <w:r w:rsidR="007A654E" w:rsidRPr="00DC7263">
        <w:rPr>
          <w:rFonts w:ascii="Arial" w:hAnsi="Arial" w:cs="Arial"/>
          <w:sz w:val="20"/>
          <w:szCs w:val="20"/>
          <w:u w:val="single"/>
        </w:rPr>
        <w:t>predmet javnega razpisa v celoti</w:t>
      </w:r>
      <w:r w:rsidR="007A654E" w:rsidRPr="00DC7263">
        <w:rPr>
          <w:rFonts w:ascii="Arial" w:hAnsi="Arial" w:cs="Arial"/>
          <w:sz w:val="20"/>
          <w:szCs w:val="20"/>
        </w:rPr>
        <w:t xml:space="preserve"> in se </w:t>
      </w:r>
      <w:r w:rsidR="007A654E" w:rsidRPr="00DC7263">
        <w:rPr>
          <w:rFonts w:ascii="Arial" w:hAnsi="Arial" w:cs="Arial"/>
          <w:sz w:val="20"/>
          <w:szCs w:val="20"/>
          <w:u w:val="single"/>
        </w:rPr>
        <w:t>ne more prijaviti za izvajanje</w:t>
      </w:r>
      <w:r w:rsidR="007A654E" w:rsidRPr="00DC7263">
        <w:rPr>
          <w:rFonts w:ascii="Arial" w:hAnsi="Arial" w:cs="Arial"/>
          <w:sz w:val="20"/>
          <w:szCs w:val="20"/>
        </w:rPr>
        <w:t xml:space="preserve"> posameznega dela predmeta javnega razpisa oz. </w:t>
      </w:r>
      <w:r w:rsidR="007A654E" w:rsidRPr="00DC7263">
        <w:rPr>
          <w:rFonts w:ascii="Arial" w:hAnsi="Arial" w:cs="Arial"/>
          <w:sz w:val="20"/>
          <w:szCs w:val="20"/>
          <w:u w:val="single"/>
        </w:rPr>
        <w:t>posameznega dela programa</w:t>
      </w:r>
      <w:r w:rsidR="007A654E" w:rsidRPr="00DC7263">
        <w:rPr>
          <w:rFonts w:ascii="Arial" w:hAnsi="Arial" w:cs="Arial"/>
          <w:sz w:val="20"/>
          <w:szCs w:val="20"/>
        </w:rPr>
        <w:t xml:space="preserve">. </w:t>
      </w:r>
    </w:p>
    <w:p w14:paraId="728287F1" w14:textId="77777777" w:rsidR="00D42031" w:rsidRPr="00DC7263" w:rsidRDefault="00D42031" w:rsidP="00D42031">
      <w:pPr>
        <w:jc w:val="both"/>
        <w:rPr>
          <w:rFonts w:ascii="Arial" w:hAnsi="Arial" w:cs="Arial"/>
          <w:sz w:val="20"/>
          <w:szCs w:val="20"/>
        </w:rPr>
      </w:pPr>
    </w:p>
    <w:p w14:paraId="14A62F0D" w14:textId="77777777" w:rsidR="00455A77" w:rsidRPr="00DC7263" w:rsidRDefault="00455A77" w:rsidP="006770B6">
      <w:pPr>
        <w:numPr>
          <w:ilvl w:val="12"/>
          <w:numId w:val="0"/>
        </w:numPr>
        <w:jc w:val="both"/>
        <w:rPr>
          <w:rFonts w:ascii="Arial" w:hAnsi="Arial" w:cs="Arial"/>
          <w:sz w:val="20"/>
          <w:szCs w:val="20"/>
          <w:lang w:eastAsia="en-US"/>
        </w:rPr>
      </w:pPr>
    </w:p>
    <w:p w14:paraId="4667BAFF" w14:textId="294093ED" w:rsidR="004738DC" w:rsidRPr="00DC7263" w:rsidRDefault="004738DC" w:rsidP="004738DC">
      <w:pPr>
        <w:jc w:val="both"/>
        <w:rPr>
          <w:rFonts w:ascii="Arial" w:hAnsi="Arial" w:cs="Arial"/>
          <w:sz w:val="20"/>
          <w:szCs w:val="20"/>
        </w:rPr>
      </w:pPr>
      <w:r w:rsidRPr="00DC7263">
        <w:rPr>
          <w:rFonts w:ascii="Arial" w:hAnsi="Arial" w:cs="Arial"/>
          <w:sz w:val="20"/>
          <w:szCs w:val="20"/>
        </w:rPr>
        <w:t xml:space="preserve">Projekt se bo izvajal v obdobju </w:t>
      </w:r>
      <w:r w:rsidR="001372EB">
        <w:rPr>
          <w:rFonts w:ascii="Arial" w:hAnsi="Arial" w:cs="Arial"/>
          <w:sz w:val="20"/>
          <w:szCs w:val="20"/>
        </w:rPr>
        <w:t>od podpisa pogodbe do 31.12.2021 oz.</w:t>
      </w:r>
      <w:r w:rsidRPr="00DC7263">
        <w:rPr>
          <w:rFonts w:ascii="Arial" w:hAnsi="Arial" w:cs="Arial"/>
          <w:sz w:val="20"/>
          <w:szCs w:val="20"/>
        </w:rPr>
        <w:t xml:space="preserve"> do porabe sredstev, namenjenih izvajanju projekta</w:t>
      </w:r>
      <w:r w:rsidR="001372EB">
        <w:rPr>
          <w:rFonts w:ascii="Arial" w:hAnsi="Arial" w:cs="Arial"/>
          <w:sz w:val="20"/>
          <w:szCs w:val="20"/>
        </w:rPr>
        <w:t xml:space="preserve"> (predvidoma 30 mesecev)</w:t>
      </w:r>
      <w:r w:rsidRPr="00DC7263">
        <w:rPr>
          <w:rFonts w:ascii="Arial" w:hAnsi="Arial" w:cs="Arial"/>
          <w:sz w:val="20"/>
          <w:szCs w:val="20"/>
        </w:rPr>
        <w:t xml:space="preserve">. </w:t>
      </w:r>
    </w:p>
    <w:p w14:paraId="147DA819" w14:textId="77777777" w:rsidR="009A5DD2" w:rsidRPr="00DC7263" w:rsidRDefault="009A5DD2">
      <w:pPr>
        <w:pStyle w:val="MSSodmik"/>
        <w:tabs>
          <w:tab w:val="left" w:pos="7088"/>
        </w:tabs>
        <w:spacing w:after="0" w:line="240" w:lineRule="auto"/>
        <w:jc w:val="both"/>
        <w:rPr>
          <w:rFonts w:ascii="Arial" w:hAnsi="Arial" w:cs="Arial"/>
          <w:sz w:val="20"/>
          <w:lang w:val="sl-SI"/>
        </w:rPr>
      </w:pPr>
    </w:p>
    <w:p w14:paraId="33A68A4B" w14:textId="77777777" w:rsidR="004738DC" w:rsidRPr="00DC7263" w:rsidRDefault="004738DC">
      <w:pPr>
        <w:pStyle w:val="MSSodmik"/>
        <w:tabs>
          <w:tab w:val="left" w:pos="7088"/>
        </w:tabs>
        <w:spacing w:after="0" w:line="240" w:lineRule="auto"/>
        <w:jc w:val="both"/>
        <w:rPr>
          <w:rFonts w:ascii="Arial" w:hAnsi="Arial" w:cs="Arial"/>
          <w:sz w:val="20"/>
          <w:lang w:val="sl-SI"/>
        </w:rPr>
      </w:pPr>
    </w:p>
    <w:p w14:paraId="17143677" w14:textId="77777777" w:rsidR="009A5DD2" w:rsidRPr="00DC7263" w:rsidRDefault="009A5DD2">
      <w:pPr>
        <w:jc w:val="both"/>
        <w:rPr>
          <w:rFonts w:ascii="Arial" w:hAnsi="Arial" w:cs="Arial"/>
          <w:b/>
          <w:sz w:val="20"/>
          <w:szCs w:val="20"/>
        </w:rPr>
      </w:pPr>
      <w:r w:rsidRPr="00DC7263">
        <w:rPr>
          <w:rFonts w:ascii="Arial" w:hAnsi="Arial" w:cs="Arial"/>
          <w:b/>
          <w:sz w:val="20"/>
          <w:szCs w:val="20"/>
        </w:rPr>
        <w:t>2. POGOJI ZA PRIJAVO NA JAVN</w:t>
      </w:r>
      <w:r w:rsidR="0099518B" w:rsidRPr="00DC7263">
        <w:rPr>
          <w:rFonts w:ascii="Arial" w:hAnsi="Arial" w:cs="Arial"/>
          <w:b/>
          <w:sz w:val="20"/>
          <w:szCs w:val="20"/>
        </w:rPr>
        <w:t>I RAZPIS</w:t>
      </w:r>
    </w:p>
    <w:p w14:paraId="7D7A3730" w14:textId="77777777" w:rsidR="009A5DD2" w:rsidRPr="00DC7263" w:rsidRDefault="009A5DD2">
      <w:pPr>
        <w:jc w:val="both"/>
        <w:rPr>
          <w:rFonts w:ascii="Arial" w:hAnsi="Arial" w:cs="Arial"/>
          <w:b/>
          <w:sz w:val="20"/>
          <w:szCs w:val="20"/>
        </w:rPr>
      </w:pPr>
    </w:p>
    <w:p w14:paraId="54A422F9"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rPr>
      </w:pPr>
      <w:r w:rsidRPr="00DC7263">
        <w:rPr>
          <w:rFonts w:ascii="Arial" w:hAnsi="Arial" w:cs="Arial"/>
          <w:bCs/>
          <w:sz w:val="20"/>
        </w:rPr>
        <w:t>Na javn</w:t>
      </w:r>
      <w:r w:rsidR="0099518B" w:rsidRPr="00DC7263">
        <w:rPr>
          <w:rFonts w:ascii="Arial" w:hAnsi="Arial" w:cs="Arial"/>
          <w:bCs/>
          <w:sz w:val="20"/>
        </w:rPr>
        <w:t>i razpis</w:t>
      </w:r>
      <w:r w:rsidRPr="00DC7263">
        <w:rPr>
          <w:rFonts w:ascii="Arial" w:hAnsi="Arial" w:cs="Arial"/>
          <w:bCs/>
          <w:sz w:val="20"/>
        </w:rPr>
        <w:t xml:space="preserve"> se lahko prijavijo pravne osebe, ki:</w:t>
      </w:r>
    </w:p>
    <w:p w14:paraId="37DE9215" w14:textId="77777777" w:rsidR="009A5DD2" w:rsidRPr="00DC7263" w:rsidRDefault="009A5DD2" w:rsidP="00855A58">
      <w:pPr>
        <w:numPr>
          <w:ilvl w:val="0"/>
          <w:numId w:val="4"/>
        </w:numPr>
        <w:tabs>
          <w:tab w:val="left" w:pos="0"/>
        </w:tabs>
        <w:jc w:val="both"/>
        <w:rPr>
          <w:rFonts w:ascii="Arial" w:hAnsi="Arial" w:cs="Arial"/>
          <w:bCs/>
          <w:sz w:val="20"/>
          <w:szCs w:val="20"/>
        </w:rPr>
      </w:pPr>
      <w:r w:rsidRPr="00DC7263">
        <w:rPr>
          <w:rFonts w:ascii="Arial" w:hAnsi="Arial" w:cs="Arial"/>
          <w:bCs/>
          <w:sz w:val="20"/>
          <w:szCs w:val="20"/>
        </w:rPr>
        <w:t>so registrirane pri pristojnem sodišču ali drugem pristojnem organu v RS</w:t>
      </w:r>
    </w:p>
    <w:p w14:paraId="7097117C" w14:textId="77777777" w:rsidR="009A5DD2" w:rsidRPr="00DC7263" w:rsidRDefault="009A5DD2" w:rsidP="00EE3C0A">
      <w:pPr>
        <w:tabs>
          <w:tab w:val="left" w:pos="0"/>
        </w:tabs>
        <w:ind w:left="360"/>
        <w:jc w:val="both"/>
        <w:rPr>
          <w:rFonts w:ascii="Arial" w:hAnsi="Arial" w:cs="Arial"/>
          <w:bCs/>
          <w:sz w:val="20"/>
          <w:szCs w:val="20"/>
        </w:rPr>
      </w:pPr>
      <w:r w:rsidRPr="00DC7263">
        <w:rPr>
          <w:rFonts w:ascii="Arial" w:hAnsi="Arial" w:cs="Arial"/>
          <w:bCs/>
          <w:sz w:val="20"/>
          <w:szCs w:val="20"/>
        </w:rPr>
        <w:tab/>
        <w:t xml:space="preserve">ali </w:t>
      </w:r>
    </w:p>
    <w:p w14:paraId="6E86A46D" w14:textId="77777777" w:rsidR="009A5DD2" w:rsidRPr="00DC7263" w:rsidRDefault="009A5DD2" w:rsidP="00EE3C0A">
      <w:pPr>
        <w:tabs>
          <w:tab w:val="left" w:pos="0"/>
        </w:tabs>
        <w:ind w:left="708"/>
        <w:jc w:val="both"/>
        <w:rPr>
          <w:rFonts w:ascii="Arial" w:hAnsi="Arial" w:cs="Arial"/>
          <w:bCs/>
          <w:sz w:val="20"/>
          <w:szCs w:val="20"/>
        </w:rPr>
      </w:pPr>
      <w:r w:rsidRPr="00DC7263">
        <w:rPr>
          <w:rFonts w:ascii="Arial" w:hAnsi="Arial" w:cs="Arial"/>
          <w:bCs/>
          <w:sz w:val="20"/>
          <w:szCs w:val="20"/>
        </w:rPr>
        <w:t xml:space="preserve">imajo status mednarodne organizacije in si prizadevajo uresničiti iste cilje kot so zapisani v Nacionalnem programu Republike Slovenije za črpanje iz Sklada za azil, migracije in integracijo,   </w:t>
      </w:r>
    </w:p>
    <w:p w14:paraId="3E5ED678" w14:textId="77777777" w:rsidR="009A5DD2" w:rsidRPr="00DC7263" w:rsidRDefault="009A5DD2" w:rsidP="00855A58">
      <w:pPr>
        <w:numPr>
          <w:ilvl w:val="0"/>
          <w:numId w:val="4"/>
        </w:numPr>
        <w:tabs>
          <w:tab w:val="left" w:pos="0"/>
        </w:tabs>
        <w:jc w:val="both"/>
        <w:rPr>
          <w:rFonts w:ascii="Arial" w:hAnsi="Arial" w:cs="Arial"/>
          <w:bCs/>
          <w:sz w:val="20"/>
          <w:szCs w:val="20"/>
        </w:rPr>
      </w:pPr>
      <w:r w:rsidRPr="00DC7263">
        <w:rPr>
          <w:rFonts w:ascii="Arial" w:hAnsi="Arial" w:cs="Arial"/>
          <w:bCs/>
          <w:sz w:val="20"/>
          <w:szCs w:val="20"/>
        </w:rPr>
        <w:t xml:space="preserve">nimajo v zadnjih šestih mesecih </w:t>
      </w:r>
      <w:r w:rsidRPr="00DC7263">
        <w:rPr>
          <w:rFonts w:ascii="Arial" w:hAnsi="Arial" w:cs="Arial"/>
          <w:sz w:val="20"/>
          <w:szCs w:val="20"/>
          <w:lang w:eastAsia="en-US"/>
        </w:rPr>
        <w:t xml:space="preserve">od datuma izdaje potrdila s strani poslovne banke </w:t>
      </w:r>
      <w:r w:rsidRPr="00DC7263">
        <w:rPr>
          <w:rFonts w:ascii="Arial" w:hAnsi="Arial" w:cs="Arial"/>
          <w:bCs/>
          <w:sz w:val="20"/>
          <w:szCs w:val="20"/>
        </w:rPr>
        <w:t xml:space="preserve">blokiranega nobenega transakcijskega računa, </w:t>
      </w:r>
    </w:p>
    <w:p w14:paraId="57569096" w14:textId="77777777" w:rsidR="009A5DD2" w:rsidRPr="00DC7263" w:rsidRDefault="009A5DD2" w:rsidP="00855A58">
      <w:pPr>
        <w:numPr>
          <w:ilvl w:val="0"/>
          <w:numId w:val="4"/>
        </w:numPr>
        <w:tabs>
          <w:tab w:val="left" w:pos="0"/>
        </w:tabs>
        <w:jc w:val="both"/>
        <w:rPr>
          <w:rFonts w:ascii="Arial" w:hAnsi="Arial" w:cs="Arial"/>
          <w:bCs/>
          <w:sz w:val="20"/>
          <w:szCs w:val="20"/>
        </w:rPr>
      </w:pPr>
      <w:r w:rsidRPr="00DC7263">
        <w:rPr>
          <w:rFonts w:ascii="Arial" w:hAnsi="Arial" w:cs="Arial"/>
          <w:sz w:val="20"/>
          <w:szCs w:val="20"/>
        </w:rPr>
        <w:t>izpolnjujejo pogoj, da prijavitelj niti njegov zakoniti zastopnik, ni bil</w:t>
      </w:r>
      <w:r w:rsidRPr="00DC7263">
        <w:rPr>
          <w:rFonts w:ascii="Arial" w:hAnsi="Arial" w:cs="Arial"/>
          <w:i/>
          <w:sz w:val="20"/>
          <w:szCs w:val="20"/>
        </w:rPr>
        <w:t xml:space="preserve"> </w:t>
      </w:r>
      <w:r w:rsidRPr="00DC7263">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14:paraId="2EF59FE9" w14:textId="77777777" w:rsidR="009A5DD2" w:rsidRPr="00DC7263" w:rsidRDefault="009A5DD2" w:rsidP="006F71F9">
      <w:pPr>
        <w:pStyle w:val="Telobesedila"/>
        <w:rPr>
          <w:rFonts w:ascii="Arial" w:hAnsi="Arial" w:cs="Arial"/>
          <w:bCs/>
          <w:sz w:val="20"/>
        </w:rPr>
      </w:pPr>
    </w:p>
    <w:p w14:paraId="20048A2F"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rPr>
      </w:pPr>
      <w:r w:rsidRPr="00DC7263">
        <w:rPr>
          <w:rFonts w:ascii="Arial" w:hAnsi="Arial" w:cs="Arial"/>
          <w:bCs/>
          <w:sz w:val="20"/>
        </w:rPr>
        <w:t>Projekt mora imeti realne in jasno postavljene cilje, ki so v skladu s predmetom razpisa in izhajajo iz potreb uporabnikov in naročnika.</w:t>
      </w:r>
    </w:p>
    <w:p w14:paraId="6935ED10" w14:textId="77777777" w:rsidR="009A5DD2" w:rsidRPr="00DC7263" w:rsidRDefault="009A5DD2" w:rsidP="00BE73EF">
      <w:pPr>
        <w:pStyle w:val="Telobesedila"/>
        <w:rPr>
          <w:rFonts w:ascii="Arial" w:hAnsi="Arial" w:cs="Arial"/>
          <w:bCs/>
          <w:sz w:val="20"/>
        </w:rPr>
      </w:pPr>
      <w:r w:rsidRPr="00DC7263">
        <w:rPr>
          <w:rFonts w:ascii="Arial" w:hAnsi="Arial" w:cs="Arial"/>
          <w:bCs/>
          <w:sz w:val="20"/>
        </w:rPr>
        <w:t xml:space="preserve"> </w:t>
      </w:r>
    </w:p>
    <w:p w14:paraId="54D45D4C"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rPr>
      </w:pPr>
      <w:r w:rsidRPr="00DC7263">
        <w:rPr>
          <w:rFonts w:ascii="Arial" w:hAnsi="Arial" w:cs="Arial"/>
          <w:bCs/>
          <w:sz w:val="20"/>
        </w:rPr>
        <w:t>Interesi prijavitelja ne smejo biti v nasprotju z interesi in cilji projekta.</w:t>
      </w:r>
    </w:p>
    <w:p w14:paraId="720C0852" w14:textId="77777777" w:rsidR="009A5DD2" w:rsidRPr="00DC7263" w:rsidRDefault="009A5DD2" w:rsidP="006F71F9">
      <w:pPr>
        <w:pStyle w:val="Telobesedila"/>
        <w:rPr>
          <w:rFonts w:ascii="Arial" w:hAnsi="Arial" w:cs="Arial"/>
          <w:bCs/>
          <w:sz w:val="20"/>
        </w:rPr>
      </w:pPr>
    </w:p>
    <w:p w14:paraId="52A81837"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 xml:space="preserve">Vsebina projekta mora biti skladna s ciljem, predmetom, namenom in obsegom javnega razpisa in ustreza ciljnim skupinam. </w:t>
      </w:r>
    </w:p>
    <w:p w14:paraId="15B5DB83" w14:textId="77777777" w:rsidR="009A5DD2" w:rsidRPr="00DC7263" w:rsidRDefault="009A5DD2" w:rsidP="006F71F9">
      <w:pPr>
        <w:pStyle w:val="Telobesedila"/>
        <w:rPr>
          <w:rFonts w:ascii="Arial" w:hAnsi="Arial" w:cs="Arial"/>
          <w:bCs/>
          <w:sz w:val="20"/>
          <w:u w:val="single"/>
        </w:rPr>
      </w:pPr>
    </w:p>
    <w:p w14:paraId="7CB2E8C8"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Projekt mora upoštevati aktivnosti ter časovni in finančni okvir, določen s predmetno razpisno dokumentacijo.</w:t>
      </w:r>
    </w:p>
    <w:p w14:paraId="769949B2" w14:textId="77777777" w:rsidR="009A5DD2" w:rsidRPr="00DC7263" w:rsidRDefault="009A5DD2" w:rsidP="006F71F9">
      <w:pPr>
        <w:pStyle w:val="Telobesedila"/>
        <w:rPr>
          <w:rFonts w:ascii="Arial" w:hAnsi="Arial" w:cs="Arial"/>
          <w:bCs/>
          <w:sz w:val="20"/>
          <w:u w:val="single"/>
        </w:rPr>
      </w:pPr>
    </w:p>
    <w:p w14:paraId="71AD3A68" w14:textId="10F3949F"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Projekt se ne sme izvajati kot del drugih, s strani naročnika ali finančnih skladov EU</w:t>
      </w:r>
      <w:r w:rsidR="005F0B6D">
        <w:rPr>
          <w:rFonts w:ascii="Arial" w:hAnsi="Arial" w:cs="Arial"/>
          <w:bCs/>
          <w:sz w:val="20"/>
        </w:rPr>
        <w:t>,</w:t>
      </w:r>
      <w:r w:rsidRPr="00DC7263">
        <w:rPr>
          <w:rFonts w:ascii="Arial" w:hAnsi="Arial" w:cs="Arial"/>
          <w:bCs/>
          <w:sz w:val="20"/>
        </w:rPr>
        <w:t xml:space="preserve"> že sofinanciranih projektov.</w:t>
      </w:r>
    </w:p>
    <w:p w14:paraId="1DA694A8" w14:textId="77777777" w:rsidR="009A5DD2" w:rsidRPr="00DC7263" w:rsidRDefault="009A5DD2" w:rsidP="006F71F9">
      <w:pPr>
        <w:pStyle w:val="Telobesedila"/>
        <w:rPr>
          <w:rFonts w:ascii="Arial" w:hAnsi="Arial" w:cs="Arial"/>
          <w:bCs/>
          <w:sz w:val="20"/>
          <w:u w:val="single"/>
        </w:rPr>
      </w:pPr>
    </w:p>
    <w:p w14:paraId="1AA1A1AA" w14:textId="77777777" w:rsidR="009A5DD2" w:rsidRPr="00DC7263" w:rsidRDefault="009A5DD2" w:rsidP="00855A58">
      <w:pPr>
        <w:pStyle w:val="Telobesedila"/>
        <w:numPr>
          <w:ilvl w:val="0"/>
          <w:numId w:val="5"/>
        </w:numPr>
        <w:tabs>
          <w:tab w:val="clear" w:pos="720"/>
          <w:tab w:val="num" w:pos="360"/>
        </w:tabs>
        <w:ind w:left="360"/>
        <w:rPr>
          <w:rFonts w:ascii="Arial" w:hAnsi="Arial" w:cs="Arial"/>
          <w:bCs/>
          <w:sz w:val="20"/>
          <w:u w:val="single"/>
        </w:rPr>
      </w:pPr>
      <w:r w:rsidRPr="00DC7263">
        <w:rPr>
          <w:rFonts w:ascii="Arial" w:hAnsi="Arial" w:cs="Arial"/>
          <w:bCs/>
          <w:sz w:val="20"/>
        </w:rPr>
        <w:t>Projekt se mora izvajati v Republiki Sloveniji, na nacionalni ravni.</w:t>
      </w:r>
    </w:p>
    <w:p w14:paraId="45C3A5D0" w14:textId="77777777" w:rsidR="009A5DD2" w:rsidRPr="00DC7263" w:rsidRDefault="009A5DD2" w:rsidP="006F71F9">
      <w:pPr>
        <w:pStyle w:val="Telobesedila"/>
        <w:rPr>
          <w:rFonts w:ascii="Arial" w:hAnsi="Arial" w:cs="Arial"/>
          <w:bCs/>
          <w:sz w:val="20"/>
          <w:u w:val="single"/>
        </w:rPr>
      </w:pPr>
    </w:p>
    <w:p w14:paraId="7DBCF918" w14:textId="77777777" w:rsidR="009A5DD2" w:rsidRPr="00DC7263" w:rsidRDefault="009A5DD2" w:rsidP="00855A58">
      <w:pPr>
        <w:pStyle w:val="Telobesedila"/>
        <w:numPr>
          <w:ilvl w:val="0"/>
          <w:numId w:val="6"/>
        </w:numPr>
        <w:tabs>
          <w:tab w:val="clear" w:pos="720"/>
          <w:tab w:val="num" w:pos="360"/>
        </w:tabs>
        <w:ind w:left="360"/>
        <w:rPr>
          <w:rFonts w:ascii="Arial" w:hAnsi="Arial" w:cs="Arial"/>
          <w:bCs/>
          <w:sz w:val="20"/>
          <w:u w:val="single"/>
        </w:rPr>
      </w:pPr>
      <w:r w:rsidRPr="00DC7263">
        <w:rPr>
          <w:rFonts w:ascii="Arial" w:hAnsi="Arial" w:cs="Arial"/>
          <w:bCs/>
          <w:sz w:val="20"/>
        </w:rPr>
        <w:t>Prijavitelji - izvajalci morajo zagotoviti izvajanje projekta po načelu nepridobitnosti.</w:t>
      </w:r>
    </w:p>
    <w:p w14:paraId="55AD1A6F" w14:textId="77777777" w:rsidR="009A5DD2" w:rsidRPr="00DC7263" w:rsidRDefault="009A5DD2" w:rsidP="006F71F9">
      <w:pPr>
        <w:pStyle w:val="Telobesedila"/>
        <w:rPr>
          <w:rFonts w:ascii="Arial" w:hAnsi="Arial" w:cs="Arial"/>
          <w:bCs/>
          <w:sz w:val="20"/>
          <w:u w:val="single"/>
        </w:rPr>
      </w:pPr>
    </w:p>
    <w:p w14:paraId="6CDBF2F5" w14:textId="77777777" w:rsidR="009A5DD2" w:rsidRPr="00DC7263" w:rsidRDefault="009A5DD2">
      <w:pPr>
        <w:jc w:val="both"/>
        <w:rPr>
          <w:rFonts w:ascii="Arial" w:hAnsi="Arial" w:cs="Arial"/>
          <w:b/>
          <w:sz w:val="20"/>
          <w:szCs w:val="20"/>
        </w:rPr>
      </w:pPr>
    </w:p>
    <w:p w14:paraId="4D048AA7" w14:textId="77777777" w:rsidR="009A5DD2" w:rsidRPr="00DC7263" w:rsidRDefault="009A5DD2">
      <w:pPr>
        <w:jc w:val="both"/>
        <w:rPr>
          <w:rFonts w:ascii="Arial" w:hAnsi="Arial" w:cs="Arial"/>
          <w:sz w:val="20"/>
          <w:szCs w:val="20"/>
        </w:rPr>
      </w:pPr>
      <w:r w:rsidRPr="00DC7263">
        <w:rPr>
          <w:rFonts w:ascii="Arial" w:hAnsi="Arial" w:cs="Arial"/>
          <w:sz w:val="20"/>
          <w:szCs w:val="20"/>
        </w:rPr>
        <w:lastRenderedPageBreak/>
        <w:t>V primeru, da prijavitelj oziroma njegova vloga ne izpolnjuje katerega od zgoraj navedenih pogojev, se vloga izloči.</w:t>
      </w:r>
    </w:p>
    <w:p w14:paraId="42480701" w14:textId="77777777" w:rsidR="009A5DD2" w:rsidRPr="00DC7263" w:rsidRDefault="009A5DD2">
      <w:pPr>
        <w:jc w:val="both"/>
        <w:rPr>
          <w:rFonts w:ascii="Arial" w:hAnsi="Arial" w:cs="Arial"/>
          <w:sz w:val="20"/>
          <w:szCs w:val="20"/>
        </w:rPr>
      </w:pPr>
    </w:p>
    <w:p w14:paraId="60417F23" w14:textId="77777777" w:rsidR="009A5DD2" w:rsidRPr="00DC7263" w:rsidRDefault="009A5DD2">
      <w:pPr>
        <w:jc w:val="both"/>
        <w:rPr>
          <w:rFonts w:ascii="Arial" w:hAnsi="Arial" w:cs="Arial"/>
          <w:sz w:val="20"/>
          <w:szCs w:val="20"/>
        </w:rPr>
      </w:pPr>
    </w:p>
    <w:p w14:paraId="4BB75062" w14:textId="77777777" w:rsidR="0003631C" w:rsidRPr="00DC7263" w:rsidRDefault="0003631C">
      <w:pPr>
        <w:jc w:val="both"/>
        <w:rPr>
          <w:rFonts w:ascii="Arial" w:hAnsi="Arial" w:cs="Arial"/>
          <w:sz w:val="20"/>
          <w:szCs w:val="20"/>
        </w:rPr>
      </w:pPr>
    </w:p>
    <w:p w14:paraId="5293A44E" w14:textId="77777777" w:rsidR="009A5DD2" w:rsidRPr="00DC7263" w:rsidRDefault="009A5DD2">
      <w:pPr>
        <w:jc w:val="both"/>
        <w:rPr>
          <w:rFonts w:ascii="Arial" w:hAnsi="Arial" w:cs="Arial"/>
          <w:b/>
          <w:sz w:val="20"/>
          <w:szCs w:val="20"/>
        </w:rPr>
      </w:pPr>
      <w:r w:rsidRPr="00DC7263">
        <w:rPr>
          <w:rFonts w:ascii="Arial" w:hAnsi="Arial" w:cs="Arial"/>
          <w:b/>
          <w:sz w:val="20"/>
          <w:szCs w:val="20"/>
        </w:rPr>
        <w:t>3. VIŠINA IN VIR SREDSTEV</w:t>
      </w:r>
    </w:p>
    <w:p w14:paraId="051322F9" w14:textId="77777777" w:rsidR="009A5DD2" w:rsidRPr="00DC7263" w:rsidRDefault="009A5DD2">
      <w:pPr>
        <w:jc w:val="both"/>
        <w:rPr>
          <w:rFonts w:ascii="Arial" w:hAnsi="Arial" w:cs="Arial"/>
          <w:sz w:val="20"/>
          <w:szCs w:val="20"/>
        </w:rPr>
      </w:pPr>
    </w:p>
    <w:p w14:paraId="4A316DBE" w14:textId="169BD736" w:rsidR="009A5DD2" w:rsidRPr="00DC7263" w:rsidRDefault="009A5DD2" w:rsidP="00CD69FD">
      <w:pPr>
        <w:jc w:val="both"/>
        <w:rPr>
          <w:rFonts w:ascii="Arial" w:hAnsi="Arial" w:cs="Arial"/>
          <w:sz w:val="20"/>
          <w:szCs w:val="20"/>
        </w:rPr>
      </w:pPr>
      <w:r w:rsidRPr="00DC7263">
        <w:rPr>
          <w:rFonts w:ascii="Arial" w:hAnsi="Arial" w:cs="Arial"/>
          <w:sz w:val="20"/>
          <w:szCs w:val="20"/>
        </w:rPr>
        <w:t>Okvirna višina sredstev za predmetn</w:t>
      </w:r>
      <w:r w:rsidR="005F0B6D">
        <w:rPr>
          <w:rFonts w:ascii="Arial" w:hAnsi="Arial" w:cs="Arial"/>
          <w:sz w:val="20"/>
          <w:szCs w:val="20"/>
        </w:rPr>
        <w:t>i</w:t>
      </w:r>
      <w:r w:rsidR="0059404F" w:rsidRPr="00DC7263">
        <w:rPr>
          <w:rFonts w:ascii="Arial" w:hAnsi="Arial" w:cs="Arial"/>
          <w:sz w:val="20"/>
          <w:szCs w:val="20"/>
        </w:rPr>
        <w:t xml:space="preserve"> </w:t>
      </w:r>
      <w:r w:rsidRPr="00DC7263">
        <w:rPr>
          <w:rFonts w:ascii="Arial" w:hAnsi="Arial" w:cs="Arial"/>
          <w:sz w:val="20"/>
          <w:szCs w:val="20"/>
        </w:rPr>
        <w:t>javn</w:t>
      </w:r>
      <w:r w:rsidR="0099518B" w:rsidRPr="00DC7263">
        <w:rPr>
          <w:rFonts w:ascii="Arial" w:hAnsi="Arial" w:cs="Arial"/>
          <w:sz w:val="20"/>
          <w:szCs w:val="20"/>
        </w:rPr>
        <w:t>i r</w:t>
      </w:r>
      <w:r w:rsidR="0099518B" w:rsidRPr="00DC7263">
        <w:rPr>
          <w:rFonts w:ascii="Arial" w:hAnsi="Arial" w:cs="Arial"/>
          <w:bCs/>
          <w:sz w:val="20"/>
          <w:szCs w:val="20"/>
        </w:rPr>
        <w:t xml:space="preserve">azpis </w:t>
      </w:r>
      <w:r w:rsidR="007A654E" w:rsidRPr="00DC7263">
        <w:rPr>
          <w:rFonts w:ascii="Arial" w:hAnsi="Arial" w:cs="Arial"/>
          <w:sz w:val="20"/>
          <w:szCs w:val="20"/>
        </w:rPr>
        <w:t xml:space="preserve">znaša </w:t>
      </w:r>
      <w:r w:rsidR="007A654E" w:rsidRPr="00DC7263">
        <w:rPr>
          <w:rFonts w:ascii="Arial" w:hAnsi="Arial" w:cs="Arial"/>
          <w:b/>
          <w:sz w:val="20"/>
          <w:szCs w:val="20"/>
        </w:rPr>
        <w:t>36</w:t>
      </w:r>
      <w:r w:rsidR="00D254C1" w:rsidRPr="00DC7263">
        <w:rPr>
          <w:rFonts w:ascii="Arial" w:hAnsi="Arial" w:cs="Arial"/>
          <w:b/>
          <w:sz w:val="20"/>
          <w:szCs w:val="20"/>
        </w:rPr>
        <w:t>0</w:t>
      </w:r>
      <w:r w:rsidRPr="00DC7263">
        <w:rPr>
          <w:rFonts w:ascii="Arial" w:hAnsi="Arial" w:cs="Arial"/>
          <w:b/>
          <w:sz w:val="20"/>
          <w:szCs w:val="20"/>
        </w:rPr>
        <w:t>.</w:t>
      </w:r>
      <w:r w:rsidR="0059404F" w:rsidRPr="00DC7263">
        <w:rPr>
          <w:rFonts w:ascii="Arial" w:hAnsi="Arial" w:cs="Arial"/>
          <w:b/>
          <w:sz w:val="20"/>
          <w:szCs w:val="20"/>
        </w:rPr>
        <w:t>0</w:t>
      </w:r>
      <w:r w:rsidRPr="00DC7263">
        <w:rPr>
          <w:rFonts w:ascii="Arial" w:hAnsi="Arial" w:cs="Arial"/>
          <w:b/>
          <w:sz w:val="20"/>
          <w:szCs w:val="20"/>
        </w:rPr>
        <w:t>00,00</w:t>
      </w:r>
      <w:r w:rsidRPr="00DC7263">
        <w:rPr>
          <w:rFonts w:ascii="Arial" w:hAnsi="Arial" w:cs="Arial"/>
          <w:sz w:val="20"/>
          <w:szCs w:val="20"/>
        </w:rPr>
        <w:t xml:space="preserve"> EUR za izvajanje v obdobju od podpisa pogodbe do zaključka vseh predvidenih aktivnosti za upravičence,</w:t>
      </w:r>
      <w:r w:rsidR="00D254C1" w:rsidRPr="00DC7263">
        <w:rPr>
          <w:rFonts w:ascii="Arial" w:hAnsi="Arial" w:cs="Arial"/>
          <w:sz w:val="20"/>
          <w:szCs w:val="20"/>
        </w:rPr>
        <w:t xml:space="preserve"> vendar najkasneje do 3</w:t>
      </w:r>
      <w:r w:rsidR="00E92F01" w:rsidRPr="00DC7263">
        <w:rPr>
          <w:rFonts w:ascii="Arial" w:hAnsi="Arial" w:cs="Arial"/>
          <w:sz w:val="20"/>
          <w:szCs w:val="20"/>
        </w:rPr>
        <w:t>1</w:t>
      </w:r>
      <w:r w:rsidR="00D254C1" w:rsidRPr="00DC7263">
        <w:rPr>
          <w:rFonts w:ascii="Arial" w:hAnsi="Arial" w:cs="Arial"/>
          <w:sz w:val="20"/>
          <w:szCs w:val="20"/>
        </w:rPr>
        <w:t>. </w:t>
      </w:r>
      <w:r w:rsidR="00E92F01" w:rsidRPr="00DC7263">
        <w:rPr>
          <w:rFonts w:ascii="Arial" w:hAnsi="Arial" w:cs="Arial"/>
          <w:sz w:val="20"/>
          <w:szCs w:val="20"/>
        </w:rPr>
        <w:t>12</w:t>
      </w:r>
      <w:r w:rsidR="00D254C1" w:rsidRPr="00DC7263">
        <w:rPr>
          <w:rFonts w:ascii="Arial" w:hAnsi="Arial" w:cs="Arial"/>
          <w:sz w:val="20"/>
          <w:szCs w:val="20"/>
        </w:rPr>
        <w:t>. 2021</w:t>
      </w:r>
      <w:r w:rsidRPr="00DC7263">
        <w:rPr>
          <w:rFonts w:ascii="Arial" w:hAnsi="Arial" w:cs="Arial"/>
          <w:sz w:val="20"/>
          <w:szCs w:val="20"/>
        </w:rPr>
        <w:t>.</w:t>
      </w:r>
    </w:p>
    <w:p w14:paraId="654BF035" w14:textId="77777777" w:rsidR="009A5DD2" w:rsidRPr="00DC7263" w:rsidRDefault="009A5DD2" w:rsidP="00CD69FD">
      <w:pPr>
        <w:jc w:val="both"/>
        <w:rPr>
          <w:rFonts w:ascii="Arial" w:hAnsi="Arial" w:cs="Arial"/>
          <w:sz w:val="20"/>
          <w:szCs w:val="20"/>
        </w:rPr>
      </w:pPr>
    </w:p>
    <w:p w14:paraId="2D4B0775" w14:textId="77777777" w:rsidR="00A43EC2" w:rsidRPr="00DC7263" w:rsidRDefault="009A5DD2" w:rsidP="00A43EC2">
      <w:pPr>
        <w:jc w:val="both"/>
        <w:rPr>
          <w:rFonts w:ascii="Arial" w:hAnsi="Arial" w:cs="Arial"/>
          <w:sz w:val="20"/>
          <w:szCs w:val="20"/>
        </w:rPr>
      </w:pPr>
      <w:r w:rsidRPr="00DC7263">
        <w:rPr>
          <w:rFonts w:ascii="Arial" w:hAnsi="Arial" w:cs="Arial"/>
          <w:sz w:val="20"/>
          <w:szCs w:val="20"/>
          <w:lang w:eastAsia="en-US"/>
        </w:rPr>
        <w:t xml:space="preserve">Zgoraj navedeni znesek predstavlja višino sredstev, ki jih namenja naročnik za izvedbo aktivnosti projekta za izpolnitev ciljev projekta. </w:t>
      </w:r>
      <w:r w:rsidR="00A43EC2" w:rsidRPr="00DC7263">
        <w:rPr>
          <w:rFonts w:ascii="Arial" w:hAnsi="Arial" w:cs="Arial"/>
          <w:sz w:val="20"/>
          <w:szCs w:val="20"/>
        </w:rPr>
        <w:t xml:space="preserve">Sredstva za izvajanje predmetnega javnega razpisa so zagotovljena s strani Sklada za azil, migracije in vključevanje, v višini 75 % upravičenih stroškov (kar znaša </w:t>
      </w:r>
      <w:r w:rsidR="00051B4F" w:rsidRPr="00DC7263">
        <w:rPr>
          <w:rFonts w:ascii="Arial" w:hAnsi="Arial" w:cs="Arial"/>
          <w:sz w:val="20"/>
          <w:szCs w:val="20"/>
        </w:rPr>
        <w:t>270</w:t>
      </w:r>
      <w:r w:rsidR="00A43EC2" w:rsidRPr="00DC7263">
        <w:rPr>
          <w:rFonts w:ascii="Arial" w:hAnsi="Arial" w:cs="Arial"/>
          <w:sz w:val="20"/>
          <w:szCs w:val="20"/>
        </w:rPr>
        <w:t>.000,00 EUR) in sredstev proračuna RS - slovenske udeležbe v višini 25 % upravičenih stroškov</w:t>
      </w:r>
      <w:r w:rsidR="00051B4F" w:rsidRPr="00DC7263">
        <w:rPr>
          <w:rFonts w:ascii="Arial" w:hAnsi="Arial" w:cs="Arial"/>
          <w:sz w:val="20"/>
          <w:szCs w:val="20"/>
        </w:rPr>
        <w:t xml:space="preserve"> (kar znaša 90</w:t>
      </w:r>
      <w:r w:rsidR="00A43EC2" w:rsidRPr="00DC7263">
        <w:rPr>
          <w:rFonts w:ascii="Arial" w:hAnsi="Arial" w:cs="Arial"/>
          <w:sz w:val="20"/>
          <w:szCs w:val="20"/>
        </w:rPr>
        <w:t>.000,00 EUR).</w:t>
      </w:r>
    </w:p>
    <w:p w14:paraId="3269E40E" w14:textId="77777777" w:rsidR="009A5DD2" w:rsidRPr="00DC7263" w:rsidRDefault="009A5DD2" w:rsidP="00CD69FD">
      <w:pPr>
        <w:jc w:val="both"/>
        <w:rPr>
          <w:rFonts w:ascii="Arial" w:hAnsi="Arial" w:cs="Arial"/>
          <w:color w:val="FF0000"/>
          <w:sz w:val="20"/>
          <w:szCs w:val="20"/>
        </w:rPr>
      </w:pPr>
    </w:p>
    <w:p w14:paraId="235EAAAE" w14:textId="77777777" w:rsidR="009A5DD2" w:rsidRPr="00DC7263" w:rsidRDefault="009A5DD2">
      <w:pPr>
        <w:jc w:val="both"/>
        <w:rPr>
          <w:rFonts w:ascii="Arial" w:hAnsi="Arial" w:cs="Arial"/>
          <w:b/>
          <w:sz w:val="20"/>
          <w:szCs w:val="20"/>
        </w:rPr>
      </w:pPr>
      <w:r w:rsidRPr="00DC7263">
        <w:rPr>
          <w:rFonts w:ascii="Arial" w:hAnsi="Arial" w:cs="Arial"/>
          <w:b/>
          <w:sz w:val="20"/>
          <w:szCs w:val="20"/>
        </w:rPr>
        <w:t xml:space="preserve">4. PRAVNA PODLAGA ZA IZVEDBO JAVNEGA </w:t>
      </w:r>
      <w:r w:rsidR="0099518B" w:rsidRPr="00DC7263">
        <w:rPr>
          <w:rFonts w:ascii="Arial" w:hAnsi="Arial" w:cs="Arial"/>
          <w:b/>
          <w:sz w:val="20"/>
          <w:szCs w:val="20"/>
        </w:rPr>
        <w:t>RAZPISA</w:t>
      </w:r>
    </w:p>
    <w:p w14:paraId="01C69488" w14:textId="77777777" w:rsidR="009A5DD2" w:rsidRPr="00DC7263" w:rsidRDefault="009A5DD2">
      <w:pPr>
        <w:jc w:val="both"/>
        <w:rPr>
          <w:rFonts w:ascii="Arial" w:hAnsi="Arial" w:cs="Arial"/>
          <w:b/>
          <w:sz w:val="20"/>
          <w:szCs w:val="20"/>
        </w:rPr>
      </w:pPr>
    </w:p>
    <w:p w14:paraId="3A3CC52D" w14:textId="77777777" w:rsidR="009A5DD2" w:rsidRPr="00DC7263" w:rsidRDefault="009A5DD2">
      <w:pPr>
        <w:jc w:val="both"/>
        <w:rPr>
          <w:rFonts w:ascii="Arial" w:hAnsi="Arial" w:cs="Arial"/>
          <w:sz w:val="20"/>
          <w:szCs w:val="20"/>
        </w:rPr>
      </w:pPr>
      <w:r w:rsidRPr="00DC7263">
        <w:rPr>
          <w:rFonts w:ascii="Arial" w:hAnsi="Arial" w:cs="Arial"/>
          <w:sz w:val="20"/>
          <w:szCs w:val="20"/>
        </w:rPr>
        <w:t>Javn</w:t>
      </w:r>
      <w:r w:rsidR="0099518B" w:rsidRPr="00DC7263">
        <w:rPr>
          <w:rFonts w:ascii="Arial" w:hAnsi="Arial" w:cs="Arial"/>
          <w:sz w:val="20"/>
          <w:szCs w:val="20"/>
        </w:rPr>
        <w:t>i</w:t>
      </w:r>
      <w:r w:rsidR="00236BB8" w:rsidRPr="00DC7263">
        <w:rPr>
          <w:rFonts w:ascii="Arial" w:hAnsi="Arial" w:cs="Arial"/>
          <w:sz w:val="20"/>
          <w:szCs w:val="20"/>
        </w:rPr>
        <w:t xml:space="preserve"> </w:t>
      </w:r>
      <w:r w:rsidR="0099518B" w:rsidRPr="00DC7263">
        <w:rPr>
          <w:rFonts w:ascii="Arial" w:hAnsi="Arial" w:cs="Arial"/>
          <w:sz w:val="20"/>
          <w:szCs w:val="20"/>
        </w:rPr>
        <w:t>r</w:t>
      </w:r>
      <w:r w:rsidR="0099518B" w:rsidRPr="00DC7263">
        <w:rPr>
          <w:rFonts w:ascii="Arial" w:hAnsi="Arial" w:cs="Arial"/>
          <w:bCs/>
          <w:sz w:val="20"/>
          <w:szCs w:val="20"/>
        </w:rPr>
        <w:t>azpis</w:t>
      </w:r>
      <w:r w:rsidRPr="00DC7263">
        <w:rPr>
          <w:rFonts w:ascii="Arial" w:hAnsi="Arial" w:cs="Arial"/>
          <w:sz w:val="20"/>
          <w:szCs w:val="20"/>
        </w:rPr>
        <w:t xml:space="preserve"> se bo izved</w:t>
      </w:r>
      <w:r w:rsidR="00726924" w:rsidRPr="00DC7263">
        <w:rPr>
          <w:rFonts w:ascii="Arial" w:hAnsi="Arial" w:cs="Arial"/>
          <w:sz w:val="20"/>
          <w:szCs w:val="20"/>
        </w:rPr>
        <w:t>e</w:t>
      </w:r>
      <w:r w:rsidR="0059404F" w:rsidRPr="00DC7263">
        <w:rPr>
          <w:rFonts w:ascii="Arial" w:hAnsi="Arial" w:cs="Arial"/>
          <w:sz w:val="20"/>
          <w:szCs w:val="20"/>
        </w:rPr>
        <w:t>l</w:t>
      </w:r>
      <w:r w:rsidRPr="00DC7263">
        <w:rPr>
          <w:rFonts w:ascii="Arial" w:hAnsi="Arial" w:cs="Arial"/>
          <w:sz w:val="20"/>
          <w:szCs w:val="20"/>
        </w:rPr>
        <w:t xml:space="preserve"> upoštevajoč naslednje predpise:</w:t>
      </w:r>
    </w:p>
    <w:p w14:paraId="486529CA" w14:textId="77777777" w:rsidR="00726924" w:rsidRPr="00DC7263" w:rsidRDefault="00726924" w:rsidP="00726924">
      <w:pPr>
        <w:numPr>
          <w:ilvl w:val="0"/>
          <w:numId w:val="1"/>
        </w:numPr>
        <w:jc w:val="both"/>
        <w:rPr>
          <w:rFonts w:ascii="Arial" w:hAnsi="Arial" w:cs="Arial"/>
          <w:sz w:val="20"/>
          <w:szCs w:val="20"/>
        </w:rPr>
      </w:pPr>
      <w:r w:rsidRPr="00DC7263">
        <w:rPr>
          <w:rFonts w:ascii="Arial" w:hAnsi="Arial" w:cs="Arial"/>
          <w:noProof/>
          <w:sz w:val="20"/>
          <w:szCs w:val="20"/>
        </w:rPr>
        <w:t>Zakon o izvrševanju proračunov Republike Slovenije za leti 2018 in 2019 (Uradni list RS, št. 71/17 in 13/18-ZJF-H in 83/18)</w:t>
      </w:r>
      <w:r w:rsidRPr="00DC7263">
        <w:rPr>
          <w:rFonts w:ascii="Arial" w:hAnsi="Arial" w:cs="Arial"/>
          <w:sz w:val="20"/>
          <w:szCs w:val="20"/>
        </w:rPr>
        <w:t>;</w:t>
      </w:r>
    </w:p>
    <w:p w14:paraId="6C00FE13" w14:textId="77777777"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 xml:space="preserve">Pravilnik o postopkih za izvrševanje proračuna Republike Slovenije (Uradni list RS, št. </w:t>
      </w:r>
      <w:hyperlink r:id="rId10" w:tgtFrame="_blank" w:tooltip="Pravilnik o postopkih za izvrševanje proračuna Republike Slovenije" w:history="1">
        <w:r w:rsidRPr="00DC7263">
          <w:rPr>
            <w:rFonts w:ascii="Arial" w:hAnsi="Arial" w:cs="Arial"/>
            <w:sz w:val="20"/>
            <w:szCs w:val="20"/>
          </w:rPr>
          <w:t>50/07</w:t>
        </w:r>
      </w:hyperlink>
      <w:r w:rsidRPr="00DC7263">
        <w:rPr>
          <w:rFonts w:ascii="Arial" w:hAnsi="Arial" w:cs="Arial"/>
          <w:sz w:val="20"/>
          <w:szCs w:val="20"/>
        </w:rPr>
        <w:t xml:space="preserve">, </w:t>
      </w:r>
      <w:hyperlink r:id="rId11" w:tgtFrame="_blank" w:tooltip="Zakon o izvrševanju proračunov Republike Slovenije za leti 2008 in 2009" w:history="1">
        <w:r w:rsidRPr="00DC7263">
          <w:rPr>
            <w:rFonts w:ascii="Arial" w:hAnsi="Arial" w:cs="Arial"/>
            <w:sz w:val="20"/>
            <w:szCs w:val="20"/>
          </w:rPr>
          <w:t>114/07</w:t>
        </w:r>
      </w:hyperlink>
      <w:r w:rsidRPr="00DC7263">
        <w:rPr>
          <w:rFonts w:ascii="Arial" w:hAnsi="Arial" w:cs="Arial"/>
          <w:sz w:val="20"/>
          <w:szCs w:val="20"/>
        </w:rPr>
        <w:t xml:space="preserve"> – ZIPRS0809, </w:t>
      </w:r>
      <w:hyperlink r:id="rId12" w:tgtFrame="_blank" w:tooltip="Pravilnik o spremembah in dopolnitvah Pravilnika o postopkih za izvrševanje proračuna Republike Slovenije" w:history="1">
        <w:r w:rsidRPr="00DC7263">
          <w:rPr>
            <w:rFonts w:ascii="Arial" w:hAnsi="Arial" w:cs="Arial"/>
            <w:sz w:val="20"/>
            <w:szCs w:val="20"/>
          </w:rPr>
          <w:t>61/08</w:t>
        </w:r>
      </w:hyperlink>
      <w:r w:rsidRPr="00DC7263">
        <w:rPr>
          <w:rFonts w:ascii="Arial" w:hAnsi="Arial" w:cs="Arial"/>
          <w:sz w:val="20"/>
          <w:szCs w:val="20"/>
        </w:rPr>
        <w:t xml:space="preserve">, </w:t>
      </w:r>
      <w:hyperlink r:id="rId13" w:tgtFrame="_blank" w:tooltip="Zakon o izvrševanju proračunov Republike Slovenije za leti 2010 in 2011" w:history="1">
        <w:r w:rsidRPr="00DC7263">
          <w:rPr>
            <w:rFonts w:ascii="Arial" w:hAnsi="Arial" w:cs="Arial"/>
            <w:sz w:val="20"/>
            <w:szCs w:val="20"/>
          </w:rPr>
          <w:t>99/09</w:t>
        </w:r>
      </w:hyperlink>
      <w:r w:rsidRPr="00DC7263">
        <w:rPr>
          <w:rFonts w:ascii="Arial" w:hAnsi="Arial" w:cs="Arial"/>
          <w:sz w:val="20"/>
          <w:szCs w:val="20"/>
        </w:rPr>
        <w:t xml:space="preserve"> – ZIPRS1011</w:t>
      </w:r>
      <w:r w:rsidR="00726924" w:rsidRPr="00DC7263">
        <w:rPr>
          <w:rFonts w:ascii="Arial" w:hAnsi="Arial" w:cs="Arial"/>
          <w:sz w:val="20"/>
          <w:szCs w:val="20"/>
        </w:rPr>
        <w:t>,</w:t>
      </w:r>
      <w:r w:rsidRPr="00DC7263">
        <w:rPr>
          <w:rFonts w:ascii="Arial" w:hAnsi="Arial" w:cs="Arial"/>
          <w:sz w:val="20"/>
          <w:szCs w:val="20"/>
        </w:rPr>
        <w:t xml:space="preserve"> </w:t>
      </w:r>
      <w:hyperlink r:id="rId14" w:tgtFrame="_blank" w:tooltip="Pravilnik o spremembah in dopolnitvah Pravilnika o postopkih za izvrševanje proračuna Republike Slovenije" w:history="1">
        <w:r w:rsidRPr="00DC7263">
          <w:rPr>
            <w:rFonts w:ascii="Arial" w:hAnsi="Arial" w:cs="Arial"/>
            <w:sz w:val="20"/>
            <w:szCs w:val="20"/>
          </w:rPr>
          <w:t>3/13</w:t>
        </w:r>
      </w:hyperlink>
      <w:r w:rsidR="00726924" w:rsidRPr="00DC7263">
        <w:rPr>
          <w:rFonts w:ascii="Arial" w:hAnsi="Arial" w:cs="Arial"/>
          <w:sz w:val="20"/>
          <w:szCs w:val="20"/>
        </w:rPr>
        <w:t xml:space="preserve"> in 81/16</w:t>
      </w:r>
      <w:r w:rsidRPr="00DC7263">
        <w:rPr>
          <w:rFonts w:ascii="Arial" w:hAnsi="Arial" w:cs="Arial"/>
          <w:noProof/>
          <w:sz w:val="20"/>
          <w:szCs w:val="20"/>
        </w:rPr>
        <w:t>)</w:t>
      </w:r>
      <w:r w:rsidRPr="00DC7263">
        <w:rPr>
          <w:rFonts w:ascii="Arial" w:hAnsi="Arial" w:cs="Arial"/>
          <w:sz w:val="20"/>
          <w:szCs w:val="20"/>
        </w:rPr>
        <w:t>;</w:t>
      </w:r>
    </w:p>
    <w:p w14:paraId="7D201AFB" w14:textId="77777777" w:rsidR="009A5DD2" w:rsidRPr="00DC7263" w:rsidRDefault="009A5DD2" w:rsidP="00726924">
      <w:pPr>
        <w:numPr>
          <w:ilvl w:val="0"/>
          <w:numId w:val="1"/>
        </w:numPr>
        <w:jc w:val="both"/>
        <w:rPr>
          <w:rFonts w:ascii="Arial" w:hAnsi="Arial" w:cs="Arial"/>
          <w:sz w:val="20"/>
          <w:szCs w:val="20"/>
        </w:rPr>
      </w:pPr>
      <w:r w:rsidRPr="00DC7263">
        <w:rPr>
          <w:rFonts w:ascii="Arial" w:hAnsi="Arial" w:cs="Arial"/>
          <w:sz w:val="20"/>
          <w:szCs w:val="20"/>
        </w:rPr>
        <w:t xml:space="preserve">Zakon o javnih financah </w:t>
      </w:r>
      <w:r w:rsidR="00726924" w:rsidRPr="00DC7263">
        <w:rPr>
          <w:rFonts w:ascii="Arial" w:hAnsi="Arial" w:cs="Arial"/>
          <w:sz w:val="20"/>
          <w:szCs w:val="20"/>
        </w:rPr>
        <w:t xml:space="preserve"> (Uradni list RS, št. </w:t>
      </w:r>
      <w:hyperlink r:id="rId15" w:tgtFrame="_blank" w:tooltip="Zakon o javnih financah (uradno prečiščeno besedilo)" w:history="1">
        <w:r w:rsidR="00726924" w:rsidRPr="00DC7263">
          <w:rPr>
            <w:rFonts w:ascii="Arial" w:hAnsi="Arial" w:cs="Arial"/>
            <w:sz w:val="20"/>
            <w:szCs w:val="20"/>
          </w:rPr>
          <w:t>11/11</w:t>
        </w:r>
      </w:hyperlink>
      <w:r w:rsidR="00726924" w:rsidRPr="00DC7263">
        <w:rPr>
          <w:rFonts w:ascii="Arial" w:hAnsi="Arial" w:cs="Arial"/>
          <w:sz w:val="20"/>
          <w:szCs w:val="20"/>
        </w:rPr>
        <w:t xml:space="preserve"> – uradno prečiščeno besedilo, </w:t>
      </w:r>
      <w:hyperlink r:id="rId16" w:tgtFrame="_blank" w:tooltip="Popravek Uradnega prečiščenega besedila Zakona  o javnih financah (ZJF-UPB4p)" w:history="1">
        <w:r w:rsidR="00726924" w:rsidRPr="00DC7263">
          <w:rPr>
            <w:rFonts w:ascii="Arial" w:hAnsi="Arial" w:cs="Arial"/>
            <w:sz w:val="20"/>
            <w:szCs w:val="20"/>
          </w:rPr>
          <w:t xml:space="preserve">14/13 – </w:t>
        </w:r>
        <w:proofErr w:type="spellStart"/>
        <w:r w:rsidR="00726924" w:rsidRPr="00DC7263">
          <w:rPr>
            <w:rFonts w:ascii="Arial" w:hAnsi="Arial" w:cs="Arial"/>
            <w:sz w:val="20"/>
            <w:szCs w:val="20"/>
          </w:rPr>
          <w:t>popr</w:t>
        </w:r>
        <w:proofErr w:type="spellEnd"/>
        <w:r w:rsidR="00726924" w:rsidRPr="00DC7263">
          <w:rPr>
            <w:rFonts w:ascii="Arial" w:hAnsi="Arial" w:cs="Arial"/>
            <w:sz w:val="20"/>
            <w:szCs w:val="20"/>
          </w:rPr>
          <w:t>.</w:t>
        </w:r>
      </w:hyperlink>
      <w:r w:rsidR="00726924" w:rsidRPr="00DC7263">
        <w:rPr>
          <w:rFonts w:ascii="Arial" w:hAnsi="Arial" w:cs="Arial"/>
          <w:sz w:val="20"/>
          <w:szCs w:val="20"/>
        </w:rPr>
        <w:t xml:space="preserve"> in </w:t>
      </w:r>
      <w:hyperlink r:id="rId17" w:tgtFrame="_blank" w:tooltip="Zakon o dopolnitvi Zakona o javnih financah" w:history="1">
        <w:r w:rsidR="00726924" w:rsidRPr="00DC7263">
          <w:rPr>
            <w:rFonts w:ascii="Arial" w:hAnsi="Arial" w:cs="Arial"/>
            <w:sz w:val="20"/>
            <w:szCs w:val="20"/>
          </w:rPr>
          <w:t>101/13</w:t>
        </w:r>
      </w:hyperlink>
      <w:r w:rsidR="00726924" w:rsidRPr="00DC7263">
        <w:rPr>
          <w:rFonts w:ascii="Arial" w:hAnsi="Arial" w:cs="Arial"/>
          <w:sz w:val="20"/>
          <w:szCs w:val="20"/>
        </w:rPr>
        <w:t xml:space="preserve">, 55/15 – </w:t>
      </w:r>
      <w:proofErr w:type="spellStart"/>
      <w:r w:rsidR="00726924" w:rsidRPr="00DC7263">
        <w:rPr>
          <w:rFonts w:ascii="Arial" w:hAnsi="Arial" w:cs="Arial"/>
          <w:sz w:val="20"/>
          <w:szCs w:val="20"/>
        </w:rPr>
        <w:t>ZFisP</w:t>
      </w:r>
      <w:proofErr w:type="spellEnd"/>
      <w:r w:rsidR="00726924" w:rsidRPr="00DC7263">
        <w:rPr>
          <w:rFonts w:ascii="Arial" w:hAnsi="Arial" w:cs="Arial"/>
          <w:sz w:val="20"/>
          <w:szCs w:val="20"/>
        </w:rPr>
        <w:t xml:space="preserve"> in 96/15 – ZIPRS1617 in 13/18);</w:t>
      </w:r>
    </w:p>
    <w:p w14:paraId="53B80798" w14:textId="77777777"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 xml:space="preserve">Zakon o varstvu osebnih podatkov (Uradni list RS, št. </w:t>
      </w:r>
      <w:hyperlink r:id="rId18" w:tgtFrame="_blank" w:tooltip="Zakon o varstvu osebnih podatkov (uradno prečiščeno besedilo)" w:history="1">
        <w:r w:rsidRPr="00DC7263">
          <w:rPr>
            <w:rFonts w:ascii="Arial" w:hAnsi="Arial" w:cs="Arial"/>
            <w:sz w:val="20"/>
            <w:szCs w:val="20"/>
          </w:rPr>
          <w:t>94/07</w:t>
        </w:r>
      </w:hyperlink>
      <w:r w:rsidRPr="00DC7263">
        <w:rPr>
          <w:rFonts w:ascii="Arial" w:hAnsi="Arial" w:cs="Arial"/>
          <w:sz w:val="20"/>
          <w:szCs w:val="20"/>
        </w:rPr>
        <w:t xml:space="preserve"> – uradno prečiščeno besedilo) – ZVOP-1;</w:t>
      </w:r>
    </w:p>
    <w:p w14:paraId="56082829" w14:textId="77777777"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 xml:space="preserve">Zakon o mednarodni zaščiti (Uradni list RS, št. </w:t>
      </w:r>
      <w:r w:rsidR="00F25F79" w:rsidRPr="00DC7263">
        <w:rPr>
          <w:rFonts w:ascii="Arial" w:hAnsi="Arial" w:cs="Arial"/>
          <w:sz w:val="20"/>
          <w:szCs w:val="20"/>
        </w:rPr>
        <w:t>16/1</w:t>
      </w:r>
      <w:hyperlink r:id="rId19" w:tgtFrame="_blank" w:tooltip="Zakon o mednarodni zaščiti (uradno prečiščeno besedilo)" w:history="1">
        <w:r w:rsidR="00F25F79" w:rsidRPr="00DC7263">
          <w:rPr>
            <w:rFonts w:ascii="Arial" w:hAnsi="Arial" w:cs="Arial"/>
            <w:sz w:val="20"/>
            <w:szCs w:val="20"/>
          </w:rPr>
          <w:t>7</w:t>
        </w:r>
      </w:hyperlink>
      <w:r w:rsidRPr="00DC7263">
        <w:rPr>
          <w:rFonts w:ascii="Arial" w:hAnsi="Arial" w:cs="Arial"/>
          <w:sz w:val="20"/>
          <w:szCs w:val="20"/>
        </w:rPr>
        <w:t xml:space="preserve"> – uradno prečiščeno besedilo</w:t>
      </w:r>
      <w:r w:rsidR="00F25F79" w:rsidRPr="00DC7263">
        <w:rPr>
          <w:rFonts w:ascii="Arial" w:hAnsi="Arial" w:cs="Arial"/>
          <w:sz w:val="20"/>
          <w:szCs w:val="20"/>
        </w:rPr>
        <w:t>)</w:t>
      </w:r>
      <w:r w:rsidRPr="00DC7263">
        <w:rPr>
          <w:rFonts w:ascii="Arial" w:hAnsi="Arial" w:cs="Arial"/>
          <w:sz w:val="20"/>
          <w:szCs w:val="20"/>
        </w:rPr>
        <w:t>;</w:t>
      </w:r>
    </w:p>
    <w:p w14:paraId="11F993D9" w14:textId="77777777" w:rsidR="004738DC" w:rsidRPr="00DC7263" w:rsidRDefault="004738DC" w:rsidP="004738DC">
      <w:pPr>
        <w:numPr>
          <w:ilvl w:val="0"/>
          <w:numId w:val="1"/>
        </w:numPr>
        <w:jc w:val="both"/>
        <w:rPr>
          <w:rFonts w:ascii="Arial" w:hAnsi="Arial" w:cs="Arial"/>
          <w:noProof/>
          <w:sz w:val="20"/>
          <w:szCs w:val="20"/>
        </w:rPr>
      </w:pPr>
      <w:r w:rsidRPr="00DC7263">
        <w:rPr>
          <w:rFonts w:ascii="Arial" w:hAnsi="Arial" w:cs="Arial"/>
          <w:noProof/>
          <w:sz w:val="20"/>
          <w:szCs w:val="20"/>
        </w:rPr>
        <w:t xml:space="preserve">Zakon o prostovoljstvu (Uradni list RS, št. 10/11, 16/11 – popr. in 82/15); </w:t>
      </w:r>
    </w:p>
    <w:p w14:paraId="2EA9B557" w14:textId="77777777" w:rsidR="009A5DD2" w:rsidRPr="00DC7263" w:rsidRDefault="009A5DD2" w:rsidP="00696B4C">
      <w:pPr>
        <w:numPr>
          <w:ilvl w:val="0"/>
          <w:numId w:val="1"/>
        </w:numPr>
        <w:jc w:val="both"/>
        <w:rPr>
          <w:rFonts w:ascii="Arial" w:hAnsi="Arial" w:cs="Arial"/>
          <w:sz w:val="20"/>
          <w:szCs w:val="20"/>
        </w:rPr>
      </w:pPr>
      <w:r w:rsidRPr="00DC7263">
        <w:rPr>
          <w:rFonts w:ascii="Arial" w:hAnsi="Arial" w:cs="Arial"/>
          <w:sz w:val="20"/>
          <w:szCs w:val="20"/>
        </w:rPr>
        <w:t>vsa pozitivna zakonodaja, ki ureja to področje.</w:t>
      </w:r>
    </w:p>
    <w:p w14:paraId="3F9E8559" w14:textId="77777777" w:rsidR="009A5DD2" w:rsidRPr="00DC7263" w:rsidRDefault="009A5DD2" w:rsidP="003E148D">
      <w:pPr>
        <w:jc w:val="both"/>
        <w:rPr>
          <w:rFonts w:ascii="Arial" w:hAnsi="Arial" w:cs="Arial"/>
          <w:sz w:val="20"/>
          <w:szCs w:val="20"/>
        </w:rPr>
      </w:pPr>
    </w:p>
    <w:p w14:paraId="3F6E90C2" w14:textId="77777777" w:rsidR="009A5DD2" w:rsidRPr="00DC7263" w:rsidRDefault="009A5DD2">
      <w:pPr>
        <w:jc w:val="both"/>
        <w:rPr>
          <w:rFonts w:ascii="Arial" w:hAnsi="Arial" w:cs="Arial"/>
          <w:b/>
          <w:sz w:val="20"/>
          <w:szCs w:val="20"/>
        </w:rPr>
      </w:pPr>
      <w:r w:rsidRPr="00DC7263">
        <w:rPr>
          <w:rFonts w:ascii="Arial" w:hAnsi="Arial" w:cs="Arial"/>
          <w:b/>
          <w:sz w:val="20"/>
          <w:szCs w:val="20"/>
        </w:rPr>
        <w:t>5. IZDELAVA IN PREDLOŽITEV VLOGE</w:t>
      </w:r>
    </w:p>
    <w:p w14:paraId="0FB42BC2" w14:textId="77777777" w:rsidR="009A5DD2" w:rsidRPr="00DC7263" w:rsidRDefault="009A5DD2">
      <w:pPr>
        <w:jc w:val="both"/>
        <w:rPr>
          <w:rFonts w:ascii="Arial" w:hAnsi="Arial" w:cs="Arial"/>
          <w:sz w:val="20"/>
          <w:szCs w:val="20"/>
        </w:rPr>
      </w:pPr>
    </w:p>
    <w:p w14:paraId="0DFF7DAF" w14:textId="77777777" w:rsidR="009A5DD2" w:rsidRPr="00DC7263" w:rsidRDefault="009A5DD2">
      <w:pPr>
        <w:jc w:val="both"/>
        <w:rPr>
          <w:rFonts w:ascii="Arial" w:hAnsi="Arial" w:cs="Arial"/>
          <w:sz w:val="20"/>
          <w:szCs w:val="20"/>
        </w:rPr>
      </w:pPr>
      <w:r w:rsidRPr="00DC7263">
        <w:rPr>
          <w:rFonts w:ascii="Arial" w:hAnsi="Arial" w:cs="Arial"/>
          <w:sz w:val="20"/>
          <w:szCs w:val="20"/>
        </w:rPr>
        <w:t>Vloga se sestavi tako, da prijavitelj vpiše zahtevane podatke v obrazce, ki so sestavni del razpisne dokumentacije oz. posameznih delov le-te.</w:t>
      </w:r>
    </w:p>
    <w:p w14:paraId="1D854BA3" w14:textId="77777777" w:rsidR="009A5DD2" w:rsidRPr="00DC7263" w:rsidRDefault="009A5DD2">
      <w:pPr>
        <w:jc w:val="both"/>
        <w:rPr>
          <w:rFonts w:ascii="Arial" w:hAnsi="Arial" w:cs="Arial"/>
          <w:sz w:val="20"/>
          <w:szCs w:val="20"/>
        </w:rPr>
      </w:pPr>
    </w:p>
    <w:p w14:paraId="1DB37460" w14:textId="77777777" w:rsidR="009A5DD2" w:rsidRPr="00DC7263" w:rsidRDefault="009A5DD2">
      <w:pPr>
        <w:jc w:val="both"/>
        <w:rPr>
          <w:rFonts w:ascii="Arial" w:hAnsi="Arial" w:cs="Arial"/>
          <w:sz w:val="20"/>
          <w:szCs w:val="20"/>
        </w:rPr>
      </w:pPr>
      <w:r w:rsidRPr="00DC7263">
        <w:rPr>
          <w:rFonts w:ascii="Arial" w:hAnsi="Arial" w:cs="Arial"/>
          <w:sz w:val="20"/>
          <w:szCs w:val="20"/>
        </w:rPr>
        <w:t>Prijavitelj poda vlogo na obrazcih iz prilog razpisne dokumentacije. Prijavitelj priloge izpolni, podpiše in žigosa.</w:t>
      </w:r>
    </w:p>
    <w:p w14:paraId="08843748" w14:textId="77777777" w:rsidR="009A5DD2" w:rsidRPr="00DC7263" w:rsidRDefault="009A5DD2">
      <w:pPr>
        <w:jc w:val="both"/>
        <w:rPr>
          <w:rFonts w:ascii="Arial" w:hAnsi="Arial" w:cs="Arial"/>
          <w:b/>
          <w:sz w:val="20"/>
          <w:szCs w:val="20"/>
        </w:rPr>
      </w:pPr>
    </w:p>
    <w:p w14:paraId="534985AB" w14:textId="77777777" w:rsidR="009A5DD2" w:rsidRPr="00DC7263" w:rsidRDefault="009A5DD2">
      <w:pPr>
        <w:jc w:val="both"/>
        <w:rPr>
          <w:rFonts w:ascii="Arial" w:hAnsi="Arial" w:cs="Arial"/>
          <w:sz w:val="20"/>
          <w:szCs w:val="20"/>
        </w:rPr>
      </w:pPr>
      <w:r w:rsidRPr="00DC7263">
        <w:rPr>
          <w:rFonts w:ascii="Arial" w:hAnsi="Arial" w:cs="Arial"/>
          <w:sz w:val="20"/>
          <w:szCs w:val="20"/>
        </w:rPr>
        <w:t>Zaželeno je:</w:t>
      </w:r>
    </w:p>
    <w:p w14:paraId="4699DA05" w14:textId="77777777" w:rsidR="009A5DD2" w:rsidRPr="00DC7263" w:rsidRDefault="009A5DD2" w:rsidP="00855A58">
      <w:pPr>
        <w:numPr>
          <w:ilvl w:val="0"/>
          <w:numId w:val="19"/>
        </w:numPr>
        <w:jc w:val="both"/>
        <w:rPr>
          <w:rFonts w:ascii="Arial" w:hAnsi="Arial" w:cs="Arial"/>
          <w:sz w:val="20"/>
          <w:szCs w:val="20"/>
        </w:rPr>
      </w:pPr>
      <w:r w:rsidRPr="00DC7263">
        <w:rPr>
          <w:rFonts w:ascii="Arial" w:hAnsi="Arial" w:cs="Arial"/>
          <w:sz w:val="20"/>
          <w:szCs w:val="20"/>
        </w:rPr>
        <w:t>da so vsa dokazila, zahtevana v 8. točki teh navodil, razen izjav in obrazcev, vložena v ločenih ovitkih. Na vsakem ovitku naj bo naveden naziv dokumenta oz. ime zahtevanega dokazila;</w:t>
      </w:r>
    </w:p>
    <w:p w14:paraId="174DD70C" w14:textId="77777777" w:rsidR="009A5DD2" w:rsidRPr="00DC7263" w:rsidRDefault="009A5DD2" w:rsidP="00855A58">
      <w:pPr>
        <w:numPr>
          <w:ilvl w:val="0"/>
          <w:numId w:val="19"/>
        </w:numPr>
        <w:jc w:val="both"/>
        <w:rPr>
          <w:rFonts w:ascii="Arial" w:hAnsi="Arial" w:cs="Arial"/>
          <w:sz w:val="20"/>
          <w:szCs w:val="20"/>
        </w:rPr>
      </w:pPr>
      <w:r w:rsidRPr="00DC7263">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203FAA0C" w14:textId="77777777" w:rsidR="009A5DD2" w:rsidRPr="00DC7263" w:rsidRDefault="009A5DD2" w:rsidP="00855A58">
      <w:pPr>
        <w:numPr>
          <w:ilvl w:val="0"/>
          <w:numId w:val="19"/>
        </w:numPr>
        <w:jc w:val="both"/>
        <w:rPr>
          <w:rFonts w:ascii="Arial" w:hAnsi="Arial" w:cs="Arial"/>
          <w:sz w:val="20"/>
          <w:szCs w:val="20"/>
        </w:rPr>
      </w:pPr>
      <w:r w:rsidRPr="00DC7263">
        <w:rPr>
          <w:rFonts w:ascii="Arial" w:hAnsi="Arial" w:cs="Arial"/>
          <w:sz w:val="20"/>
          <w:szCs w:val="20"/>
        </w:rPr>
        <w:t xml:space="preserve">da so ovitki takšni, da omogočajo popoln pregled dokumentacije, tudi če se dokument sestoji iz več listov tako, da je omogočeno listanje (npr. "ovoji za spise", </w:t>
      </w:r>
      <w:proofErr w:type="spellStart"/>
      <w:r w:rsidRPr="00DC7263">
        <w:rPr>
          <w:rFonts w:ascii="Arial" w:hAnsi="Arial" w:cs="Arial"/>
          <w:sz w:val="20"/>
          <w:szCs w:val="20"/>
        </w:rPr>
        <w:t>Obr</w:t>
      </w:r>
      <w:proofErr w:type="spellEnd"/>
      <w:r w:rsidRPr="00DC7263">
        <w:rPr>
          <w:rFonts w:ascii="Arial" w:hAnsi="Arial" w:cs="Arial"/>
          <w:sz w:val="20"/>
          <w:szCs w:val="20"/>
        </w:rPr>
        <w:t>. 0,14 in podobno).</w:t>
      </w:r>
    </w:p>
    <w:p w14:paraId="456B5B29" w14:textId="77777777" w:rsidR="009A5DD2" w:rsidRPr="00DC7263" w:rsidRDefault="009A5DD2">
      <w:pPr>
        <w:jc w:val="both"/>
        <w:rPr>
          <w:rFonts w:ascii="Arial" w:hAnsi="Arial" w:cs="Arial"/>
          <w:sz w:val="20"/>
          <w:szCs w:val="20"/>
        </w:rPr>
      </w:pPr>
    </w:p>
    <w:p w14:paraId="429514B4" w14:textId="77777777" w:rsidR="009A5DD2" w:rsidRPr="00DC7263" w:rsidRDefault="009A5DD2" w:rsidP="00CF6CB8">
      <w:p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 xml:space="preserve">Prijavitelj mora predložiti vlogo osebno ali po pošti v zapečatenem ali zaprtem ovitku tako, da je možno preveriti, da je zaprt tako, kot je bil predan. Prijavitelj na ovitek vloge nalepi izpolnjen </w:t>
      </w:r>
      <w:r w:rsidRPr="009A5457">
        <w:rPr>
          <w:rFonts w:ascii="Arial" w:hAnsi="Arial" w:cs="Arial"/>
          <w:sz w:val="20"/>
          <w:szCs w:val="20"/>
        </w:rPr>
        <w:t>obrazec prijave</w:t>
      </w:r>
      <w:r w:rsidRPr="00DC7263">
        <w:rPr>
          <w:rFonts w:ascii="Arial" w:hAnsi="Arial" w:cs="Arial"/>
          <w:sz w:val="20"/>
          <w:szCs w:val="20"/>
        </w:rPr>
        <w:t xml:space="preserve"> iz priloge  IV/10. V primeru, da vloga ni označena kot je navedeno, naročnik ne odgovarja za predčasno odpiranje vloge ali za založitev vloge. Vloge, ki bodo predložene na drug način (npr. po faksu ali elektronski pošti), bo komisija izločila iz postopka odpiranja vlog in jih vrnila prijaviteljem.</w:t>
      </w:r>
    </w:p>
    <w:p w14:paraId="6C480AF0" w14:textId="77777777" w:rsidR="009A5DD2" w:rsidRPr="00DC7263" w:rsidRDefault="009A5DD2">
      <w:pPr>
        <w:jc w:val="both"/>
        <w:rPr>
          <w:rFonts w:ascii="Arial" w:hAnsi="Arial" w:cs="Arial"/>
          <w:sz w:val="20"/>
          <w:szCs w:val="20"/>
        </w:rPr>
      </w:pPr>
    </w:p>
    <w:p w14:paraId="22D89951" w14:textId="77777777" w:rsidR="009A5DD2" w:rsidRPr="00DC7263" w:rsidRDefault="009A5DD2">
      <w:pPr>
        <w:jc w:val="both"/>
        <w:rPr>
          <w:rFonts w:ascii="Arial" w:hAnsi="Arial" w:cs="Arial"/>
          <w:sz w:val="20"/>
          <w:szCs w:val="20"/>
        </w:rPr>
      </w:pPr>
    </w:p>
    <w:p w14:paraId="6A7E8347" w14:textId="77777777" w:rsidR="00AB3533" w:rsidRPr="00DC7263" w:rsidRDefault="00AB3533">
      <w:pPr>
        <w:jc w:val="both"/>
        <w:rPr>
          <w:rFonts w:ascii="Arial" w:hAnsi="Arial" w:cs="Arial"/>
          <w:b/>
          <w:sz w:val="20"/>
          <w:szCs w:val="20"/>
        </w:rPr>
      </w:pPr>
    </w:p>
    <w:p w14:paraId="127F263E" w14:textId="77777777" w:rsidR="00AB3533" w:rsidRPr="00DC7263" w:rsidRDefault="00AB3533">
      <w:pPr>
        <w:jc w:val="both"/>
        <w:rPr>
          <w:rFonts w:ascii="Arial" w:hAnsi="Arial" w:cs="Arial"/>
          <w:b/>
          <w:sz w:val="20"/>
          <w:szCs w:val="20"/>
        </w:rPr>
      </w:pPr>
    </w:p>
    <w:p w14:paraId="32EADE22" w14:textId="77777777" w:rsidR="00AB3533" w:rsidRPr="00DC7263" w:rsidRDefault="00AB3533">
      <w:pPr>
        <w:jc w:val="both"/>
        <w:rPr>
          <w:rFonts w:ascii="Arial" w:hAnsi="Arial" w:cs="Arial"/>
          <w:b/>
          <w:sz w:val="20"/>
          <w:szCs w:val="20"/>
        </w:rPr>
      </w:pPr>
    </w:p>
    <w:p w14:paraId="77588E5F" w14:textId="77777777" w:rsidR="00AB3533" w:rsidRPr="00DC7263" w:rsidRDefault="00AB3533">
      <w:pPr>
        <w:jc w:val="both"/>
        <w:rPr>
          <w:rFonts w:ascii="Arial" w:hAnsi="Arial" w:cs="Arial"/>
          <w:b/>
          <w:sz w:val="20"/>
          <w:szCs w:val="20"/>
        </w:rPr>
      </w:pPr>
    </w:p>
    <w:p w14:paraId="1B5AD26B" w14:textId="77777777" w:rsidR="00E90888" w:rsidRPr="00DC7263" w:rsidRDefault="00E90888">
      <w:pPr>
        <w:rPr>
          <w:rFonts w:ascii="Arial" w:hAnsi="Arial" w:cs="Arial"/>
          <w:b/>
          <w:sz w:val="20"/>
          <w:szCs w:val="20"/>
        </w:rPr>
      </w:pPr>
      <w:r w:rsidRPr="00DC7263">
        <w:rPr>
          <w:rFonts w:ascii="Arial" w:hAnsi="Arial" w:cs="Arial"/>
          <w:b/>
          <w:sz w:val="20"/>
          <w:szCs w:val="20"/>
        </w:rPr>
        <w:br w:type="page"/>
      </w:r>
    </w:p>
    <w:p w14:paraId="6E2751DD" w14:textId="77777777" w:rsidR="009A5DD2" w:rsidRPr="00DC7263" w:rsidRDefault="009A5DD2">
      <w:pPr>
        <w:jc w:val="both"/>
        <w:rPr>
          <w:rFonts w:ascii="Arial" w:hAnsi="Arial" w:cs="Arial"/>
          <w:b/>
          <w:sz w:val="20"/>
          <w:szCs w:val="20"/>
        </w:rPr>
      </w:pPr>
      <w:r w:rsidRPr="00DC7263">
        <w:rPr>
          <w:rFonts w:ascii="Arial" w:hAnsi="Arial" w:cs="Arial"/>
          <w:b/>
          <w:sz w:val="20"/>
          <w:szCs w:val="20"/>
        </w:rPr>
        <w:lastRenderedPageBreak/>
        <w:t>6. JEZIK</w:t>
      </w:r>
    </w:p>
    <w:p w14:paraId="757C7A40" w14:textId="77777777" w:rsidR="009A5DD2" w:rsidRPr="00DC7263" w:rsidRDefault="009A5DD2">
      <w:pPr>
        <w:jc w:val="both"/>
        <w:rPr>
          <w:rFonts w:ascii="Arial" w:hAnsi="Arial" w:cs="Arial"/>
          <w:sz w:val="20"/>
          <w:szCs w:val="20"/>
        </w:rPr>
      </w:pPr>
    </w:p>
    <w:p w14:paraId="436AE9E7" w14:textId="77777777" w:rsidR="009A5DD2" w:rsidRPr="00DC7263" w:rsidRDefault="00B9702F">
      <w:pPr>
        <w:jc w:val="both"/>
        <w:rPr>
          <w:rFonts w:ascii="Arial" w:hAnsi="Arial" w:cs="Arial"/>
          <w:sz w:val="20"/>
          <w:szCs w:val="20"/>
        </w:rPr>
      </w:pPr>
      <w:r w:rsidRPr="00DC7263">
        <w:rPr>
          <w:rFonts w:ascii="Arial" w:hAnsi="Arial" w:cs="Arial"/>
          <w:sz w:val="20"/>
          <w:szCs w:val="20"/>
        </w:rPr>
        <w:t xml:space="preserve">Postopek javnega </w:t>
      </w:r>
      <w:r w:rsidR="0099518B" w:rsidRPr="00DC7263">
        <w:rPr>
          <w:rFonts w:ascii="Arial" w:hAnsi="Arial" w:cs="Arial"/>
          <w:sz w:val="20"/>
          <w:szCs w:val="20"/>
        </w:rPr>
        <w:t xml:space="preserve">razpisa </w:t>
      </w:r>
      <w:r w:rsidR="009A5DD2" w:rsidRPr="00DC7263">
        <w:rPr>
          <w:rFonts w:ascii="Arial" w:hAnsi="Arial" w:cs="Arial"/>
          <w:sz w:val="20"/>
          <w:szCs w:val="20"/>
        </w:rPr>
        <w:t>poteka v slovenskem jeziku.</w:t>
      </w:r>
    </w:p>
    <w:p w14:paraId="779C181C" w14:textId="77777777" w:rsidR="009A5DD2" w:rsidRPr="00DC7263" w:rsidRDefault="009A5DD2">
      <w:pPr>
        <w:jc w:val="both"/>
        <w:rPr>
          <w:rFonts w:ascii="Arial" w:hAnsi="Arial" w:cs="Arial"/>
          <w:sz w:val="20"/>
          <w:szCs w:val="20"/>
        </w:rPr>
      </w:pPr>
    </w:p>
    <w:p w14:paraId="3A55D82B" w14:textId="77777777" w:rsidR="009A5DD2" w:rsidRPr="00DC7263" w:rsidRDefault="009A5DD2">
      <w:pPr>
        <w:jc w:val="both"/>
        <w:rPr>
          <w:rFonts w:ascii="Arial" w:hAnsi="Arial" w:cs="Arial"/>
          <w:b/>
          <w:sz w:val="20"/>
          <w:szCs w:val="20"/>
        </w:rPr>
      </w:pPr>
      <w:r w:rsidRPr="00DC7263">
        <w:rPr>
          <w:rFonts w:ascii="Arial" w:hAnsi="Arial" w:cs="Arial"/>
          <w:b/>
          <w:sz w:val="20"/>
          <w:szCs w:val="20"/>
        </w:rPr>
        <w:t>7. VELJAVNOST VLOGE</w:t>
      </w:r>
    </w:p>
    <w:p w14:paraId="0A52B5FA" w14:textId="77777777" w:rsidR="009A5DD2" w:rsidRPr="00DC7263" w:rsidRDefault="009A5DD2">
      <w:pPr>
        <w:jc w:val="both"/>
        <w:rPr>
          <w:rFonts w:ascii="Arial" w:hAnsi="Arial" w:cs="Arial"/>
          <w:b/>
          <w:sz w:val="20"/>
          <w:szCs w:val="20"/>
        </w:rPr>
      </w:pPr>
    </w:p>
    <w:p w14:paraId="221BEED2"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Vloga mora veljati najmanj 140 dni od roka za predložitev vlog. </w:t>
      </w:r>
    </w:p>
    <w:p w14:paraId="24A5AE34" w14:textId="77777777" w:rsidR="007A654E" w:rsidRPr="00DC7263" w:rsidRDefault="007A654E">
      <w:pPr>
        <w:jc w:val="both"/>
        <w:rPr>
          <w:rFonts w:ascii="Arial" w:hAnsi="Arial" w:cs="Arial"/>
          <w:sz w:val="20"/>
          <w:szCs w:val="20"/>
        </w:rPr>
      </w:pPr>
    </w:p>
    <w:p w14:paraId="0318D869" w14:textId="77777777" w:rsidR="009A5DD2" w:rsidRPr="00DC7263" w:rsidRDefault="009A5DD2">
      <w:pPr>
        <w:jc w:val="both"/>
        <w:rPr>
          <w:rFonts w:ascii="Arial" w:hAnsi="Arial" w:cs="Arial"/>
          <w:b/>
          <w:sz w:val="20"/>
          <w:szCs w:val="20"/>
        </w:rPr>
      </w:pPr>
      <w:r w:rsidRPr="00DC7263">
        <w:rPr>
          <w:rFonts w:ascii="Arial" w:hAnsi="Arial" w:cs="Arial"/>
          <w:b/>
          <w:sz w:val="20"/>
          <w:szCs w:val="20"/>
        </w:rPr>
        <w:t>8. OBVEZNA VSEBINA VLOGE</w:t>
      </w:r>
    </w:p>
    <w:p w14:paraId="6B32ED9D" w14:textId="77777777" w:rsidR="009A5DD2" w:rsidRPr="00DC7263" w:rsidRDefault="009A5DD2">
      <w:pPr>
        <w:jc w:val="both"/>
        <w:rPr>
          <w:rFonts w:ascii="Arial" w:hAnsi="Arial" w:cs="Arial"/>
          <w:sz w:val="20"/>
          <w:szCs w:val="20"/>
          <w:u w:val="single"/>
        </w:rPr>
      </w:pPr>
    </w:p>
    <w:p w14:paraId="1BD28618" w14:textId="77777777" w:rsidR="009A5DD2" w:rsidRPr="00DC7263" w:rsidRDefault="009A5DD2">
      <w:pPr>
        <w:jc w:val="both"/>
        <w:rPr>
          <w:rFonts w:ascii="Arial" w:hAnsi="Arial" w:cs="Arial"/>
          <w:sz w:val="20"/>
          <w:szCs w:val="20"/>
          <w:u w:val="single"/>
        </w:rPr>
      </w:pPr>
      <w:r w:rsidRPr="00DC7263">
        <w:rPr>
          <w:rFonts w:ascii="Arial" w:hAnsi="Arial" w:cs="Arial"/>
          <w:sz w:val="20"/>
          <w:szCs w:val="20"/>
          <w:u w:val="single"/>
        </w:rPr>
        <w:t>Prijavitelj mora v vlogi predložiti:</w:t>
      </w:r>
    </w:p>
    <w:p w14:paraId="766EFA0B" w14:textId="77777777" w:rsidR="009A5DD2" w:rsidRPr="00DC7263" w:rsidRDefault="009A5DD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
          <w:sz w:val="20"/>
        </w:rPr>
      </w:pPr>
    </w:p>
    <w:p w14:paraId="1A7B6219" w14:textId="77777777" w:rsidR="009A5DD2" w:rsidRPr="00DC7263" w:rsidRDefault="009A5DD2">
      <w:pPr>
        <w:jc w:val="both"/>
        <w:rPr>
          <w:rFonts w:ascii="Arial" w:hAnsi="Arial" w:cs="Arial"/>
          <w:b/>
          <w:sz w:val="20"/>
          <w:szCs w:val="20"/>
        </w:rPr>
      </w:pPr>
      <w:r w:rsidRPr="00DC7263">
        <w:rPr>
          <w:rFonts w:ascii="Arial" w:hAnsi="Arial" w:cs="Arial"/>
          <w:b/>
          <w:sz w:val="20"/>
          <w:szCs w:val="20"/>
        </w:rPr>
        <w:t>8.1 Izpolnjene, podpisane in žigosane obrazce za pripravo vloge:</w:t>
      </w:r>
    </w:p>
    <w:p w14:paraId="0A6F145B" w14:textId="77777777" w:rsidR="009A5DD2" w:rsidRPr="00DC7263" w:rsidRDefault="009A5DD2">
      <w:pPr>
        <w:jc w:val="both"/>
        <w:rPr>
          <w:rFonts w:ascii="Arial" w:hAnsi="Arial" w:cs="Arial"/>
          <w:b/>
          <w:sz w:val="20"/>
          <w:szCs w:val="20"/>
        </w:rPr>
      </w:pPr>
    </w:p>
    <w:p w14:paraId="626C8E2B" w14:textId="77777777" w:rsidR="00C240FA" w:rsidRPr="00DC7263" w:rsidRDefault="00C240FA" w:rsidP="00C240FA">
      <w:pPr>
        <w:numPr>
          <w:ilvl w:val="0"/>
          <w:numId w:val="18"/>
        </w:numPr>
        <w:jc w:val="both"/>
        <w:rPr>
          <w:rFonts w:ascii="Arial" w:hAnsi="Arial" w:cs="Arial"/>
          <w:sz w:val="20"/>
          <w:szCs w:val="20"/>
          <w:lang w:eastAsia="en-US"/>
        </w:rPr>
      </w:pPr>
      <w:r w:rsidRPr="00DC7263">
        <w:rPr>
          <w:rFonts w:ascii="Arial" w:hAnsi="Arial" w:cs="Arial"/>
          <w:sz w:val="20"/>
          <w:szCs w:val="20"/>
          <w:lang w:eastAsia="en-US"/>
        </w:rPr>
        <w:t>Obrazec vloge (Priloga IV/1);</w:t>
      </w:r>
    </w:p>
    <w:p w14:paraId="799700C7" w14:textId="77777777" w:rsidR="00C240FA" w:rsidRPr="00DC7263" w:rsidRDefault="00C240FA" w:rsidP="00C240FA">
      <w:pPr>
        <w:numPr>
          <w:ilvl w:val="0"/>
          <w:numId w:val="18"/>
        </w:numPr>
        <w:jc w:val="both"/>
        <w:rPr>
          <w:rFonts w:ascii="Arial" w:hAnsi="Arial" w:cs="Arial"/>
          <w:sz w:val="20"/>
          <w:szCs w:val="20"/>
        </w:rPr>
      </w:pPr>
      <w:r w:rsidRPr="00DC7263">
        <w:rPr>
          <w:rFonts w:ascii="Arial" w:hAnsi="Arial" w:cs="Arial"/>
          <w:sz w:val="20"/>
          <w:szCs w:val="20"/>
        </w:rPr>
        <w:t>Splošno izjavo prijavitelja projekta (Priloga IV/2);</w:t>
      </w:r>
    </w:p>
    <w:p w14:paraId="3105C77B" w14:textId="77777777" w:rsidR="00C240FA" w:rsidRPr="00DC7263" w:rsidRDefault="00C240FA" w:rsidP="00C240FA">
      <w:pPr>
        <w:numPr>
          <w:ilvl w:val="0"/>
          <w:numId w:val="18"/>
        </w:numPr>
        <w:jc w:val="both"/>
        <w:rPr>
          <w:rFonts w:ascii="Arial" w:hAnsi="Arial" w:cs="Arial"/>
          <w:sz w:val="20"/>
          <w:szCs w:val="20"/>
        </w:rPr>
      </w:pPr>
      <w:r w:rsidRPr="00DC7263">
        <w:rPr>
          <w:rFonts w:ascii="Arial" w:hAnsi="Arial" w:cs="Arial"/>
          <w:sz w:val="20"/>
          <w:szCs w:val="20"/>
        </w:rPr>
        <w:t>Pooblastilo prijavitelja za pridobitev podatkov iz uradnih evidenc (za pravno osebo) (Priloga IV/3a);</w:t>
      </w:r>
    </w:p>
    <w:p w14:paraId="45C296D2" w14:textId="77777777" w:rsidR="00C240FA" w:rsidRPr="00DC7263" w:rsidRDefault="00C240FA" w:rsidP="00C240FA">
      <w:pPr>
        <w:numPr>
          <w:ilvl w:val="0"/>
          <w:numId w:val="18"/>
        </w:numPr>
        <w:jc w:val="both"/>
        <w:rPr>
          <w:rFonts w:ascii="Arial" w:hAnsi="Arial" w:cs="Arial"/>
          <w:sz w:val="20"/>
          <w:szCs w:val="20"/>
        </w:rPr>
      </w:pPr>
      <w:r w:rsidRPr="00DC7263">
        <w:rPr>
          <w:rFonts w:ascii="Arial" w:hAnsi="Arial" w:cs="Arial"/>
          <w:sz w:val="20"/>
          <w:szCs w:val="20"/>
        </w:rPr>
        <w:t>Pooblastilo za pridobitev podatkov iz uradnih evidenc (za fizične osebe) (Priloga IV/3b);</w:t>
      </w:r>
    </w:p>
    <w:p w14:paraId="5520C7A9" w14:textId="77777777" w:rsidR="00C240FA" w:rsidRPr="00DC7263" w:rsidRDefault="00C240FA" w:rsidP="00C240FA">
      <w:pPr>
        <w:numPr>
          <w:ilvl w:val="0"/>
          <w:numId w:val="18"/>
        </w:numPr>
        <w:jc w:val="both"/>
        <w:rPr>
          <w:rFonts w:ascii="Arial" w:hAnsi="Arial" w:cs="Arial"/>
          <w:sz w:val="20"/>
          <w:szCs w:val="20"/>
          <w:lang w:eastAsia="en-US"/>
        </w:rPr>
      </w:pPr>
      <w:r w:rsidRPr="00DC7263">
        <w:rPr>
          <w:rFonts w:ascii="Arial" w:hAnsi="Arial" w:cs="Arial"/>
          <w:sz w:val="20"/>
          <w:szCs w:val="20"/>
          <w:lang w:eastAsia="en-US"/>
        </w:rPr>
        <w:t>Izjavo prijavitelja projekta – DDV (Priloga IV/4);</w:t>
      </w:r>
    </w:p>
    <w:p w14:paraId="65988246" w14:textId="77777777" w:rsidR="00C240FA" w:rsidRPr="00DC7263" w:rsidRDefault="00C240FA" w:rsidP="00C240FA">
      <w:pPr>
        <w:numPr>
          <w:ilvl w:val="0"/>
          <w:numId w:val="18"/>
        </w:numPr>
        <w:shd w:val="clear" w:color="auto" w:fill="FFFFFF"/>
        <w:jc w:val="both"/>
        <w:rPr>
          <w:rFonts w:ascii="Arial" w:hAnsi="Arial" w:cs="Arial"/>
          <w:sz w:val="20"/>
          <w:szCs w:val="20"/>
          <w:lang w:eastAsia="en-US"/>
        </w:rPr>
      </w:pPr>
      <w:r w:rsidRPr="00DC7263">
        <w:rPr>
          <w:rFonts w:ascii="Arial" w:hAnsi="Arial" w:cs="Arial"/>
          <w:sz w:val="20"/>
          <w:szCs w:val="20"/>
          <w:lang w:eastAsia="en-US"/>
        </w:rPr>
        <w:t>Podatke o kadrih - izvajalcih projekta (Priloga IV/5);</w:t>
      </w:r>
    </w:p>
    <w:p w14:paraId="26CA9624" w14:textId="77777777" w:rsidR="00C240FA" w:rsidRPr="00DC7263" w:rsidRDefault="00C240FA" w:rsidP="00C240FA">
      <w:pPr>
        <w:numPr>
          <w:ilvl w:val="0"/>
          <w:numId w:val="18"/>
        </w:numPr>
        <w:shd w:val="clear" w:color="auto" w:fill="FFFFFF"/>
        <w:jc w:val="both"/>
        <w:rPr>
          <w:rFonts w:ascii="Arial" w:hAnsi="Arial" w:cs="Arial"/>
          <w:sz w:val="20"/>
          <w:szCs w:val="20"/>
          <w:lang w:eastAsia="en-US"/>
        </w:rPr>
      </w:pPr>
      <w:r w:rsidRPr="00DC7263">
        <w:rPr>
          <w:rFonts w:ascii="Arial" w:hAnsi="Arial" w:cs="Arial"/>
          <w:sz w:val="20"/>
          <w:szCs w:val="20"/>
          <w:lang w:eastAsia="en-US"/>
        </w:rPr>
        <w:t>Prijavo projekta (Priloga IV/6);</w:t>
      </w:r>
    </w:p>
    <w:p w14:paraId="44EEAD55" w14:textId="77777777" w:rsidR="00C240FA" w:rsidRPr="00DC7263" w:rsidRDefault="00C240FA" w:rsidP="00C240FA">
      <w:pPr>
        <w:numPr>
          <w:ilvl w:val="0"/>
          <w:numId w:val="18"/>
        </w:numPr>
        <w:jc w:val="both"/>
        <w:rPr>
          <w:rFonts w:ascii="Arial" w:hAnsi="Arial" w:cs="Arial"/>
          <w:sz w:val="20"/>
          <w:szCs w:val="20"/>
          <w:lang w:eastAsia="en-US"/>
        </w:rPr>
      </w:pPr>
      <w:r w:rsidRPr="00DC7263">
        <w:rPr>
          <w:rFonts w:ascii="Arial" w:hAnsi="Arial" w:cs="Arial"/>
          <w:sz w:val="20"/>
          <w:szCs w:val="20"/>
          <w:lang w:eastAsia="en-US"/>
        </w:rPr>
        <w:t>Načrtovani projektni proračun – po vrsticah proračuna (Priloga IV/7);</w:t>
      </w:r>
    </w:p>
    <w:p w14:paraId="137C6FF2" w14:textId="77777777" w:rsidR="00C240FA" w:rsidRPr="00DC7263" w:rsidRDefault="00C240FA" w:rsidP="00C240FA">
      <w:pPr>
        <w:numPr>
          <w:ilvl w:val="0"/>
          <w:numId w:val="18"/>
        </w:numPr>
        <w:jc w:val="both"/>
        <w:rPr>
          <w:rFonts w:ascii="Arial" w:hAnsi="Arial" w:cs="Arial"/>
          <w:sz w:val="20"/>
          <w:szCs w:val="20"/>
          <w:lang w:eastAsia="en-US"/>
        </w:rPr>
      </w:pPr>
      <w:r w:rsidRPr="00DC7263">
        <w:rPr>
          <w:rFonts w:ascii="Arial" w:hAnsi="Arial" w:cs="Arial"/>
          <w:sz w:val="20"/>
          <w:szCs w:val="20"/>
          <w:lang w:eastAsia="en-US"/>
        </w:rPr>
        <w:t>Opis projekta (Priloga IV/8);</w:t>
      </w:r>
    </w:p>
    <w:p w14:paraId="27DF5721" w14:textId="77777777" w:rsidR="00C240FA" w:rsidRPr="00DC7263" w:rsidRDefault="00C240FA" w:rsidP="00C240FA">
      <w:pPr>
        <w:numPr>
          <w:ilvl w:val="0"/>
          <w:numId w:val="18"/>
        </w:numPr>
        <w:jc w:val="both"/>
        <w:rPr>
          <w:rFonts w:ascii="Arial" w:hAnsi="Arial" w:cs="Arial"/>
          <w:sz w:val="20"/>
          <w:szCs w:val="20"/>
          <w:lang w:eastAsia="en-US"/>
        </w:rPr>
      </w:pPr>
      <w:r w:rsidRPr="00DC7263">
        <w:rPr>
          <w:rFonts w:ascii="Arial" w:hAnsi="Arial" w:cs="Arial"/>
          <w:sz w:val="20"/>
          <w:szCs w:val="20"/>
          <w:lang w:eastAsia="en-US"/>
        </w:rPr>
        <w:t xml:space="preserve">Izjava referenčnega naročnika (Priloga IV/9 – za vodjo projekta); </w:t>
      </w:r>
    </w:p>
    <w:p w14:paraId="3E1E5A04" w14:textId="77777777" w:rsidR="00C240FA" w:rsidRPr="00DC7263" w:rsidRDefault="00C240FA" w:rsidP="00C240FA">
      <w:pPr>
        <w:numPr>
          <w:ilvl w:val="0"/>
          <w:numId w:val="18"/>
        </w:numPr>
        <w:jc w:val="both"/>
        <w:rPr>
          <w:rFonts w:ascii="Arial" w:hAnsi="Arial" w:cs="Arial"/>
          <w:sz w:val="20"/>
          <w:szCs w:val="20"/>
          <w:lang w:eastAsia="en-US"/>
        </w:rPr>
      </w:pPr>
      <w:r w:rsidRPr="00DC7263">
        <w:rPr>
          <w:rFonts w:ascii="Arial" w:hAnsi="Arial" w:cs="Arial"/>
          <w:sz w:val="20"/>
          <w:szCs w:val="20"/>
          <w:lang w:eastAsia="en-US"/>
        </w:rPr>
        <w:t>Pretekli izvedeni projekti prijavitelja (Priloga IV/10).</w:t>
      </w:r>
    </w:p>
    <w:p w14:paraId="2D701ACE" w14:textId="77777777" w:rsidR="009A5DD2" w:rsidRPr="00DC7263" w:rsidRDefault="009A5DD2">
      <w:pPr>
        <w:jc w:val="both"/>
        <w:rPr>
          <w:rFonts w:ascii="Arial" w:hAnsi="Arial" w:cs="Arial"/>
          <w:sz w:val="20"/>
          <w:szCs w:val="20"/>
          <w:lang w:eastAsia="en-US"/>
        </w:rPr>
      </w:pPr>
    </w:p>
    <w:p w14:paraId="40C11206" w14:textId="77777777" w:rsidR="009A5DD2" w:rsidRPr="00DC7263" w:rsidRDefault="009A5DD2" w:rsidP="00A12F97">
      <w:pPr>
        <w:jc w:val="both"/>
        <w:rPr>
          <w:rFonts w:ascii="Arial" w:hAnsi="Arial" w:cs="Arial"/>
          <w:sz w:val="20"/>
          <w:szCs w:val="20"/>
          <w:lang w:eastAsia="en-US"/>
        </w:rPr>
      </w:pPr>
      <w:r w:rsidRPr="00DC7263">
        <w:rPr>
          <w:rFonts w:ascii="Arial" w:hAnsi="Arial" w:cs="Arial"/>
          <w:b/>
          <w:sz w:val="20"/>
          <w:szCs w:val="20"/>
          <w:lang w:eastAsia="en-US"/>
        </w:rPr>
        <w:t>8.2</w:t>
      </w:r>
      <w:r w:rsidRPr="00DC7263">
        <w:rPr>
          <w:rFonts w:ascii="Arial" w:hAnsi="Arial" w:cs="Arial"/>
          <w:sz w:val="20"/>
          <w:szCs w:val="20"/>
          <w:lang w:eastAsia="en-US"/>
        </w:rPr>
        <w:t xml:space="preserve"> </w:t>
      </w:r>
      <w:r w:rsidRPr="00DC7263">
        <w:rPr>
          <w:rFonts w:ascii="Arial" w:hAnsi="Arial" w:cs="Arial"/>
          <w:b/>
          <w:sz w:val="20"/>
          <w:szCs w:val="20"/>
          <w:lang w:eastAsia="en-US"/>
        </w:rPr>
        <w:t>Vzorec pogodbe</w:t>
      </w:r>
      <w:r w:rsidRPr="00DC7263">
        <w:rPr>
          <w:rFonts w:ascii="Arial" w:hAnsi="Arial" w:cs="Arial"/>
          <w:sz w:val="20"/>
          <w:szCs w:val="20"/>
          <w:lang w:eastAsia="en-US"/>
        </w:rPr>
        <w:t xml:space="preserve"> (V. del razpisne dokumentacije):</w:t>
      </w:r>
    </w:p>
    <w:p w14:paraId="49DD4B11" w14:textId="77777777" w:rsidR="009A5DD2" w:rsidRPr="00DC7263" w:rsidRDefault="009A5DD2" w:rsidP="00A12F97">
      <w:pPr>
        <w:ind w:left="426"/>
        <w:jc w:val="both"/>
        <w:rPr>
          <w:rFonts w:ascii="Arial" w:hAnsi="Arial" w:cs="Arial"/>
          <w:sz w:val="20"/>
          <w:szCs w:val="20"/>
          <w:lang w:eastAsia="en-US"/>
        </w:rPr>
      </w:pPr>
    </w:p>
    <w:p w14:paraId="4995B1AD" w14:textId="77777777" w:rsidR="009A5DD2" w:rsidRPr="00DC7263" w:rsidRDefault="009A5DD2" w:rsidP="00EF1206">
      <w:pPr>
        <w:jc w:val="both"/>
        <w:rPr>
          <w:rFonts w:ascii="Arial" w:hAnsi="Arial" w:cs="Arial"/>
          <w:sz w:val="20"/>
          <w:szCs w:val="20"/>
          <w:lang w:eastAsia="en-US"/>
        </w:rPr>
      </w:pPr>
      <w:r w:rsidRPr="00DC7263">
        <w:rPr>
          <w:rFonts w:ascii="Arial" w:hAnsi="Arial" w:cs="Arial"/>
          <w:sz w:val="20"/>
          <w:szCs w:val="20"/>
          <w:lang w:eastAsia="en-US"/>
        </w:rPr>
        <w:t>Prijavitelj mora predložiti vzorec pogodbe, ki ima vse strani parafirane, zadnjo stran pa podpisano in žigosano.</w:t>
      </w:r>
    </w:p>
    <w:p w14:paraId="0ECE2646" w14:textId="77777777" w:rsidR="009A5DD2" w:rsidRPr="00DC7263" w:rsidRDefault="009A5DD2" w:rsidP="007D39E3">
      <w:pPr>
        <w:ind w:left="357" w:hanging="357"/>
        <w:jc w:val="both"/>
        <w:rPr>
          <w:rFonts w:ascii="Arial" w:hAnsi="Arial" w:cs="Arial"/>
          <w:b/>
          <w:sz w:val="20"/>
          <w:szCs w:val="20"/>
        </w:rPr>
      </w:pPr>
    </w:p>
    <w:p w14:paraId="159EF88A" w14:textId="77777777" w:rsidR="009A5DD2" w:rsidRPr="00DC7263" w:rsidRDefault="009A5DD2" w:rsidP="007A0ADE">
      <w:pPr>
        <w:ind w:left="357" w:hanging="357"/>
        <w:jc w:val="both"/>
        <w:rPr>
          <w:rFonts w:ascii="Arial" w:hAnsi="Arial" w:cs="Arial"/>
          <w:b/>
          <w:sz w:val="20"/>
          <w:szCs w:val="20"/>
        </w:rPr>
      </w:pPr>
      <w:r w:rsidRPr="00DC7263">
        <w:rPr>
          <w:rFonts w:ascii="Arial" w:hAnsi="Arial" w:cs="Arial"/>
          <w:b/>
          <w:sz w:val="20"/>
          <w:szCs w:val="20"/>
        </w:rPr>
        <w:t>8.3 Dokumente, ki jih izdajajo uradne institucije in katerih datum izdaje s strani uradne institucije na dan roka za predložitev vlog ne sme biti starejši od 30 dni.</w:t>
      </w:r>
    </w:p>
    <w:p w14:paraId="0EB186F3" w14:textId="77777777" w:rsidR="009A5DD2" w:rsidRPr="00DC7263" w:rsidRDefault="009A5DD2" w:rsidP="007A0ADE">
      <w:pPr>
        <w:ind w:left="357" w:hanging="357"/>
        <w:jc w:val="both"/>
        <w:rPr>
          <w:rFonts w:ascii="Arial" w:hAnsi="Arial" w:cs="Arial"/>
          <w:sz w:val="20"/>
          <w:szCs w:val="20"/>
        </w:rPr>
      </w:pPr>
      <w:r w:rsidRPr="00DC7263">
        <w:rPr>
          <w:rFonts w:ascii="Arial" w:hAnsi="Arial" w:cs="Arial"/>
          <w:sz w:val="20"/>
          <w:szCs w:val="20"/>
        </w:rPr>
        <w:tab/>
        <w:t>Dokumenti so lahko originali ali fotokopije:</w:t>
      </w:r>
    </w:p>
    <w:p w14:paraId="4B92D053" w14:textId="77777777" w:rsidR="009A5DD2" w:rsidRPr="00DC7263" w:rsidRDefault="009A5DD2" w:rsidP="007A0ADE">
      <w:pPr>
        <w:ind w:left="357" w:hanging="357"/>
        <w:jc w:val="both"/>
        <w:rPr>
          <w:rFonts w:ascii="Arial" w:hAnsi="Arial" w:cs="Arial"/>
          <w:b/>
          <w:sz w:val="20"/>
          <w:szCs w:val="20"/>
        </w:rPr>
      </w:pPr>
    </w:p>
    <w:p w14:paraId="5A4ED4E5" w14:textId="7C3C4178" w:rsidR="009A5DD2" w:rsidRPr="00DC7263" w:rsidRDefault="009A5DD2" w:rsidP="00855A58">
      <w:pPr>
        <w:numPr>
          <w:ilvl w:val="0"/>
          <w:numId w:val="18"/>
        </w:numPr>
        <w:jc w:val="both"/>
        <w:rPr>
          <w:rFonts w:ascii="Arial" w:hAnsi="Arial" w:cs="Arial"/>
          <w:sz w:val="20"/>
          <w:szCs w:val="20"/>
          <w:lang w:eastAsia="en-US"/>
        </w:rPr>
      </w:pPr>
      <w:r w:rsidRPr="00DC7263">
        <w:rPr>
          <w:rFonts w:ascii="Arial" w:hAnsi="Arial" w:cs="Arial"/>
          <w:sz w:val="20"/>
          <w:szCs w:val="20"/>
          <w:lang w:eastAsia="en-US"/>
        </w:rPr>
        <w:t>Dokazilo (npr. potrdilo poslovne banke, pri kateri ima prijavitelj odprt transakcijski račun)</w:t>
      </w:r>
      <w:r w:rsidR="005F0B6D">
        <w:rPr>
          <w:rFonts w:ascii="Arial" w:hAnsi="Arial" w:cs="Arial"/>
          <w:sz w:val="20"/>
          <w:szCs w:val="20"/>
          <w:lang w:eastAsia="en-US"/>
        </w:rPr>
        <w:t>,</w:t>
      </w:r>
      <w:r w:rsidRPr="00DC7263">
        <w:rPr>
          <w:rFonts w:ascii="Arial" w:hAnsi="Arial" w:cs="Arial"/>
          <w:sz w:val="20"/>
          <w:szCs w:val="20"/>
          <w:lang w:eastAsia="en-US"/>
        </w:rPr>
        <w:t xml:space="preserve"> da v zadnjih šestih mesecih od datuma izdaje dokazila ni imel blokiranega nobenega transakcijskega računa.</w:t>
      </w:r>
    </w:p>
    <w:p w14:paraId="1D4A3FBE" w14:textId="77777777" w:rsidR="009A5DD2" w:rsidRPr="00DC7263" w:rsidRDefault="009A5DD2" w:rsidP="00152173">
      <w:pPr>
        <w:ind w:left="357"/>
        <w:jc w:val="both"/>
        <w:rPr>
          <w:rFonts w:ascii="Arial" w:hAnsi="Arial" w:cs="Arial"/>
          <w:sz w:val="20"/>
          <w:szCs w:val="20"/>
          <w:lang w:eastAsia="en-US"/>
        </w:rPr>
      </w:pPr>
      <w:r w:rsidRPr="00DC7263">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447C1ABD" w14:textId="77777777" w:rsidR="009A5DD2" w:rsidRPr="00DC7263" w:rsidRDefault="009A5DD2">
      <w:pPr>
        <w:jc w:val="both"/>
        <w:rPr>
          <w:rFonts w:ascii="Arial" w:hAnsi="Arial" w:cs="Arial"/>
          <w:b/>
          <w:sz w:val="20"/>
          <w:szCs w:val="20"/>
        </w:rPr>
      </w:pPr>
    </w:p>
    <w:p w14:paraId="681A9FC5" w14:textId="77777777" w:rsidR="009A5DD2" w:rsidRPr="00DC7263" w:rsidRDefault="009A5DD2" w:rsidP="00315DE3">
      <w:pPr>
        <w:ind w:left="357" w:hanging="357"/>
        <w:jc w:val="both"/>
        <w:rPr>
          <w:rFonts w:ascii="Arial" w:hAnsi="Arial" w:cs="Arial"/>
          <w:b/>
          <w:sz w:val="20"/>
          <w:szCs w:val="20"/>
        </w:rPr>
      </w:pPr>
      <w:r w:rsidRPr="00DC7263">
        <w:rPr>
          <w:rFonts w:ascii="Arial" w:hAnsi="Arial" w:cs="Arial"/>
          <w:b/>
          <w:sz w:val="20"/>
          <w:szCs w:val="20"/>
        </w:rPr>
        <w:t>8.4 Zahteve glede kadrov oz. oseb, ki bodo izvajale aktivnosti projekta</w:t>
      </w:r>
    </w:p>
    <w:p w14:paraId="607043F9" w14:textId="77777777" w:rsidR="00D86092" w:rsidRPr="00DC7263" w:rsidRDefault="00D86092" w:rsidP="00315DE3">
      <w:pPr>
        <w:ind w:left="357" w:hanging="357"/>
        <w:jc w:val="both"/>
        <w:rPr>
          <w:rFonts w:ascii="Arial" w:hAnsi="Arial" w:cs="Arial"/>
          <w:b/>
          <w:sz w:val="20"/>
          <w:szCs w:val="20"/>
        </w:rPr>
      </w:pPr>
    </w:p>
    <w:p w14:paraId="4DEC8784" w14:textId="2EA8811F" w:rsidR="00D86092" w:rsidRPr="00DC7263" w:rsidRDefault="00D86092" w:rsidP="00D86092">
      <w:pPr>
        <w:pStyle w:val="Telobesedila-zamik"/>
        <w:rPr>
          <w:rFonts w:ascii="Arial" w:hAnsi="Arial" w:cs="Arial"/>
          <w:sz w:val="20"/>
          <w:szCs w:val="20"/>
        </w:rPr>
      </w:pPr>
      <w:r w:rsidRPr="00DC7263">
        <w:rPr>
          <w:rFonts w:ascii="Arial" w:hAnsi="Arial" w:cs="Arial"/>
          <w:sz w:val="20"/>
          <w:szCs w:val="20"/>
        </w:rPr>
        <w:t>1. Oseba, ki bo opravljala vodenje projekta</w:t>
      </w:r>
      <w:r w:rsidR="005F0B6D">
        <w:rPr>
          <w:rFonts w:ascii="Arial" w:hAnsi="Arial" w:cs="Arial"/>
          <w:sz w:val="20"/>
          <w:szCs w:val="20"/>
        </w:rPr>
        <w:t>,</w:t>
      </w:r>
      <w:r w:rsidRPr="00DC7263">
        <w:rPr>
          <w:rFonts w:ascii="Arial" w:hAnsi="Arial" w:cs="Arial"/>
          <w:sz w:val="20"/>
          <w:szCs w:val="20"/>
        </w:rPr>
        <w:t xml:space="preserve"> mora izpolnjevati naslednje pogoje:</w:t>
      </w:r>
    </w:p>
    <w:p w14:paraId="0617A78D" w14:textId="739BDFF2" w:rsidR="00D86092" w:rsidRPr="00DC7263" w:rsidRDefault="00D86092" w:rsidP="00D86092">
      <w:pPr>
        <w:pStyle w:val="Telobesedila-zamik"/>
        <w:numPr>
          <w:ilvl w:val="0"/>
          <w:numId w:val="1"/>
        </w:numPr>
        <w:spacing w:after="0"/>
        <w:ind w:right="-92"/>
        <w:jc w:val="both"/>
        <w:rPr>
          <w:rFonts w:ascii="Arial" w:hAnsi="Arial" w:cs="Arial"/>
          <w:sz w:val="20"/>
          <w:szCs w:val="20"/>
        </w:rPr>
      </w:pPr>
      <w:r w:rsidRPr="00DC7263">
        <w:rPr>
          <w:rFonts w:ascii="Arial" w:hAnsi="Arial" w:cs="Arial"/>
          <w:sz w:val="20"/>
          <w:szCs w:val="20"/>
        </w:rPr>
        <w:t>ima doseženo najmanj vi</w:t>
      </w:r>
      <w:r w:rsidR="006C686F">
        <w:rPr>
          <w:rFonts w:ascii="Arial" w:hAnsi="Arial" w:cs="Arial"/>
          <w:sz w:val="20"/>
          <w:szCs w:val="20"/>
        </w:rPr>
        <w:t>sokošolsk</w:t>
      </w:r>
      <w:r w:rsidR="005F0B6D">
        <w:rPr>
          <w:rFonts w:ascii="Arial" w:hAnsi="Arial" w:cs="Arial"/>
          <w:sz w:val="20"/>
          <w:szCs w:val="20"/>
        </w:rPr>
        <w:t>o</w:t>
      </w:r>
      <w:r w:rsidRPr="00DC7263">
        <w:rPr>
          <w:rFonts w:ascii="Arial" w:hAnsi="Arial" w:cs="Arial"/>
          <w:sz w:val="20"/>
          <w:szCs w:val="20"/>
        </w:rPr>
        <w:t xml:space="preserve"> (VI</w:t>
      </w:r>
      <w:r w:rsidR="00BB2177">
        <w:rPr>
          <w:rFonts w:ascii="Arial" w:hAnsi="Arial" w:cs="Arial"/>
          <w:sz w:val="20"/>
          <w:szCs w:val="20"/>
        </w:rPr>
        <w:t>I</w:t>
      </w:r>
      <w:r w:rsidRPr="00DC7263">
        <w:rPr>
          <w:rFonts w:ascii="Arial" w:hAnsi="Arial" w:cs="Arial"/>
          <w:sz w:val="20"/>
          <w:szCs w:val="20"/>
        </w:rPr>
        <w:t>. stopnja) izobrazbo oz. dokončan študij na I. stopnji (</w:t>
      </w:r>
      <w:proofErr w:type="spellStart"/>
      <w:r w:rsidRPr="00DC7263">
        <w:rPr>
          <w:rFonts w:ascii="Arial" w:hAnsi="Arial" w:cs="Arial"/>
          <w:sz w:val="20"/>
          <w:szCs w:val="20"/>
        </w:rPr>
        <w:t>t.i</w:t>
      </w:r>
      <w:proofErr w:type="spellEnd"/>
      <w:r w:rsidRPr="00DC7263">
        <w:rPr>
          <w:rFonts w:ascii="Arial" w:hAnsi="Arial" w:cs="Arial"/>
          <w:sz w:val="20"/>
          <w:szCs w:val="20"/>
        </w:rPr>
        <w:t>. "bolonjski" študij),</w:t>
      </w:r>
    </w:p>
    <w:p w14:paraId="54838278" w14:textId="77777777" w:rsidR="00D86092" w:rsidRPr="00DC7263" w:rsidRDefault="00D86092" w:rsidP="00D86092">
      <w:pPr>
        <w:pStyle w:val="Telobesedila-zamik"/>
        <w:numPr>
          <w:ilvl w:val="0"/>
          <w:numId w:val="1"/>
        </w:numPr>
        <w:spacing w:after="0"/>
        <w:ind w:right="-92"/>
        <w:jc w:val="both"/>
        <w:rPr>
          <w:rFonts w:ascii="Arial" w:hAnsi="Arial" w:cs="Arial"/>
          <w:sz w:val="20"/>
          <w:szCs w:val="20"/>
        </w:rPr>
      </w:pPr>
      <w:r w:rsidRPr="00DC7263">
        <w:rPr>
          <w:rFonts w:ascii="Arial" w:hAnsi="Arial" w:cs="Arial"/>
          <w:sz w:val="20"/>
          <w:szCs w:val="20"/>
        </w:rPr>
        <w:t>izkazuje pasivno znanje angleškega jezika,</w:t>
      </w:r>
    </w:p>
    <w:p w14:paraId="543122EA" w14:textId="77777777" w:rsidR="00D86092" w:rsidRPr="00DC7263" w:rsidRDefault="00D86092" w:rsidP="00D86092">
      <w:pPr>
        <w:pStyle w:val="Telobesedila-zamik"/>
        <w:numPr>
          <w:ilvl w:val="0"/>
          <w:numId w:val="1"/>
        </w:numPr>
        <w:spacing w:after="0"/>
        <w:ind w:right="-92"/>
        <w:jc w:val="both"/>
        <w:rPr>
          <w:rFonts w:ascii="Arial" w:hAnsi="Arial" w:cs="Arial"/>
          <w:sz w:val="20"/>
          <w:szCs w:val="20"/>
        </w:rPr>
      </w:pPr>
      <w:r w:rsidRPr="00DC7263">
        <w:rPr>
          <w:rFonts w:ascii="Arial" w:hAnsi="Arial" w:cs="Arial"/>
          <w:sz w:val="20"/>
          <w:szCs w:val="20"/>
        </w:rPr>
        <w:t>predloži vsaj eno pozitivno referenco za sodelovanje oz. vodenje projekta v zadnjih 3 letih. Na projektu je sodelovala najmanj 4 mesece.</w:t>
      </w:r>
    </w:p>
    <w:p w14:paraId="7C15455E" w14:textId="77777777" w:rsidR="00D86092" w:rsidRPr="00DC7263" w:rsidRDefault="00D86092" w:rsidP="00D86092">
      <w:pPr>
        <w:pStyle w:val="Telobesedila-zamik"/>
        <w:rPr>
          <w:rFonts w:ascii="Arial" w:hAnsi="Arial" w:cs="Arial"/>
          <w:sz w:val="20"/>
          <w:szCs w:val="20"/>
        </w:rPr>
      </w:pPr>
    </w:p>
    <w:p w14:paraId="57132999" w14:textId="77777777" w:rsidR="00D86092" w:rsidRPr="00DC7263" w:rsidRDefault="00D86092" w:rsidP="00D86092">
      <w:pPr>
        <w:pStyle w:val="Telobesedila-zamik"/>
        <w:rPr>
          <w:rFonts w:ascii="Arial" w:hAnsi="Arial" w:cs="Arial"/>
          <w:sz w:val="20"/>
          <w:szCs w:val="20"/>
          <w:u w:val="single"/>
        </w:rPr>
      </w:pPr>
      <w:r w:rsidRPr="00DC7263">
        <w:rPr>
          <w:rFonts w:ascii="Arial" w:hAnsi="Arial" w:cs="Arial"/>
          <w:sz w:val="20"/>
          <w:szCs w:val="20"/>
          <w:u w:val="single"/>
        </w:rPr>
        <w:t>Dokazovanje:</w:t>
      </w:r>
    </w:p>
    <w:p w14:paraId="152FB591" w14:textId="77777777" w:rsidR="00D86092" w:rsidRPr="00DC7263" w:rsidRDefault="00D86092" w:rsidP="00D86092">
      <w:pPr>
        <w:jc w:val="both"/>
        <w:rPr>
          <w:rFonts w:ascii="Arial" w:hAnsi="Arial" w:cs="Arial"/>
          <w:sz w:val="20"/>
          <w:szCs w:val="20"/>
        </w:rPr>
      </w:pPr>
      <w:r w:rsidRPr="00DC7263">
        <w:rPr>
          <w:rFonts w:ascii="Arial" w:hAnsi="Arial" w:cs="Arial"/>
          <w:sz w:val="20"/>
          <w:szCs w:val="20"/>
        </w:rPr>
        <w:t>Ustrezno izobrazbo in znanje angleškega jezika za osebo, navedeno v prejšnjem odstavku, prijavitelj dokazuje s fotokopijo dokazila o izobrazbi (kopija diplome) ter potrdilom o znanju angleškega jezika (kopija certifikata jezikovne šole, srednješolskega spričevala ali indeksa, iz katerega je razviden predmetnik, ki vključuje tudi učenje angleškega jezika), pozitivno referenco/e pa prijavitelj dokazuje z Izjavo referenčnega naročnika v Prilogi št. IV/9 (Izjava referenčnega naročnika), katero potrdi referenčni naročnik.</w:t>
      </w:r>
    </w:p>
    <w:p w14:paraId="62552D20" w14:textId="77777777" w:rsidR="00D86092" w:rsidRPr="00DC7263" w:rsidRDefault="00D86092" w:rsidP="00D86092">
      <w:pPr>
        <w:jc w:val="both"/>
        <w:rPr>
          <w:rFonts w:ascii="Arial" w:hAnsi="Arial" w:cs="Arial"/>
          <w:sz w:val="20"/>
          <w:szCs w:val="20"/>
        </w:rPr>
      </w:pPr>
    </w:p>
    <w:p w14:paraId="3E323273" w14:textId="7C2748D2" w:rsidR="00D86092" w:rsidRDefault="00D86092" w:rsidP="00D86092">
      <w:pPr>
        <w:jc w:val="both"/>
        <w:rPr>
          <w:rFonts w:ascii="Arial" w:hAnsi="Arial" w:cs="Arial"/>
          <w:sz w:val="20"/>
          <w:szCs w:val="20"/>
        </w:rPr>
      </w:pPr>
    </w:p>
    <w:p w14:paraId="0A219DB9" w14:textId="46AC7861" w:rsidR="0080568E" w:rsidRDefault="0080568E" w:rsidP="00D86092">
      <w:pPr>
        <w:jc w:val="both"/>
        <w:rPr>
          <w:rFonts w:ascii="Arial" w:hAnsi="Arial" w:cs="Arial"/>
          <w:sz w:val="20"/>
          <w:szCs w:val="20"/>
        </w:rPr>
      </w:pPr>
    </w:p>
    <w:p w14:paraId="61930797" w14:textId="77777777" w:rsidR="0080568E" w:rsidRPr="00DC7263" w:rsidRDefault="0080568E" w:rsidP="00D86092">
      <w:pPr>
        <w:jc w:val="both"/>
        <w:rPr>
          <w:rFonts w:ascii="Arial" w:hAnsi="Arial" w:cs="Arial"/>
          <w:sz w:val="20"/>
          <w:szCs w:val="20"/>
        </w:rPr>
      </w:pPr>
    </w:p>
    <w:p w14:paraId="26C62A0A" w14:textId="4E4F4B77" w:rsidR="00D86092" w:rsidRPr="00DC7263" w:rsidRDefault="00D86092" w:rsidP="00D86092">
      <w:pPr>
        <w:pStyle w:val="Telobesedila-zamik"/>
        <w:rPr>
          <w:rFonts w:ascii="Arial" w:hAnsi="Arial" w:cs="Arial"/>
          <w:sz w:val="20"/>
          <w:szCs w:val="20"/>
        </w:rPr>
      </w:pPr>
      <w:r w:rsidRPr="00DC7263">
        <w:rPr>
          <w:rFonts w:ascii="Arial" w:hAnsi="Arial" w:cs="Arial"/>
          <w:sz w:val="20"/>
          <w:szCs w:val="20"/>
        </w:rPr>
        <w:t xml:space="preserve">2. Osebe, ki bodo izvajale </w:t>
      </w:r>
      <w:smartTag w:uri="urn:schemas-microsoft-com:office:smarttags" w:element="metricconverter">
        <w:smartTagPr>
          <w:attr w:name="ProductID" w:val="1. in"/>
        </w:smartTagPr>
        <w:r w:rsidRPr="00DC7263">
          <w:rPr>
            <w:rFonts w:ascii="Arial" w:hAnsi="Arial" w:cs="Arial"/>
            <w:sz w:val="20"/>
            <w:szCs w:val="20"/>
          </w:rPr>
          <w:t>1. in</w:t>
        </w:r>
      </w:smartTag>
      <w:r w:rsidRPr="00DC7263">
        <w:rPr>
          <w:rFonts w:ascii="Arial" w:hAnsi="Arial" w:cs="Arial"/>
          <w:sz w:val="20"/>
          <w:szCs w:val="20"/>
        </w:rPr>
        <w:t xml:space="preserve"> 2. del projekta</w:t>
      </w:r>
      <w:r w:rsidR="005F0B6D">
        <w:rPr>
          <w:rFonts w:ascii="Arial" w:hAnsi="Arial" w:cs="Arial"/>
          <w:sz w:val="20"/>
          <w:szCs w:val="20"/>
        </w:rPr>
        <w:t>,</w:t>
      </w:r>
      <w:r w:rsidRPr="00DC7263">
        <w:rPr>
          <w:rFonts w:ascii="Arial" w:hAnsi="Arial" w:cs="Arial"/>
          <w:sz w:val="20"/>
          <w:szCs w:val="20"/>
        </w:rPr>
        <w:t xml:space="preserve"> morajo izpolnjevati naslednje pogoje:</w:t>
      </w:r>
    </w:p>
    <w:p w14:paraId="1B478752" w14:textId="77777777" w:rsidR="00D86092" w:rsidRPr="00DC7263" w:rsidRDefault="00D86092" w:rsidP="00D86092">
      <w:pPr>
        <w:pStyle w:val="Telobesedila-zamik"/>
        <w:numPr>
          <w:ilvl w:val="0"/>
          <w:numId w:val="42"/>
        </w:numPr>
        <w:spacing w:after="0"/>
        <w:ind w:right="-92"/>
        <w:jc w:val="both"/>
        <w:rPr>
          <w:rFonts w:ascii="Arial" w:hAnsi="Arial" w:cs="Arial"/>
          <w:sz w:val="20"/>
          <w:szCs w:val="20"/>
        </w:rPr>
      </w:pPr>
      <w:r w:rsidRPr="00DC7263">
        <w:rPr>
          <w:rFonts w:ascii="Arial" w:hAnsi="Arial" w:cs="Arial"/>
          <w:sz w:val="20"/>
          <w:szCs w:val="20"/>
        </w:rPr>
        <w:t>imajo najmanj srednješolsko izobrazbo in</w:t>
      </w:r>
    </w:p>
    <w:p w14:paraId="221F056B" w14:textId="77777777" w:rsidR="00D86092" w:rsidRPr="00DC7263" w:rsidRDefault="00D86092" w:rsidP="00D86092">
      <w:pPr>
        <w:pStyle w:val="Telobesedila-zamik"/>
        <w:numPr>
          <w:ilvl w:val="0"/>
          <w:numId w:val="42"/>
        </w:numPr>
        <w:spacing w:after="0"/>
        <w:ind w:right="-92"/>
        <w:jc w:val="both"/>
        <w:rPr>
          <w:rFonts w:ascii="Arial" w:hAnsi="Arial" w:cs="Arial"/>
          <w:sz w:val="20"/>
          <w:szCs w:val="20"/>
        </w:rPr>
      </w:pPr>
      <w:r w:rsidRPr="00DC7263">
        <w:rPr>
          <w:rFonts w:ascii="Arial" w:hAnsi="Arial" w:cs="Arial"/>
          <w:sz w:val="20"/>
          <w:szCs w:val="20"/>
        </w:rPr>
        <w:t>izkazujejo pasivno znanje angleškega jezika.</w:t>
      </w:r>
    </w:p>
    <w:p w14:paraId="1B1FAF4B" w14:textId="77777777" w:rsidR="00D86092" w:rsidRPr="00DC7263" w:rsidRDefault="00D86092" w:rsidP="00D86092">
      <w:pPr>
        <w:pStyle w:val="Telobesedila-zamik"/>
        <w:ind w:left="720"/>
        <w:rPr>
          <w:rFonts w:ascii="Arial" w:hAnsi="Arial" w:cs="Arial"/>
          <w:sz w:val="20"/>
          <w:szCs w:val="20"/>
        </w:rPr>
      </w:pPr>
    </w:p>
    <w:p w14:paraId="2994866C" w14:textId="77777777" w:rsidR="00D86092" w:rsidRPr="00DC7263" w:rsidRDefault="00D86092" w:rsidP="00D86092">
      <w:pPr>
        <w:jc w:val="both"/>
        <w:rPr>
          <w:rFonts w:ascii="Arial" w:hAnsi="Arial" w:cs="Arial"/>
          <w:sz w:val="20"/>
          <w:szCs w:val="20"/>
        </w:rPr>
      </w:pPr>
      <w:r w:rsidRPr="00DC7263">
        <w:rPr>
          <w:rFonts w:ascii="Arial" w:hAnsi="Arial" w:cs="Arial"/>
          <w:sz w:val="20"/>
          <w:szCs w:val="20"/>
          <w:u w:val="single"/>
        </w:rPr>
        <w:t>Dokazovanje:</w:t>
      </w:r>
      <w:r w:rsidRPr="00DC7263">
        <w:rPr>
          <w:rFonts w:ascii="Arial" w:hAnsi="Arial" w:cs="Arial"/>
          <w:sz w:val="20"/>
          <w:szCs w:val="20"/>
          <w:u w:val="single"/>
        </w:rPr>
        <w:br/>
      </w:r>
      <w:r w:rsidRPr="00DC7263">
        <w:rPr>
          <w:rFonts w:ascii="Arial" w:hAnsi="Arial" w:cs="Arial"/>
          <w:sz w:val="20"/>
          <w:szCs w:val="20"/>
        </w:rPr>
        <w:t>Ustrezno izobrazbo in znanje angleškega jezika za osebe, navedene v prejšnjem odstavku, prijavitelj dokazuje s fotokopijo dokazila o izobrazbi (kopija spričevala ali diplome) ter potrdilom o znanju angleškega jezika (kopija certifikata jezikovne šole, srednješolskega spričevala ali indeksa, iz katerega je razviden predmetnik, ki vključuje tudi učenje angleškega jezika).</w:t>
      </w:r>
    </w:p>
    <w:p w14:paraId="41F59D39" w14:textId="77777777" w:rsidR="00D86092" w:rsidRPr="00DC7263" w:rsidRDefault="00D86092" w:rsidP="00D86092">
      <w:pPr>
        <w:jc w:val="both"/>
        <w:rPr>
          <w:rFonts w:ascii="Arial" w:hAnsi="Arial" w:cs="Arial"/>
          <w:sz w:val="20"/>
          <w:szCs w:val="20"/>
        </w:rPr>
      </w:pPr>
    </w:p>
    <w:p w14:paraId="61329D83" w14:textId="77777777" w:rsidR="00D86092" w:rsidRPr="00DC7263" w:rsidRDefault="00D86092" w:rsidP="00D86092">
      <w:pPr>
        <w:pStyle w:val="Telobesedila-zamik"/>
        <w:ind w:left="360" w:hanging="360"/>
        <w:rPr>
          <w:rFonts w:ascii="Arial" w:hAnsi="Arial" w:cs="Arial"/>
          <w:sz w:val="20"/>
          <w:szCs w:val="20"/>
        </w:rPr>
      </w:pPr>
      <w:r w:rsidRPr="00DC7263">
        <w:rPr>
          <w:rFonts w:ascii="Arial" w:hAnsi="Arial" w:cs="Arial"/>
          <w:sz w:val="20"/>
          <w:szCs w:val="20"/>
        </w:rPr>
        <w:t>3. Osebe z begunsko izkušnjo morajo izpolnjevati naslednje pogoje:</w:t>
      </w:r>
    </w:p>
    <w:p w14:paraId="6DD19104" w14:textId="77777777" w:rsidR="00D86092" w:rsidRPr="00DC7263" w:rsidRDefault="00D86092" w:rsidP="00D86092">
      <w:pPr>
        <w:pStyle w:val="Telobesedila-zamik"/>
        <w:numPr>
          <w:ilvl w:val="0"/>
          <w:numId w:val="43"/>
        </w:numPr>
        <w:spacing w:after="0"/>
        <w:ind w:left="709" w:right="-92" w:hanging="425"/>
        <w:jc w:val="both"/>
        <w:rPr>
          <w:rFonts w:ascii="Arial" w:hAnsi="Arial" w:cs="Arial"/>
          <w:sz w:val="20"/>
          <w:szCs w:val="20"/>
        </w:rPr>
      </w:pPr>
      <w:r w:rsidRPr="00DC7263">
        <w:rPr>
          <w:rFonts w:ascii="Arial" w:hAnsi="Arial" w:cs="Arial"/>
          <w:sz w:val="20"/>
          <w:szCs w:val="20"/>
        </w:rPr>
        <w:t>znanje slovenskega jezika morajo izkazovati vsaj na nivoju B1 po evropski jezikovni lestvici CEFR. Izpit iz slovenskega jezika ni pogoj, in/ali</w:t>
      </w:r>
    </w:p>
    <w:p w14:paraId="1BB52BE9" w14:textId="77777777" w:rsidR="00D86092" w:rsidRPr="00DC7263" w:rsidRDefault="00D86092" w:rsidP="00D86092">
      <w:pPr>
        <w:pStyle w:val="Telobesedila-zamik"/>
        <w:numPr>
          <w:ilvl w:val="0"/>
          <w:numId w:val="43"/>
        </w:numPr>
        <w:spacing w:after="0"/>
        <w:ind w:right="-92" w:hanging="796"/>
        <w:jc w:val="both"/>
        <w:rPr>
          <w:rFonts w:ascii="Arial" w:hAnsi="Arial" w:cs="Arial"/>
          <w:sz w:val="20"/>
          <w:szCs w:val="20"/>
        </w:rPr>
      </w:pPr>
      <w:r w:rsidRPr="00DC7263">
        <w:rPr>
          <w:rFonts w:ascii="Arial" w:hAnsi="Arial" w:cs="Arial"/>
          <w:sz w:val="20"/>
          <w:szCs w:val="20"/>
        </w:rPr>
        <w:t xml:space="preserve">izkazujejo pasivno znanje angleškega jezika. </w:t>
      </w:r>
    </w:p>
    <w:p w14:paraId="10623B07" w14:textId="77777777" w:rsidR="00D86092" w:rsidRPr="00DC7263" w:rsidRDefault="00D86092" w:rsidP="00D86092">
      <w:pPr>
        <w:pStyle w:val="Telobesedila-zamik"/>
        <w:ind w:left="360"/>
        <w:rPr>
          <w:rFonts w:ascii="Arial" w:hAnsi="Arial" w:cs="Arial"/>
          <w:sz w:val="20"/>
          <w:szCs w:val="20"/>
        </w:rPr>
      </w:pPr>
    </w:p>
    <w:p w14:paraId="237F238F" w14:textId="77777777" w:rsidR="00D86092" w:rsidRPr="00DC7263" w:rsidRDefault="00D86092" w:rsidP="00D86092">
      <w:pPr>
        <w:pStyle w:val="Pripombabesedilo"/>
        <w:jc w:val="both"/>
        <w:rPr>
          <w:rFonts w:ascii="Arial" w:hAnsi="Arial" w:cs="Arial"/>
        </w:rPr>
      </w:pPr>
      <w:r w:rsidRPr="00DC7263">
        <w:rPr>
          <w:rFonts w:ascii="Arial" w:hAnsi="Arial" w:cs="Arial"/>
          <w:u w:val="single"/>
        </w:rPr>
        <w:t>Dokazovanje:</w:t>
      </w:r>
      <w:r w:rsidRPr="00DC7263">
        <w:rPr>
          <w:rFonts w:ascii="Arial" w:hAnsi="Arial" w:cs="Arial"/>
        </w:rPr>
        <w:br/>
        <w:t xml:space="preserve">Ustrezno znanje slovenskega jezika in/ali znanje angleškega jezika za osebe, navedene v prejšnjem odstavku, prijavitelj </w:t>
      </w:r>
      <w:r w:rsidRPr="009A5457">
        <w:rPr>
          <w:rFonts w:ascii="Arial" w:hAnsi="Arial" w:cs="Arial"/>
        </w:rPr>
        <w:t xml:space="preserve">lahko </w:t>
      </w:r>
      <w:r w:rsidRPr="00DC7263">
        <w:rPr>
          <w:rFonts w:ascii="Arial" w:hAnsi="Arial" w:cs="Arial"/>
        </w:rPr>
        <w:t>dokazuje s fotokopijo potrdila o opravljenem izpitu iz slovenskega jezika na  osnovni ravni ali s fotokopijo dokazila o izobrazbi (kopija spričevala ali diplome) o  zaključenem šolanju v Sloveniji na kateremkoli nivoju, in/ali potrdilom o znanju angleškega jezika (kopija certifikata jezikovne šole, srednješolskega spričevala ali indeksa, iz katerega je razviden predmetnik, ki vključuje tudi učenje angleškega jezika).</w:t>
      </w:r>
    </w:p>
    <w:p w14:paraId="5F83D846" w14:textId="77777777" w:rsidR="00D86092" w:rsidRPr="00DC7263" w:rsidRDefault="00D86092" w:rsidP="00D86092">
      <w:pPr>
        <w:jc w:val="both"/>
        <w:rPr>
          <w:rFonts w:ascii="Arial" w:hAnsi="Arial" w:cs="Arial"/>
          <w:sz w:val="20"/>
          <w:szCs w:val="20"/>
        </w:rPr>
      </w:pPr>
      <w:r w:rsidRPr="00DC7263">
        <w:rPr>
          <w:rFonts w:ascii="Arial" w:hAnsi="Arial" w:cs="Arial"/>
          <w:sz w:val="20"/>
          <w:szCs w:val="20"/>
        </w:rPr>
        <w:t xml:space="preserve"> </w:t>
      </w:r>
    </w:p>
    <w:p w14:paraId="600CDF87" w14:textId="1B51C972" w:rsidR="00D86092" w:rsidRPr="00DC7263" w:rsidRDefault="00D86092" w:rsidP="002301ED">
      <w:pPr>
        <w:pStyle w:val="Telobesedila-zamik"/>
        <w:ind w:left="0"/>
        <w:jc w:val="both"/>
        <w:rPr>
          <w:rFonts w:ascii="Arial" w:hAnsi="Arial" w:cs="Arial"/>
          <w:sz w:val="20"/>
          <w:szCs w:val="20"/>
        </w:rPr>
      </w:pPr>
      <w:r w:rsidRPr="00DC7263">
        <w:rPr>
          <w:rFonts w:ascii="Arial" w:hAnsi="Arial" w:cs="Arial"/>
          <w:sz w:val="20"/>
          <w:szCs w:val="20"/>
        </w:rPr>
        <w:t>Vse osebe, ki bodo delale na projektu ali nudile storitev prevajanja in tolmačenja</w:t>
      </w:r>
      <w:r w:rsidR="005F0B6D">
        <w:rPr>
          <w:rFonts w:ascii="Arial" w:hAnsi="Arial" w:cs="Arial"/>
          <w:sz w:val="20"/>
          <w:szCs w:val="20"/>
        </w:rPr>
        <w:t>,</w:t>
      </w:r>
      <w:r w:rsidRPr="00DC7263">
        <w:rPr>
          <w:rFonts w:ascii="Arial" w:hAnsi="Arial" w:cs="Arial"/>
          <w:sz w:val="20"/>
          <w:szCs w:val="20"/>
        </w:rPr>
        <w:t xml:space="preserve"> morajo podati izjavo, da so seznanjene s Kodeksom ravnanja uslužbencev </w:t>
      </w:r>
      <w:r w:rsidR="0080568E">
        <w:rPr>
          <w:rFonts w:ascii="Arial" w:hAnsi="Arial" w:cs="Arial"/>
          <w:sz w:val="20"/>
          <w:szCs w:val="20"/>
        </w:rPr>
        <w:t xml:space="preserve">Urada Vlade RS </w:t>
      </w:r>
      <w:r w:rsidR="009D109F">
        <w:rPr>
          <w:rFonts w:ascii="Arial" w:hAnsi="Arial" w:cs="Arial"/>
          <w:sz w:val="20"/>
          <w:szCs w:val="20"/>
        </w:rPr>
        <w:t>za oskrbo in integracijo migrantov</w:t>
      </w:r>
      <w:r w:rsidRPr="00DC7263">
        <w:rPr>
          <w:rFonts w:ascii="Arial" w:hAnsi="Arial" w:cs="Arial"/>
          <w:sz w:val="20"/>
          <w:szCs w:val="20"/>
        </w:rPr>
        <w:t xml:space="preserve"> in vseh ostalih oseb, ki delujejo na področju mednarodne zaščite do prosilcev za mednarodno zaščito in oseb s priznano mednarodno zaščito</w:t>
      </w:r>
    </w:p>
    <w:p w14:paraId="68E81FAC" w14:textId="77777777" w:rsidR="00D86092" w:rsidRPr="00DC7263" w:rsidRDefault="00D86092" w:rsidP="00D86092">
      <w:pPr>
        <w:pStyle w:val="Telobesedila-zamik"/>
        <w:rPr>
          <w:rFonts w:ascii="Arial" w:hAnsi="Arial" w:cs="Arial"/>
          <w:sz w:val="20"/>
          <w:szCs w:val="20"/>
          <w:highlight w:val="yellow"/>
        </w:rPr>
      </w:pPr>
    </w:p>
    <w:p w14:paraId="2C13FD53" w14:textId="11BA05BD" w:rsidR="00D86092" w:rsidRPr="00DC7263" w:rsidRDefault="00D86092" w:rsidP="002301ED">
      <w:pPr>
        <w:pStyle w:val="Telobesedila-zamik"/>
        <w:ind w:left="0"/>
        <w:rPr>
          <w:rFonts w:ascii="Arial" w:hAnsi="Arial" w:cs="Arial"/>
          <w:sz w:val="20"/>
          <w:szCs w:val="20"/>
        </w:rPr>
      </w:pPr>
      <w:r w:rsidRPr="00DC7263">
        <w:rPr>
          <w:rFonts w:ascii="Arial" w:hAnsi="Arial" w:cs="Arial"/>
          <w:sz w:val="20"/>
          <w:szCs w:val="20"/>
        </w:rPr>
        <w:t>Za osebe, ki bodo izvajale posamezne dele projekta</w:t>
      </w:r>
      <w:r w:rsidR="005F0B6D">
        <w:rPr>
          <w:rFonts w:ascii="Arial" w:hAnsi="Arial" w:cs="Arial"/>
          <w:sz w:val="20"/>
          <w:szCs w:val="20"/>
        </w:rPr>
        <w:t>,</w:t>
      </w:r>
      <w:r w:rsidRPr="00DC7263">
        <w:rPr>
          <w:rFonts w:ascii="Arial" w:hAnsi="Arial" w:cs="Arial"/>
          <w:sz w:val="20"/>
          <w:szCs w:val="20"/>
        </w:rPr>
        <w:t xml:space="preserve"> je zaželeno dodatno znanje drugih tujih jezikov.</w:t>
      </w:r>
    </w:p>
    <w:p w14:paraId="15EA2BF3" w14:textId="77777777" w:rsidR="00D86092" w:rsidRPr="00DC7263" w:rsidRDefault="00D86092" w:rsidP="00D86092">
      <w:pPr>
        <w:pStyle w:val="Telobesedila-zamik"/>
        <w:rPr>
          <w:rFonts w:ascii="Arial" w:hAnsi="Arial" w:cs="Arial"/>
          <w:sz w:val="20"/>
          <w:szCs w:val="20"/>
        </w:rPr>
      </w:pPr>
    </w:p>
    <w:p w14:paraId="53A4D81A" w14:textId="77777777" w:rsidR="00D86092" w:rsidRPr="00DC7263" w:rsidRDefault="00D86092" w:rsidP="00D86092">
      <w:pPr>
        <w:jc w:val="both"/>
        <w:rPr>
          <w:rFonts w:ascii="Arial" w:hAnsi="Arial" w:cs="Arial"/>
          <w:sz w:val="20"/>
          <w:szCs w:val="20"/>
        </w:rPr>
      </w:pPr>
      <w:r w:rsidRPr="00DC7263">
        <w:rPr>
          <w:rFonts w:ascii="Arial" w:hAnsi="Arial" w:cs="Arial"/>
          <w:sz w:val="20"/>
          <w:szCs w:val="20"/>
        </w:rPr>
        <w:t>V kolikor prijavitelj daje vlogo s podizvajalcem oz. s prostovoljci, morajo tudi osebe podizvajalca oz. prostovoljci izpolnjevati navedene pogoje glede oseb, ki bodo izvajale posamezne dele projekta.</w:t>
      </w:r>
    </w:p>
    <w:p w14:paraId="76033A94" w14:textId="77777777" w:rsidR="00D86092" w:rsidRPr="00DC7263" w:rsidRDefault="00D86092" w:rsidP="00D86092">
      <w:pPr>
        <w:pStyle w:val="Telobesedila-zamik"/>
        <w:rPr>
          <w:rFonts w:ascii="Arial" w:hAnsi="Arial" w:cs="Arial"/>
          <w:sz w:val="20"/>
          <w:szCs w:val="20"/>
          <w:highlight w:val="yellow"/>
        </w:rPr>
      </w:pPr>
    </w:p>
    <w:p w14:paraId="74EB3780" w14:textId="77777777" w:rsidR="00D86092" w:rsidRPr="00DC7263" w:rsidRDefault="00D86092" w:rsidP="002301ED">
      <w:pPr>
        <w:pStyle w:val="Telobesedila-zamik"/>
        <w:ind w:left="0"/>
        <w:rPr>
          <w:rFonts w:ascii="Arial" w:hAnsi="Arial" w:cs="Arial"/>
          <w:sz w:val="20"/>
          <w:szCs w:val="20"/>
        </w:rPr>
      </w:pPr>
      <w:r w:rsidRPr="00DC7263">
        <w:rPr>
          <w:rFonts w:ascii="Arial" w:hAnsi="Arial" w:cs="Arial"/>
          <w:sz w:val="20"/>
          <w:szCs w:val="20"/>
        </w:rPr>
        <w:t>Prijavitelj vse osebe, ki bodo izvajale aktivnosti projekta, ki so predmet tega javnega razpisa, navede v svoji vlogi v Prilogi št. IV/5, za njo pa za vse navedene osebi priloži vsa v tej točki zahtevana dokazila.</w:t>
      </w:r>
    </w:p>
    <w:p w14:paraId="7EBD0D87" w14:textId="77777777" w:rsidR="00D86092" w:rsidRPr="00DC7263" w:rsidRDefault="00D86092" w:rsidP="00D86092">
      <w:pPr>
        <w:ind w:left="357" w:hanging="357"/>
        <w:jc w:val="both"/>
        <w:rPr>
          <w:rFonts w:ascii="Arial" w:hAnsi="Arial" w:cs="Arial"/>
          <w:b/>
          <w:sz w:val="20"/>
          <w:szCs w:val="20"/>
        </w:rPr>
      </w:pPr>
    </w:p>
    <w:p w14:paraId="35BCE0C4" w14:textId="77777777" w:rsidR="009A5DD2" w:rsidRPr="00DC7263" w:rsidRDefault="009A5DD2">
      <w:pPr>
        <w:jc w:val="both"/>
        <w:rPr>
          <w:rFonts w:ascii="Arial" w:hAnsi="Arial" w:cs="Arial"/>
          <w:i/>
          <w:sz w:val="20"/>
          <w:szCs w:val="20"/>
          <w:u w:val="single"/>
        </w:rPr>
      </w:pPr>
      <w:r w:rsidRPr="00DC7263">
        <w:rPr>
          <w:rFonts w:ascii="Arial" w:hAnsi="Arial" w:cs="Arial"/>
          <w:i/>
          <w:sz w:val="20"/>
          <w:szCs w:val="20"/>
          <w:u w:val="single"/>
        </w:rPr>
        <w:t>Opozorilo:</w:t>
      </w:r>
    </w:p>
    <w:p w14:paraId="2A078843" w14:textId="7ECD2B9A" w:rsidR="009A5DD2" w:rsidRPr="00DC7263" w:rsidRDefault="009A5DD2">
      <w:pPr>
        <w:jc w:val="both"/>
        <w:rPr>
          <w:rFonts w:ascii="Arial" w:hAnsi="Arial" w:cs="Arial"/>
          <w:i/>
          <w:sz w:val="20"/>
          <w:szCs w:val="20"/>
          <w:highlight w:val="yellow"/>
          <w:u w:val="single"/>
        </w:rPr>
      </w:pPr>
      <w:r w:rsidRPr="00DC7263">
        <w:rPr>
          <w:rFonts w:ascii="Arial" w:hAnsi="Arial" w:cs="Arial"/>
          <w:i/>
          <w:sz w:val="20"/>
          <w:szCs w:val="20"/>
          <w:u w:val="single"/>
        </w:rPr>
        <w:t>Osebe z begunsko izkušnjo, ki jih bo prijavitelj navedel v prilogi IV/5, morajo na projektu sodelovati ves čas trajanja pogodbe</w:t>
      </w:r>
      <w:r w:rsidR="002301ED" w:rsidRPr="00DC7263">
        <w:rPr>
          <w:rFonts w:ascii="Arial" w:hAnsi="Arial" w:cs="Arial"/>
          <w:i/>
          <w:sz w:val="20"/>
          <w:szCs w:val="20"/>
          <w:u w:val="single"/>
        </w:rPr>
        <w:t>.</w:t>
      </w:r>
      <w:r w:rsidRPr="00DC7263">
        <w:rPr>
          <w:rFonts w:ascii="Arial" w:hAnsi="Arial" w:cs="Arial"/>
          <w:i/>
          <w:sz w:val="20"/>
          <w:szCs w:val="20"/>
          <w:u w:val="single"/>
        </w:rPr>
        <w:t xml:space="preserve"> </w:t>
      </w:r>
      <w:r w:rsidR="00AC1DC2">
        <w:rPr>
          <w:rFonts w:ascii="Arial" w:hAnsi="Arial" w:cs="Arial"/>
          <w:i/>
          <w:sz w:val="20"/>
          <w:szCs w:val="20"/>
          <w:u w:val="single"/>
        </w:rPr>
        <w:t>O</w:t>
      </w:r>
      <w:r w:rsidRPr="00DC7263">
        <w:rPr>
          <w:rFonts w:ascii="Arial" w:hAnsi="Arial" w:cs="Arial"/>
          <w:i/>
          <w:sz w:val="20"/>
          <w:szCs w:val="20"/>
          <w:u w:val="single"/>
        </w:rPr>
        <w:t>seb</w:t>
      </w:r>
      <w:r w:rsidR="00AC1DC2">
        <w:rPr>
          <w:rFonts w:ascii="Arial" w:hAnsi="Arial" w:cs="Arial"/>
          <w:i/>
          <w:sz w:val="20"/>
          <w:szCs w:val="20"/>
          <w:u w:val="single"/>
        </w:rPr>
        <w:t>e</w:t>
      </w:r>
      <w:r w:rsidRPr="00DC7263">
        <w:rPr>
          <w:rFonts w:ascii="Arial" w:hAnsi="Arial" w:cs="Arial"/>
          <w:i/>
          <w:sz w:val="20"/>
          <w:szCs w:val="20"/>
          <w:u w:val="single"/>
        </w:rPr>
        <w:t>, ki bodo v projektu sodelovale kot neformalni prevajalci</w:t>
      </w:r>
      <w:r w:rsidR="00021987">
        <w:rPr>
          <w:rFonts w:ascii="Arial" w:hAnsi="Arial" w:cs="Arial"/>
          <w:i/>
          <w:sz w:val="20"/>
          <w:szCs w:val="20"/>
          <w:u w:val="single"/>
        </w:rPr>
        <w:t>,</w:t>
      </w:r>
      <w:r w:rsidR="0029093A" w:rsidRPr="00DC7263">
        <w:rPr>
          <w:rFonts w:ascii="Arial" w:hAnsi="Arial" w:cs="Arial"/>
          <w:i/>
          <w:sz w:val="20"/>
          <w:szCs w:val="20"/>
          <w:u w:val="single"/>
        </w:rPr>
        <w:t xml:space="preserve"> </w:t>
      </w:r>
      <w:r w:rsidRPr="00DC7263">
        <w:rPr>
          <w:rFonts w:ascii="Arial" w:hAnsi="Arial" w:cs="Arial"/>
          <w:i/>
          <w:sz w:val="20"/>
          <w:szCs w:val="20"/>
          <w:u w:val="single"/>
        </w:rPr>
        <w:t xml:space="preserve"> lahko prijavitelj v svoji vlogi predvidi kot osebe, zaposlene pri prijavitelju (</w:t>
      </w:r>
      <w:r w:rsidR="00285AA3" w:rsidRPr="00DC7263">
        <w:rPr>
          <w:rFonts w:ascii="Arial" w:hAnsi="Arial" w:cs="Arial"/>
          <w:i/>
          <w:sz w:val="20"/>
          <w:szCs w:val="20"/>
          <w:u w:val="single"/>
        </w:rPr>
        <w:t xml:space="preserve"> sklenjena pogodba o zaposlitvi)</w:t>
      </w:r>
      <w:r w:rsidRPr="00DC7263">
        <w:rPr>
          <w:rFonts w:ascii="Arial" w:hAnsi="Arial" w:cs="Arial"/>
          <w:i/>
          <w:sz w:val="20"/>
          <w:szCs w:val="20"/>
          <w:u w:val="single"/>
        </w:rPr>
        <w:t xml:space="preserve"> ali kot osebe, ki n</w:t>
      </w:r>
      <w:r w:rsidR="00285AA3" w:rsidRPr="00DC7263">
        <w:rPr>
          <w:rFonts w:ascii="Arial" w:hAnsi="Arial" w:cs="Arial"/>
          <w:i/>
          <w:sz w:val="20"/>
          <w:szCs w:val="20"/>
          <w:u w:val="single"/>
        </w:rPr>
        <w:t>iso</w:t>
      </w:r>
      <w:r w:rsidRPr="00DC7263">
        <w:rPr>
          <w:rFonts w:ascii="Arial" w:hAnsi="Arial" w:cs="Arial"/>
          <w:i/>
          <w:sz w:val="20"/>
          <w:szCs w:val="20"/>
          <w:u w:val="single"/>
        </w:rPr>
        <w:t xml:space="preserve"> zaposlene pri prijavitelju</w:t>
      </w:r>
      <w:r w:rsidR="00285AA3" w:rsidRPr="00DC7263">
        <w:rPr>
          <w:rFonts w:ascii="Arial" w:hAnsi="Arial" w:cs="Arial"/>
          <w:i/>
          <w:sz w:val="20"/>
          <w:szCs w:val="20"/>
          <w:u w:val="single"/>
        </w:rPr>
        <w:t xml:space="preserve"> (</w:t>
      </w:r>
      <w:proofErr w:type="spellStart"/>
      <w:r w:rsidR="00285AA3" w:rsidRPr="00DC7263">
        <w:rPr>
          <w:rFonts w:ascii="Arial" w:hAnsi="Arial" w:cs="Arial"/>
          <w:i/>
          <w:sz w:val="20"/>
          <w:szCs w:val="20"/>
          <w:u w:val="single"/>
        </w:rPr>
        <w:t>podjemna</w:t>
      </w:r>
      <w:proofErr w:type="spellEnd"/>
      <w:r w:rsidR="00285AA3" w:rsidRPr="00DC7263">
        <w:rPr>
          <w:rFonts w:ascii="Arial" w:hAnsi="Arial" w:cs="Arial"/>
          <w:i/>
          <w:sz w:val="20"/>
          <w:szCs w:val="20"/>
          <w:u w:val="single"/>
        </w:rPr>
        <w:t xml:space="preserve"> ali avtorska pogodba)</w:t>
      </w:r>
      <w:r w:rsidRPr="00DC7263">
        <w:rPr>
          <w:rFonts w:ascii="Arial" w:hAnsi="Arial" w:cs="Arial"/>
          <w:i/>
          <w:sz w:val="20"/>
          <w:szCs w:val="20"/>
          <w:u w:val="single"/>
        </w:rPr>
        <w:t xml:space="preserve">. V kolikor neformalni prevajalci ne bodo zaposleni pri prijavitelju so, skladno s točko 1 III. dela predmetne razpisne dokumentacije, upravičeni do </w:t>
      </w:r>
      <w:r w:rsidR="0053641E">
        <w:rPr>
          <w:rFonts w:ascii="Arial" w:hAnsi="Arial" w:cs="Arial"/>
          <w:i/>
          <w:sz w:val="20"/>
          <w:szCs w:val="20"/>
          <w:u w:val="single"/>
        </w:rPr>
        <w:t xml:space="preserve">plačila </w:t>
      </w:r>
      <w:r w:rsidRPr="00DC7263">
        <w:rPr>
          <w:rFonts w:ascii="Arial" w:hAnsi="Arial" w:cs="Arial"/>
          <w:i/>
          <w:sz w:val="20"/>
          <w:szCs w:val="20"/>
          <w:u w:val="single"/>
        </w:rPr>
        <w:t>(ki jo prijavitelj upošteva pri pripravi projektnega proračuna), ne bodo pa upoštevani pri točkovanju po merilih (merilo 3 in 4). Neformalni prevajalci, ki bodo zaposleni pri prijavitelju, pa bodo upoštevani pri točk</w:t>
      </w:r>
      <w:r w:rsidR="00280B80" w:rsidRPr="00DC7263">
        <w:rPr>
          <w:rFonts w:ascii="Arial" w:hAnsi="Arial" w:cs="Arial"/>
          <w:i/>
          <w:sz w:val="20"/>
          <w:szCs w:val="20"/>
          <w:u w:val="single"/>
        </w:rPr>
        <w:t>ovanju po merilih (merilo 3</w:t>
      </w:r>
      <w:r w:rsidRPr="00DC7263">
        <w:rPr>
          <w:rFonts w:ascii="Arial" w:hAnsi="Arial" w:cs="Arial"/>
          <w:i/>
          <w:sz w:val="20"/>
          <w:szCs w:val="20"/>
          <w:u w:val="single"/>
        </w:rPr>
        <w:t xml:space="preserve">), če bodo navedeni v prilogi IV/5 in bo prijavitelj zagotovil sodelovanje teh oseb ves čas trajanja pogodbe. </w:t>
      </w:r>
    </w:p>
    <w:p w14:paraId="7E0329A2" w14:textId="77777777" w:rsidR="009A5DD2" w:rsidRPr="00DC7263" w:rsidRDefault="009A5DD2">
      <w:pPr>
        <w:jc w:val="both"/>
        <w:rPr>
          <w:rFonts w:ascii="Arial" w:hAnsi="Arial" w:cs="Arial"/>
          <w:i/>
          <w:sz w:val="20"/>
          <w:szCs w:val="20"/>
          <w:u w:val="single"/>
        </w:rPr>
      </w:pPr>
      <w:r w:rsidRPr="00DC7263">
        <w:rPr>
          <w:rFonts w:ascii="Arial" w:hAnsi="Arial" w:cs="Arial"/>
          <w:i/>
          <w:sz w:val="20"/>
          <w:szCs w:val="20"/>
          <w:u w:val="single"/>
        </w:rPr>
        <w:t>Izbrani prijavitelj – izvajalec lahko med izvajanjem projekta, skladno s četrtim odstavkom 10. člena vzorca pogodbe, zgoraj navedene osebe, ki jih bo v svoji vlogi navedel v prilogi IV/5, tudi zamenja.</w:t>
      </w:r>
    </w:p>
    <w:p w14:paraId="5A612E00" w14:textId="77777777" w:rsidR="009A5DD2" w:rsidRPr="00DC7263" w:rsidRDefault="009A5DD2">
      <w:pPr>
        <w:jc w:val="both"/>
        <w:rPr>
          <w:rFonts w:ascii="Arial" w:hAnsi="Arial" w:cs="Arial"/>
          <w:b/>
          <w:sz w:val="20"/>
          <w:szCs w:val="20"/>
        </w:rPr>
      </w:pPr>
    </w:p>
    <w:p w14:paraId="5D2EA378" w14:textId="5DAC9845" w:rsidR="002301ED" w:rsidRPr="00DC7263" w:rsidRDefault="00383566">
      <w:pPr>
        <w:jc w:val="both"/>
        <w:rPr>
          <w:rFonts w:ascii="Arial" w:hAnsi="Arial" w:cs="Arial"/>
          <w:b/>
          <w:sz w:val="20"/>
          <w:szCs w:val="20"/>
        </w:rPr>
      </w:pPr>
      <w:r w:rsidRPr="00DC7263">
        <w:rPr>
          <w:rFonts w:ascii="Arial" w:hAnsi="Arial" w:cs="Arial"/>
          <w:b/>
          <w:sz w:val="20"/>
          <w:szCs w:val="20"/>
        </w:rPr>
        <w:t>Za osebo z begunsko izkušnjo se šteje oseba, ki je pridobila mednarodno zaščito</w:t>
      </w:r>
      <w:r w:rsidR="0053641E">
        <w:rPr>
          <w:rFonts w:ascii="Arial" w:hAnsi="Arial" w:cs="Arial"/>
          <w:b/>
          <w:sz w:val="20"/>
          <w:szCs w:val="20"/>
        </w:rPr>
        <w:t>.</w:t>
      </w:r>
      <w:r w:rsidRPr="00DC7263">
        <w:rPr>
          <w:rFonts w:ascii="Arial" w:hAnsi="Arial" w:cs="Arial"/>
          <w:b/>
          <w:sz w:val="20"/>
          <w:szCs w:val="20"/>
        </w:rPr>
        <w:t xml:space="preserve"> </w:t>
      </w:r>
    </w:p>
    <w:p w14:paraId="61421AE4" w14:textId="77777777" w:rsidR="002301ED" w:rsidRPr="00DC7263" w:rsidRDefault="002301ED">
      <w:pPr>
        <w:jc w:val="both"/>
        <w:rPr>
          <w:rFonts w:ascii="Arial" w:hAnsi="Arial" w:cs="Arial"/>
          <w:b/>
          <w:sz w:val="20"/>
          <w:szCs w:val="20"/>
        </w:rPr>
      </w:pPr>
    </w:p>
    <w:p w14:paraId="400E9709" w14:textId="77777777" w:rsidR="002301ED" w:rsidRPr="00DC7263" w:rsidRDefault="002301ED">
      <w:pPr>
        <w:jc w:val="both"/>
        <w:rPr>
          <w:rFonts w:ascii="Arial" w:hAnsi="Arial" w:cs="Arial"/>
          <w:b/>
          <w:sz w:val="20"/>
          <w:szCs w:val="20"/>
        </w:rPr>
      </w:pPr>
    </w:p>
    <w:p w14:paraId="0AC517ED" w14:textId="77777777" w:rsidR="002301ED" w:rsidRPr="00DC7263" w:rsidRDefault="002301ED">
      <w:pPr>
        <w:jc w:val="both"/>
        <w:rPr>
          <w:rFonts w:ascii="Arial" w:hAnsi="Arial" w:cs="Arial"/>
          <w:b/>
          <w:sz w:val="20"/>
          <w:szCs w:val="20"/>
        </w:rPr>
      </w:pPr>
    </w:p>
    <w:p w14:paraId="4633A8E7" w14:textId="136E0855" w:rsidR="002301ED" w:rsidRDefault="002301ED">
      <w:pPr>
        <w:jc w:val="both"/>
        <w:rPr>
          <w:rFonts w:ascii="Arial" w:hAnsi="Arial" w:cs="Arial"/>
          <w:b/>
          <w:sz w:val="20"/>
          <w:szCs w:val="20"/>
        </w:rPr>
      </w:pPr>
    </w:p>
    <w:p w14:paraId="7F42514F" w14:textId="77777777" w:rsidR="00FF4249" w:rsidRPr="00DC7263" w:rsidRDefault="00FF4249">
      <w:pPr>
        <w:jc w:val="both"/>
        <w:rPr>
          <w:rFonts w:ascii="Arial" w:hAnsi="Arial" w:cs="Arial"/>
          <w:b/>
          <w:sz w:val="20"/>
          <w:szCs w:val="20"/>
        </w:rPr>
      </w:pPr>
    </w:p>
    <w:p w14:paraId="46E37C89" w14:textId="77777777" w:rsidR="002301ED" w:rsidRPr="00DC7263" w:rsidRDefault="002301ED">
      <w:pPr>
        <w:jc w:val="both"/>
        <w:rPr>
          <w:rFonts w:ascii="Arial" w:hAnsi="Arial" w:cs="Arial"/>
          <w:b/>
          <w:sz w:val="20"/>
          <w:szCs w:val="20"/>
        </w:rPr>
      </w:pPr>
    </w:p>
    <w:p w14:paraId="202D6CB6" w14:textId="77777777" w:rsidR="009A5DD2" w:rsidRPr="00DC7263" w:rsidRDefault="009A5DD2" w:rsidP="00A12F97">
      <w:pPr>
        <w:ind w:left="357" w:hanging="357"/>
        <w:jc w:val="both"/>
        <w:rPr>
          <w:rFonts w:ascii="Arial" w:hAnsi="Arial" w:cs="Arial"/>
          <w:b/>
          <w:sz w:val="20"/>
          <w:szCs w:val="20"/>
        </w:rPr>
      </w:pPr>
      <w:r w:rsidRPr="00DC7263">
        <w:rPr>
          <w:rFonts w:ascii="Arial" w:hAnsi="Arial" w:cs="Arial"/>
          <w:b/>
          <w:sz w:val="20"/>
          <w:szCs w:val="20"/>
        </w:rPr>
        <w:t>8.5 Skupna vloga:</w:t>
      </w:r>
    </w:p>
    <w:p w14:paraId="09B04CE6" w14:textId="77777777" w:rsidR="009A5DD2" w:rsidRPr="00DC7263" w:rsidRDefault="009A5DD2" w:rsidP="00A12F97">
      <w:pPr>
        <w:ind w:left="357" w:hanging="357"/>
        <w:jc w:val="both"/>
        <w:rPr>
          <w:rFonts w:ascii="Arial" w:hAnsi="Arial" w:cs="Arial"/>
          <w:b/>
          <w:sz w:val="20"/>
          <w:szCs w:val="20"/>
        </w:rPr>
      </w:pPr>
    </w:p>
    <w:p w14:paraId="4B82D1AB" w14:textId="77777777" w:rsidR="009A5DD2" w:rsidRPr="00DC7263" w:rsidRDefault="009A5DD2" w:rsidP="00A12F97">
      <w:pPr>
        <w:jc w:val="both"/>
        <w:rPr>
          <w:rFonts w:ascii="Arial" w:hAnsi="Arial" w:cs="Arial"/>
          <w:sz w:val="20"/>
          <w:szCs w:val="20"/>
        </w:rPr>
      </w:pPr>
      <w:r w:rsidRPr="00DC7263">
        <w:rPr>
          <w:rFonts w:ascii="Arial" w:hAnsi="Arial" w:cs="Arial"/>
          <w:sz w:val="20"/>
          <w:szCs w:val="20"/>
        </w:rPr>
        <w:t>V primeru, da skupina prijaviteljev predloži skupno vlogo, mora ta skupina prijaviteljev v vlogi predložiti:</w:t>
      </w:r>
    </w:p>
    <w:p w14:paraId="74B27D36" w14:textId="77777777" w:rsidR="009A5DD2" w:rsidRPr="00DC7263" w:rsidRDefault="009A5DD2" w:rsidP="00A12F97">
      <w:pPr>
        <w:jc w:val="both"/>
        <w:rPr>
          <w:rFonts w:ascii="Arial" w:hAnsi="Arial" w:cs="Arial"/>
          <w:sz w:val="20"/>
          <w:szCs w:val="20"/>
        </w:rPr>
      </w:pPr>
    </w:p>
    <w:p w14:paraId="7E7A76A0" w14:textId="77777777" w:rsidR="009A5DD2" w:rsidRPr="00DC7263" w:rsidRDefault="009A5DD2" w:rsidP="00D86092">
      <w:pPr>
        <w:overflowPunct w:val="0"/>
        <w:autoSpaceDE w:val="0"/>
        <w:autoSpaceDN w:val="0"/>
        <w:adjustRightInd w:val="0"/>
        <w:ind w:left="357"/>
        <w:jc w:val="both"/>
        <w:textAlignment w:val="baseline"/>
        <w:rPr>
          <w:rFonts w:ascii="Arial" w:hAnsi="Arial" w:cs="Arial"/>
          <w:sz w:val="20"/>
          <w:szCs w:val="20"/>
        </w:rPr>
      </w:pPr>
    </w:p>
    <w:p w14:paraId="3B25DBA0" w14:textId="77777777" w:rsidR="00186F5D" w:rsidRPr="00DC7263" w:rsidRDefault="00186F5D" w:rsidP="00186F5D">
      <w:pPr>
        <w:numPr>
          <w:ilvl w:val="0"/>
          <w:numId w:val="8"/>
        </w:numPr>
        <w:overflowPunct w:val="0"/>
        <w:autoSpaceDE w:val="0"/>
        <w:autoSpaceDN w:val="0"/>
        <w:adjustRightInd w:val="0"/>
        <w:ind w:left="357" w:hanging="357"/>
        <w:jc w:val="both"/>
        <w:textAlignment w:val="baseline"/>
        <w:rPr>
          <w:rFonts w:ascii="Arial" w:hAnsi="Arial" w:cs="Arial"/>
          <w:sz w:val="20"/>
          <w:szCs w:val="20"/>
        </w:rPr>
      </w:pPr>
      <w:r w:rsidRPr="00DC7263">
        <w:rPr>
          <w:rFonts w:ascii="Arial" w:hAnsi="Arial" w:cs="Arial"/>
          <w:b/>
          <w:sz w:val="20"/>
          <w:szCs w:val="20"/>
        </w:rPr>
        <w:t>Pravni akt</w:t>
      </w:r>
      <w:r w:rsidRPr="00DC7263">
        <w:rPr>
          <w:rFonts w:ascii="Arial" w:hAnsi="Arial" w:cs="Arial"/>
          <w:sz w:val="20"/>
          <w:szCs w:val="20"/>
        </w:rPr>
        <w:t xml:space="preserve"> o skupni izvedbi projekta (npr. pogodba o sodelovanju).</w:t>
      </w:r>
    </w:p>
    <w:p w14:paraId="36675A93" w14:textId="77777777" w:rsidR="009A5DD2" w:rsidRPr="00DC7263" w:rsidRDefault="009A5DD2" w:rsidP="00A12F97">
      <w:pPr>
        <w:ind w:left="357"/>
        <w:jc w:val="both"/>
        <w:rPr>
          <w:rFonts w:ascii="Arial" w:hAnsi="Arial" w:cs="Arial"/>
          <w:sz w:val="20"/>
          <w:szCs w:val="20"/>
        </w:rPr>
      </w:pPr>
      <w:r w:rsidRPr="00DC7263">
        <w:rPr>
          <w:rFonts w:ascii="Arial" w:hAnsi="Arial" w:cs="Arial"/>
          <w:sz w:val="20"/>
          <w:szCs w:val="20"/>
        </w:rPr>
        <w:t xml:space="preserve">Pravni akt o skupni izvedbi projekta mora natančno opredeliti odgovornost posameznih prijaviteljev za izvedbo projekta in </w:t>
      </w:r>
      <w:r w:rsidRPr="00DC7263">
        <w:rPr>
          <w:rFonts w:ascii="Arial" w:hAnsi="Arial" w:cs="Arial"/>
          <w:noProof/>
          <w:sz w:val="20"/>
          <w:szCs w:val="20"/>
        </w:rPr>
        <w:t>poslovodečega prijavitelja</w:t>
      </w:r>
      <w:r w:rsidRPr="00DC7263">
        <w:rPr>
          <w:rFonts w:ascii="Arial" w:hAnsi="Arial" w:cs="Arial"/>
          <w:sz w:val="20"/>
          <w:szCs w:val="20"/>
        </w:rPr>
        <w:t>. Ne glede na to, pa prijavitelji odgovarjajo naročniku neomejeno solidarno. Pravne osebe naj navedejo imena oseb, ki bodo odgovorne za izvedbo projekta po predmetnem javnem razpisu.</w:t>
      </w:r>
    </w:p>
    <w:p w14:paraId="360A7DE3" w14:textId="77777777" w:rsidR="009A5DD2" w:rsidRPr="00DC7263" w:rsidRDefault="009A5DD2" w:rsidP="00A12F97">
      <w:pPr>
        <w:ind w:left="357"/>
        <w:jc w:val="both"/>
        <w:rPr>
          <w:rFonts w:ascii="Arial" w:hAnsi="Arial" w:cs="Arial"/>
          <w:sz w:val="20"/>
          <w:szCs w:val="20"/>
        </w:rPr>
      </w:pPr>
    </w:p>
    <w:p w14:paraId="4B8C480E" w14:textId="77777777" w:rsidR="009A5DD2" w:rsidRPr="00DC7263" w:rsidRDefault="009A5DD2" w:rsidP="00855A58">
      <w:pPr>
        <w:numPr>
          <w:ilvl w:val="0"/>
          <w:numId w:val="7"/>
        </w:num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 xml:space="preserve">Zahtevana </w:t>
      </w:r>
      <w:r w:rsidRPr="00DC7263">
        <w:rPr>
          <w:rFonts w:ascii="Arial" w:hAnsi="Arial" w:cs="Arial"/>
          <w:b/>
          <w:sz w:val="20"/>
          <w:szCs w:val="20"/>
        </w:rPr>
        <w:t xml:space="preserve">dokazila </w:t>
      </w:r>
      <w:r w:rsidRPr="00DC7263">
        <w:rPr>
          <w:rFonts w:ascii="Arial" w:hAnsi="Arial" w:cs="Arial"/>
          <w:sz w:val="20"/>
          <w:szCs w:val="20"/>
        </w:rPr>
        <w:t>v skladu s točko 8. Obvezna vsebina vloge. Dokazila, ki se nanašajo neposredno na posameznega prijavitelja skupne vloge, morajo biti v vlogi predložena za vsakega prijavitelja posebej, in sicer: S</w:t>
      </w:r>
      <w:r w:rsidRPr="00DC7263">
        <w:rPr>
          <w:rFonts w:ascii="Arial" w:hAnsi="Arial" w:cs="Arial"/>
          <w:bCs/>
          <w:sz w:val="20"/>
          <w:szCs w:val="20"/>
        </w:rPr>
        <w:t>plošna izjava prijavitelja projekta</w:t>
      </w:r>
      <w:r w:rsidRPr="00DC7263">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projekta – DDV (priloga IV/4) ter dokazila iz točke 8.3. Za ostala zahtevana dokazila iz točke 8 ni potrebno, da so v vlogi predložena za vsakega prijavitelja posebej, biti pa morajo parafirana s strani vseh prijaviteljev skupne vloge.</w:t>
      </w:r>
    </w:p>
    <w:p w14:paraId="5FB50BB7" w14:textId="77777777" w:rsidR="009A5DD2" w:rsidRPr="00DC7263" w:rsidRDefault="009A5DD2">
      <w:pPr>
        <w:jc w:val="both"/>
        <w:rPr>
          <w:rFonts w:ascii="Arial" w:hAnsi="Arial" w:cs="Arial"/>
          <w:b/>
          <w:sz w:val="20"/>
          <w:szCs w:val="20"/>
        </w:rPr>
      </w:pPr>
    </w:p>
    <w:p w14:paraId="3F8F4206" w14:textId="77777777" w:rsidR="009A5DD2" w:rsidRPr="00DC7263" w:rsidRDefault="009A5DD2">
      <w:pPr>
        <w:jc w:val="both"/>
        <w:rPr>
          <w:rFonts w:ascii="Arial" w:hAnsi="Arial" w:cs="Arial"/>
          <w:b/>
          <w:sz w:val="20"/>
          <w:szCs w:val="20"/>
        </w:rPr>
      </w:pPr>
      <w:r w:rsidRPr="00DC7263">
        <w:rPr>
          <w:rFonts w:ascii="Arial" w:hAnsi="Arial" w:cs="Arial"/>
          <w:b/>
          <w:sz w:val="20"/>
          <w:szCs w:val="20"/>
        </w:rPr>
        <w:t>9. FORMALNO NEPOPOLNA VLOGA IN DOPOLNITEV VLOGE</w:t>
      </w:r>
    </w:p>
    <w:p w14:paraId="75E4B226" w14:textId="77777777" w:rsidR="009A5DD2" w:rsidRPr="00DC7263" w:rsidRDefault="009A5DD2">
      <w:pPr>
        <w:jc w:val="both"/>
        <w:rPr>
          <w:rFonts w:ascii="Arial" w:hAnsi="Arial" w:cs="Arial"/>
          <w:sz w:val="20"/>
          <w:szCs w:val="20"/>
        </w:rPr>
      </w:pPr>
    </w:p>
    <w:p w14:paraId="61935111" w14:textId="77777777" w:rsidR="009A5DD2" w:rsidRPr="00DC7263" w:rsidRDefault="009A5DD2">
      <w:pPr>
        <w:jc w:val="both"/>
        <w:rPr>
          <w:rFonts w:ascii="Arial" w:hAnsi="Arial" w:cs="Arial"/>
          <w:b/>
          <w:sz w:val="20"/>
          <w:szCs w:val="20"/>
        </w:rPr>
      </w:pPr>
      <w:r w:rsidRPr="00DC7263">
        <w:rPr>
          <w:rFonts w:ascii="Arial" w:hAnsi="Arial" w:cs="Arial"/>
          <w:sz w:val="20"/>
          <w:szCs w:val="20"/>
        </w:rPr>
        <w:t xml:space="preserve">Na odpiranju vlog strokovna komisija ugotavlja popolnost vlog. V primeru, da prijavitelj v vlogi ne bo predložil vseh zgoraj navedenih dokazil in izpolnjenih obrazcev iz razpisne dokumentacije oziroma bodo le-ti nepravilno izpolnjeni, zaradi česar bo njegova vloga formalno nepopolna, ga bo komisija pozvala k dopolnitvi vloge. </w:t>
      </w:r>
      <w:r w:rsidRPr="00DC7263">
        <w:rPr>
          <w:rFonts w:ascii="Arial" w:hAnsi="Arial" w:cs="Arial"/>
          <w:b/>
          <w:sz w:val="20"/>
          <w:szCs w:val="20"/>
          <w:u w:val="single"/>
        </w:rPr>
        <w:t xml:space="preserve">Vloga, katere prijavitelj ne bo dopolnil v skladu s pozivom za dopolnitev vloge, bo zavržena. </w:t>
      </w:r>
    </w:p>
    <w:p w14:paraId="6B99DD5A" w14:textId="77777777" w:rsidR="009A5DD2" w:rsidRPr="00DC7263" w:rsidRDefault="009A5DD2">
      <w:pPr>
        <w:jc w:val="both"/>
        <w:rPr>
          <w:rFonts w:ascii="Arial" w:hAnsi="Arial" w:cs="Arial"/>
          <w:sz w:val="20"/>
          <w:szCs w:val="20"/>
        </w:rPr>
      </w:pPr>
    </w:p>
    <w:p w14:paraId="08CDC048" w14:textId="77777777" w:rsidR="009A5DD2" w:rsidRPr="00DC7263" w:rsidRDefault="009A5DD2">
      <w:pPr>
        <w:jc w:val="both"/>
        <w:rPr>
          <w:rFonts w:ascii="Arial" w:hAnsi="Arial" w:cs="Arial"/>
          <w:b/>
          <w:sz w:val="20"/>
          <w:szCs w:val="20"/>
        </w:rPr>
      </w:pPr>
      <w:r w:rsidRPr="00DC7263">
        <w:rPr>
          <w:rFonts w:ascii="Arial" w:hAnsi="Arial" w:cs="Arial"/>
          <w:b/>
          <w:sz w:val="20"/>
          <w:szCs w:val="20"/>
        </w:rPr>
        <w:t>10. POPRAVEK OZ. DOPOLNITEV FINANČNE KONSTRUKCIJE</w:t>
      </w:r>
    </w:p>
    <w:p w14:paraId="585643ED" w14:textId="77777777" w:rsidR="009A5DD2" w:rsidRPr="00DC7263" w:rsidRDefault="009A5DD2">
      <w:pPr>
        <w:jc w:val="both"/>
        <w:rPr>
          <w:rFonts w:ascii="Arial" w:hAnsi="Arial" w:cs="Arial"/>
          <w:color w:val="FF0000"/>
          <w:sz w:val="20"/>
          <w:szCs w:val="20"/>
        </w:rPr>
      </w:pPr>
    </w:p>
    <w:p w14:paraId="0078B6AA" w14:textId="77777777" w:rsidR="009A5DD2" w:rsidRPr="00DC7263" w:rsidRDefault="009A5DD2" w:rsidP="00A02F54">
      <w:pPr>
        <w:autoSpaceDE w:val="0"/>
        <w:autoSpaceDN w:val="0"/>
        <w:adjustRightInd w:val="0"/>
        <w:rPr>
          <w:rFonts w:ascii="Arial" w:hAnsi="Arial" w:cs="Arial"/>
          <w:bCs/>
          <w:sz w:val="20"/>
          <w:szCs w:val="20"/>
          <w:lang w:eastAsia="en-US"/>
        </w:rPr>
      </w:pPr>
      <w:r w:rsidRPr="00DC7263">
        <w:rPr>
          <w:rFonts w:ascii="Arial" w:hAnsi="Arial" w:cs="Arial"/>
          <w:bCs/>
          <w:sz w:val="20"/>
          <w:szCs w:val="20"/>
          <w:lang w:eastAsia="en-US"/>
        </w:rPr>
        <w:t>Finančna konstrukcija projekta je navedena v:</w:t>
      </w:r>
    </w:p>
    <w:p w14:paraId="320449E3" w14:textId="7C211D0C" w:rsidR="009A5DD2" w:rsidRPr="00DC7263"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prilogi IV/6 – Prijava projekta (v delu</w:t>
      </w:r>
      <w:r w:rsidR="00723E4E">
        <w:rPr>
          <w:rFonts w:ascii="Arial" w:hAnsi="Arial" w:cs="Arial"/>
          <w:bCs/>
          <w:sz w:val="20"/>
        </w:rPr>
        <w:t>,</w:t>
      </w:r>
      <w:r w:rsidRPr="00DC7263">
        <w:rPr>
          <w:rFonts w:ascii="Arial" w:hAnsi="Arial" w:cs="Arial"/>
          <w:bCs/>
          <w:sz w:val="20"/>
        </w:rPr>
        <w:t xml:space="preserve"> ki se nanaša na projektni proračun) in </w:t>
      </w:r>
    </w:p>
    <w:p w14:paraId="699350CC" w14:textId="77777777" w:rsidR="009A5DD2" w:rsidRPr="00DC7263"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 xml:space="preserve">prilogi IV/7 – Načrtovani projektni proračun – po vrsticah proračuna. </w:t>
      </w:r>
    </w:p>
    <w:p w14:paraId="538F8474" w14:textId="77777777" w:rsidR="009A5DD2" w:rsidRPr="00DC7263" w:rsidRDefault="009A5DD2" w:rsidP="00731DE4">
      <w:pPr>
        <w:tabs>
          <w:tab w:val="num" w:pos="1080"/>
        </w:tabs>
        <w:jc w:val="both"/>
        <w:rPr>
          <w:rFonts w:ascii="Arial" w:hAnsi="Arial" w:cs="Arial"/>
          <w:color w:val="FF0000"/>
          <w:sz w:val="20"/>
          <w:szCs w:val="20"/>
          <w:lang w:eastAsia="en-US"/>
        </w:rPr>
      </w:pPr>
    </w:p>
    <w:p w14:paraId="43D92C4F" w14:textId="77777777" w:rsidR="009A5DD2" w:rsidRPr="00DC7263" w:rsidRDefault="009A5DD2" w:rsidP="00731DE4">
      <w:pPr>
        <w:tabs>
          <w:tab w:val="num" w:pos="1080"/>
        </w:tabs>
        <w:jc w:val="both"/>
        <w:rPr>
          <w:rFonts w:ascii="Arial" w:hAnsi="Arial" w:cs="Arial"/>
          <w:sz w:val="20"/>
          <w:szCs w:val="20"/>
          <w:lang w:eastAsia="en-US"/>
        </w:rPr>
      </w:pPr>
      <w:r w:rsidRPr="00DC7263">
        <w:rPr>
          <w:rFonts w:ascii="Arial" w:hAnsi="Arial" w:cs="Arial"/>
          <w:sz w:val="20"/>
          <w:szCs w:val="20"/>
          <w:lang w:eastAsia="en-US"/>
        </w:rPr>
        <w:t xml:space="preserve">V primeru, da bo prijavitelj v finančni konstrukciji izvajanja projekta navedel stroške, ki jih naročnik ne financira, oziroma bo stroškovna upravičenost navedene višine stroškov dvomljiva in/ali če bo finančna konstrukcija izvajanja projekta nepopolna ali nepravilna, ter v primeru, da bodo v finančni konstrukciji ugotovljene računske napake, bo prijavitelj pozvan k popravku oz. dopolnitvi finančne konstrukcije izvajanja projekta. </w:t>
      </w:r>
    </w:p>
    <w:p w14:paraId="7D85A830" w14:textId="77777777" w:rsidR="009A5DD2" w:rsidRPr="00DC7263" w:rsidRDefault="009A5DD2">
      <w:pPr>
        <w:tabs>
          <w:tab w:val="num" w:pos="1080"/>
        </w:tabs>
        <w:jc w:val="both"/>
        <w:rPr>
          <w:rFonts w:ascii="Arial" w:hAnsi="Arial" w:cs="Arial"/>
          <w:sz w:val="20"/>
          <w:szCs w:val="20"/>
          <w:lang w:eastAsia="en-US"/>
        </w:rPr>
      </w:pPr>
    </w:p>
    <w:p w14:paraId="0B92434F" w14:textId="77777777" w:rsidR="009A5DD2" w:rsidRPr="00DC7263" w:rsidRDefault="009A5DD2">
      <w:pPr>
        <w:tabs>
          <w:tab w:val="num" w:pos="1080"/>
        </w:tabs>
        <w:jc w:val="both"/>
        <w:rPr>
          <w:rFonts w:ascii="Arial" w:hAnsi="Arial" w:cs="Arial"/>
          <w:sz w:val="20"/>
          <w:szCs w:val="20"/>
          <w:lang w:eastAsia="en-US"/>
        </w:rPr>
      </w:pPr>
      <w:r w:rsidRPr="00DC7263">
        <w:rPr>
          <w:rFonts w:ascii="Arial" w:hAnsi="Arial" w:cs="Arial"/>
          <w:sz w:val="20"/>
          <w:szCs w:val="20"/>
          <w:lang w:eastAsia="en-US"/>
        </w:rPr>
        <w:t xml:space="preserve">V primeru, da prijavitelj na poziv naročnika pomanjkljivosti oziroma </w:t>
      </w:r>
      <w:r w:rsidRPr="00DC7263">
        <w:rPr>
          <w:rFonts w:ascii="Arial" w:hAnsi="Arial" w:cs="Arial"/>
          <w:sz w:val="20"/>
          <w:szCs w:val="20"/>
          <w:u w:val="single"/>
          <w:lang w:eastAsia="en-US"/>
        </w:rPr>
        <w:t>nepravilnosti v finančni konstrukciji izvajanja projekta ter ugotovljene računske napake</w:t>
      </w:r>
      <w:r w:rsidRPr="00DC7263">
        <w:rPr>
          <w:rFonts w:ascii="Arial" w:hAnsi="Arial" w:cs="Arial"/>
          <w:sz w:val="20"/>
          <w:szCs w:val="20"/>
          <w:lang w:eastAsia="en-US"/>
        </w:rPr>
        <w:t xml:space="preserve"> v postavljenem roku ne bo odpravil, se njegova </w:t>
      </w:r>
      <w:r w:rsidRPr="00DC7263">
        <w:rPr>
          <w:rFonts w:ascii="Arial" w:hAnsi="Arial" w:cs="Arial"/>
          <w:sz w:val="20"/>
          <w:szCs w:val="20"/>
          <w:u w:val="single"/>
          <w:lang w:eastAsia="en-US"/>
        </w:rPr>
        <w:t>vloga zavrže</w:t>
      </w:r>
      <w:r w:rsidRPr="00DC7263">
        <w:rPr>
          <w:rFonts w:ascii="Arial" w:hAnsi="Arial" w:cs="Arial"/>
          <w:sz w:val="20"/>
          <w:szCs w:val="20"/>
          <w:lang w:eastAsia="en-US"/>
        </w:rPr>
        <w:t>.</w:t>
      </w:r>
    </w:p>
    <w:p w14:paraId="052CE992" w14:textId="77777777" w:rsidR="009A5DD2" w:rsidRPr="00DC7263" w:rsidRDefault="009A5DD2">
      <w:pPr>
        <w:jc w:val="both"/>
        <w:rPr>
          <w:rFonts w:ascii="Arial" w:hAnsi="Arial" w:cs="Arial"/>
          <w:b/>
          <w:sz w:val="20"/>
          <w:szCs w:val="20"/>
        </w:rPr>
      </w:pPr>
    </w:p>
    <w:p w14:paraId="27093E89" w14:textId="77777777" w:rsidR="009A5DD2" w:rsidRPr="00DC7263" w:rsidRDefault="009A5DD2">
      <w:pPr>
        <w:jc w:val="both"/>
        <w:rPr>
          <w:rFonts w:ascii="Arial" w:hAnsi="Arial" w:cs="Arial"/>
          <w:b/>
          <w:sz w:val="20"/>
          <w:szCs w:val="20"/>
        </w:rPr>
      </w:pPr>
      <w:r w:rsidRPr="00DC7263">
        <w:rPr>
          <w:rFonts w:ascii="Arial" w:hAnsi="Arial" w:cs="Arial"/>
          <w:b/>
          <w:sz w:val="20"/>
          <w:szCs w:val="20"/>
        </w:rPr>
        <w:t>11. IZLOČITEV VLOGE</w:t>
      </w:r>
    </w:p>
    <w:p w14:paraId="28B0E5F6" w14:textId="77777777" w:rsidR="009A5DD2" w:rsidRPr="00DC7263" w:rsidRDefault="009A5DD2">
      <w:pPr>
        <w:jc w:val="both"/>
        <w:rPr>
          <w:rFonts w:ascii="Arial" w:hAnsi="Arial" w:cs="Arial"/>
          <w:b/>
          <w:sz w:val="20"/>
          <w:szCs w:val="20"/>
        </w:rPr>
      </w:pPr>
    </w:p>
    <w:p w14:paraId="2572E031"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Vloga prijavitelja projekta bo izločena iz nadaljnjega postopka izbire v naslednjih primerih:</w:t>
      </w:r>
    </w:p>
    <w:p w14:paraId="430F78C4" w14:textId="77777777" w:rsidR="009A5DD2" w:rsidRPr="00DC7263" w:rsidRDefault="009A5DD2" w:rsidP="00761BC8">
      <w:pPr>
        <w:rPr>
          <w:rFonts w:ascii="Arial" w:hAnsi="Arial" w:cs="Arial"/>
          <w:sz w:val="20"/>
          <w:szCs w:val="20"/>
        </w:rPr>
      </w:pPr>
    </w:p>
    <w:p w14:paraId="4398BD30"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 xml:space="preserve">v kolikor prijavitelj ni registriran pri pristojnem sodišču ali drugem organu </w:t>
      </w:r>
    </w:p>
    <w:p w14:paraId="559EA6F0" w14:textId="77777777" w:rsidR="009A5DD2" w:rsidRPr="00DC7263" w:rsidRDefault="009A5DD2" w:rsidP="001D62F8">
      <w:pPr>
        <w:tabs>
          <w:tab w:val="left" w:pos="0"/>
        </w:tabs>
        <w:ind w:left="360"/>
        <w:jc w:val="both"/>
        <w:rPr>
          <w:rFonts w:ascii="Arial" w:hAnsi="Arial" w:cs="Arial"/>
          <w:bCs/>
          <w:sz w:val="20"/>
          <w:szCs w:val="20"/>
        </w:rPr>
      </w:pPr>
      <w:r w:rsidRPr="00DC7263">
        <w:rPr>
          <w:rFonts w:ascii="Arial" w:hAnsi="Arial" w:cs="Arial"/>
          <w:bCs/>
          <w:sz w:val="20"/>
          <w:szCs w:val="20"/>
        </w:rPr>
        <w:t xml:space="preserve">ali </w:t>
      </w:r>
    </w:p>
    <w:p w14:paraId="4277307C" w14:textId="77777777" w:rsidR="009A5DD2" w:rsidRPr="00DC7263" w:rsidRDefault="009A5DD2" w:rsidP="001D62F8">
      <w:pPr>
        <w:ind w:left="360"/>
        <w:jc w:val="both"/>
        <w:rPr>
          <w:rFonts w:ascii="Arial" w:hAnsi="Arial" w:cs="Arial"/>
          <w:sz w:val="20"/>
          <w:szCs w:val="20"/>
        </w:rPr>
      </w:pPr>
      <w:r w:rsidRPr="00DC7263">
        <w:rPr>
          <w:rFonts w:ascii="Arial" w:hAnsi="Arial" w:cs="Arial"/>
          <w:bCs/>
          <w:sz w:val="20"/>
          <w:szCs w:val="20"/>
        </w:rPr>
        <w:t>v kolikor prijavitelj nima statusa mednarodne organizacije in si ne prizadeva uresničiti iste cilje kot so zapisani v Nacionalnem programu Republike Slovenije za črpanje iz Sklada za azil, migracije in integracijo</w:t>
      </w:r>
      <w:r w:rsidRPr="00DC7263">
        <w:rPr>
          <w:rFonts w:ascii="Arial" w:hAnsi="Arial" w:cs="Arial"/>
          <w:sz w:val="20"/>
          <w:szCs w:val="20"/>
        </w:rPr>
        <w:t>;</w:t>
      </w:r>
    </w:p>
    <w:p w14:paraId="718BE314"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 xml:space="preserve">v kolikor je prijavitelj imel v zadnjih šestih mesecih </w:t>
      </w:r>
      <w:r w:rsidRPr="00DC7263">
        <w:rPr>
          <w:rFonts w:ascii="Arial" w:hAnsi="Arial" w:cs="Arial"/>
          <w:sz w:val="20"/>
          <w:szCs w:val="20"/>
          <w:lang w:eastAsia="en-US"/>
        </w:rPr>
        <w:t xml:space="preserve">od datuma izdaje potrdila s strani poslovne banke </w:t>
      </w:r>
      <w:r w:rsidRPr="00DC7263">
        <w:rPr>
          <w:rFonts w:ascii="Arial" w:hAnsi="Arial" w:cs="Arial"/>
          <w:bCs/>
          <w:sz w:val="20"/>
          <w:szCs w:val="20"/>
        </w:rPr>
        <w:t>blokiran en ali več transakcijskih računov</w:t>
      </w:r>
      <w:r w:rsidRPr="00DC7263">
        <w:rPr>
          <w:rFonts w:ascii="Arial" w:hAnsi="Arial" w:cs="Arial"/>
          <w:sz w:val="20"/>
          <w:szCs w:val="20"/>
        </w:rPr>
        <w:t>;</w:t>
      </w:r>
    </w:p>
    <w:p w14:paraId="1E9374E6"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je bil prijavitelj ali njegov zakoniti zastopnik, pravnomočno obsojen zaradi naslednjih kaznivih dejanj, ki so opredeljena v Kazenskem zakoniku (Ur. l. RS, št. 50/12) KZ-1-UPB2: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14:paraId="19F84E22"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lastRenderedPageBreak/>
        <w:t>v kolikor se ugotovi, da projekt nima realnih in jasno postavljenih ciljev, da ti cilji niso v skladu s predmetom razpisa in ne izhajajo iz potreb uporabnikov in naročnika;</w:t>
      </w:r>
    </w:p>
    <w:p w14:paraId="65DA3921"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so interesi prijavitelja v nasprotju z interesi in cilji projekta;</w:t>
      </w:r>
    </w:p>
    <w:p w14:paraId="7FCE8B77" w14:textId="77777777" w:rsidR="009A5DD2" w:rsidRPr="00DC7263" w:rsidRDefault="009A5DD2" w:rsidP="00855A58">
      <w:pPr>
        <w:pStyle w:val="Telobesedila"/>
        <w:numPr>
          <w:ilvl w:val="0"/>
          <w:numId w:val="20"/>
        </w:numPr>
        <w:rPr>
          <w:rFonts w:ascii="Arial" w:hAnsi="Arial" w:cs="Arial"/>
          <w:bCs/>
          <w:sz w:val="20"/>
          <w:u w:val="single"/>
        </w:rPr>
      </w:pPr>
      <w:r w:rsidRPr="00DC7263">
        <w:rPr>
          <w:rFonts w:ascii="Arial" w:hAnsi="Arial" w:cs="Arial"/>
          <w:sz w:val="20"/>
        </w:rPr>
        <w:t>v kolikor se ugotovi, da vsebina projekta ni skladna s ciljem, predmetom, namenom in obsegom javnega razpisa in ne ustreza ciljnim skupinam;</w:t>
      </w:r>
    </w:p>
    <w:p w14:paraId="31C94453" w14:textId="77777777" w:rsidR="009A5DD2" w:rsidRPr="00DC7263" w:rsidRDefault="009A5DD2" w:rsidP="00855A58">
      <w:pPr>
        <w:pStyle w:val="Telobesedila"/>
        <w:numPr>
          <w:ilvl w:val="0"/>
          <w:numId w:val="20"/>
        </w:numPr>
        <w:rPr>
          <w:rFonts w:ascii="Arial" w:hAnsi="Arial" w:cs="Arial"/>
          <w:bCs/>
          <w:sz w:val="20"/>
          <w:u w:val="single"/>
        </w:rPr>
      </w:pPr>
      <w:r w:rsidRPr="00DC7263">
        <w:rPr>
          <w:rFonts w:ascii="Arial" w:hAnsi="Arial" w:cs="Arial"/>
          <w:sz w:val="20"/>
        </w:rPr>
        <w:t>v kolikor se ugotovi, da projekt ne upošteva aktivnosti ter časovni in finančni okvir, določen s predmetno razpisno dokumentacijo;</w:t>
      </w:r>
    </w:p>
    <w:p w14:paraId="114EF3CE"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je prijavitelj za namen izvajanja projekta, za katerega se prijavlja, že prejel pomoč kateregakoli drugega organa oziroma institucije Republike Slovenije oziroma Evropske unije ter pri izvedbi projekta prihaja do dvojnega financiranja;</w:t>
      </w:r>
    </w:p>
    <w:p w14:paraId="1CEBDC89" w14:textId="77777777" w:rsidR="009A5DD2" w:rsidRPr="00DC7263" w:rsidRDefault="009A5DD2" w:rsidP="00855A58">
      <w:pPr>
        <w:pStyle w:val="Telobesedila"/>
        <w:numPr>
          <w:ilvl w:val="0"/>
          <w:numId w:val="20"/>
        </w:numPr>
        <w:rPr>
          <w:rFonts w:ascii="Arial" w:hAnsi="Arial" w:cs="Arial"/>
          <w:bCs/>
          <w:sz w:val="20"/>
          <w:u w:val="single"/>
        </w:rPr>
      </w:pPr>
      <w:r w:rsidRPr="00DC7263">
        <w:rPr>
          <w:rFonts w:ascii="Arial" w:hAnsi="Arial" w:cs="Arial"/>
          <w:sz w:val="20"/>
        </w:rPr>
        <w:t>v kolikor se projekti ne izvajajo v Republiki Sloveniji in niso nacionalnega pomena;</w:t>
      </w:r>
    </w:p>
    <w:p w14:paraId="1F783E2D"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pri izvedbi projekta prihaja do pridobitne dejavnosti;</w:t>
      </w:r>
    </w:p>
    <w:p w14:paraId="62F605FC" w14:textId="77777777" w:rsidR="009A5DD2" w:rsidRPr="00DC7263" w:rsidRDefault="009A5DD2" w:rsidP="00855A58">
      <w:pPr>
        <w:numPr>
          <w:ilvl w:val="0"/>
          <w:numId w:val="20"/>
        </w:numPr>
        <w:jc w:val="both"/>
        <w:rPr>
          <w:rFonts w:ascii="Arial" w:hAnsi="Arial" w:cs="Arial"/>
          <w:sz w:val="20"/>
          <w:szCs w:val="20"/>
        </w:rPr>
      </w:pPr>
      <w:r w:rsidRPr="00DC7263">
        <w:rPr>
          <w:rFonts w:ascii="Arial" w:hAnsi="Arial" w:cs="Arial"/>
          <w:sz w:val="20"/>
          <w:szCs w:val="20"/>
        </w:rPr>
        <w:t>v kolikor se ugotovi, da je prijavitelj v vlogi navedel napačne ali zavajajoče podatke;</w:t>
      </w:r>
    </w:p>
    <w:p w14:paraId="135072E2" w14:textId="77777777" w:rsidR="009A5DD2" w:rsidRPr="00DC7263" w:rsidRDefault="009A5DD2" w:rsidP="00855A58">
      <w:pPr>
        <w:pStyle w:val="Telobesedila"/>
        <w:numPr>
          <w:ilvl w:val="0"/>
          <w:numId w:val="20"/>
        </w:numPr>
        <w:rPr>
          <w:rFonts w:ascii="Arial" w:hAnsi="Arial" w:cs="Arial"/>
          <w:bCs/>
          <w:sz w:val="20"/>
        </w:rPr>
      </w:pPr>
      <w:r w:rsidRPr="00DC7263">
        <w:rPr>
          <w:rFonts w:ascii="Arial" w:hAnsi="Arial" w:cs="Arial"/>
          <w:sz w:val="20"/>
        </w:rPr>
        <w:t>v kolikor se ugotovi, da prijavitelj ni takoj oz. najkasneje v 8 dneh obvestil naročnika o statusnih spremembah glede zavezanosti za DDV v času izvajanja projekta.</w:t>
      </w:r>
    </w:p>
    <w:p w14:paraId="105415E1" w14:textId="77777777" w:rsidR="009A5DD2" w:rsidRPr="00DC7263" w:rsidRDefault="009A5DD2" w:rsidP="00761BC8">
      <w:pPr>
        <w:jc w:val="both"/>
        <w:rPr>
          <w:rFonts w:ascii="Arial" w:hAnsi="Arial" w:cs="Arial"/>
          <w:sz w:val="20"/>
          <w:szCs w:val="20"/>
        </w:rPr>
      </w:pPr>
    </w:p>
    <w:p w14:paraId="04D8210C"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Zgoraj navedeni izključitveni razlogi se lahko uveljavljajo zoper prijavitelja tudi po opravljeni izbiri oziroma po tem, ko je izdan sklep o izbiri izvajalca ter po sklenitvi pogodbe.</w:t>
      </w:r>
    </w:p>
    <w:p w14:paraId="727887B2" w14:textId="77777777" w:rsidR="009A5DD2" w:rsidRPr="00DC7263" w:rsidRDefault="009A5DD2" w:rsidP="00761BC8">
      <w:pPr>
        <w:jc w:val="both"/>
        <w:rPr>
          <w:rFonts w:ascii="Arial" w:hAnsi="Arial" w:cs="Arial"/>
          <w:sz w:val="20"/>
          <w:szCs w:val="20"/>
        </w:rPr>
      </w:pPr>
    </w:p>
    <w:p w14:paraId="14FABCAA"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V primeru, da se ugotovi obstoj enega ali več izključitvenih razlogov po izdaji sklepa o izbiri, se sklep razveljavi.</w:t>
      </w:r>
    </w:p>
    <w:p w14:paraId="7224891E" w14:textId="77777777" w:rsidR="009A5DD2" w:rsidRPr="00DC7263" w:rsidRDefault="009A5DD2" w:rsidP="00761BC8">
      <w:pPr>
        <w:jc w:val="both"/>
        <w:rPr>
          <w:rFonts w:ascii="Arial" w:hAnsi="Arial" w:cs="Arial"/>
          <w:sz w:val="20"/>
          <w:szCs w:val="20"/>
        </w:rPr>
      </w:pPr>
    </w:p>
    <w:p w14:paraId="7EAD290C" w14:textId="77777777" w:rsidR="009A5DD2" w:rsidRPr="00DC7263" w:rsidRDefault="009A5DD2" w:rsidP="00761BC8">
      <w:pPr>
        <w:jc w:val="both"/>
        <w:rPr>
          <w:rFonts w:ascii="Arial" w:hAnsi="Arial" w:cs="Arial"/>
          <w:sz w:val="20"/>
          <w:szCs w:val="20"/>
        </w:rPr>
      </w:pPr>
      <w:r w:rsidRPr="00DC7263">
        <w:rPr>
          <w:rFonts w:ascii="Arial" w:hAnsi="Arial" w:cs="Arial"/>
          <w:sz w:val="20"/>
          <w:szCs w:val="20"/>
        </w:rPr>
        <w:t>V primeru, da se ugotovi obstoj enega ali več izključitvenih razlogov po sklenitvi pogodbe, lahko naročnik odstopi od pogodbe.</w:t>
      </w:r>
    </w:p>
    <w:p w14:paraId="540CB9F4" w14:textId="77777777" w:rsidR="009A5DD2" w:rsidRPr="00DC7263" w:rsidRDefault="009A5DD2" w:rsidP="00761BC8">
      <w:pPr>
        <w:rPr>
          <w:rFonts w:ascii="Arial" w:hAnsi="Arial" w:cs="Arial"/>
          <w:bCs/>
          <w:sz w:val="20"/>
          <w:szCs w:val="20"/>
          <w:lang w:eastAsia="en-US"/>
        </w:rPr>
      </w:pPr>
    </w:p>
    <w:p w14:paraId="0746A494" w14:textId="77777777" w:rsidR="009A5DD2" w:rsidRPr="00DC7263" w:rsidRDefault="009A5DD2" w:rsidP="00761BC8">
      <w:pPr>
        <w:jc w:val="both"/>
        <w:rPr>
          <w:rFonts w:ascii="Arial" w:hAnsi="Arial" w:cs="Arial"/>
          <w:bCs/>
          <w:sz w:val="20"/>
          <w:szCs w:val="20"/>
          <w:lang w:eastAsia="en-US"/>
        </w:rPr>
      </w:pPr>
      <w:r w:rsidRPr="00DC7263">
        <w:rPr>
          <w:rFonts w:ascii="Arial" w:hAnsi="Arial" w:cs="Arial"/>
          <w:bCs/>
          <w:sz w:val="20"/>
          <w:szCs w:val="20"/>
          <w:lang w:eastAsia="en-US"/>
        </w:rPr>
        <w:t>Vloga bo v postopku analize izločena tudi v primeru, da le-ta ne bo izpolnjevala vseh zahtev iz razpisne dokumentacije.</w:t>
      </w:r>
    </w:p>
    <w:p w14:paraId="3C247A90" w14:textId="77777777" w:rsidR="00B9702F" w:rsidRPr="00DC7263" w:rsidRDefault="00B9702F" w:rsidP="00761BC8">
      <w:pPr>
        <w:jc w:val="both"/>
        <w:rPr>
          <w:rFonts w:ascii="Arial" w:hAnsi="Arial" w:cs="Arial"/>
          <w:bCs/>
          <w:sz w:val="20"/>
          <w:szCs w:val="20"/>
          <w:lang w:eastAsia="en-US"/>
        </w:rPr>
      </w:pPr>
    </w:p>
    <w:p w14:paraId="5E7EB403" w14:textId="77777777" w:rsidR="009A5DD2" w:rsidRPr="00DC7263" w:rsidRDefault="009A5DD2">
      <w:pPr>
        <w:jc w:val="both"/>
        <w:rPr>
          <w:rFonts w:ascii="Arial" w:hAnsi="Arial" w:cs="Arial"/>
          <w:b/>
          <w:sz w:val="20"/>
          <w:szCs w:val="20"/>
        </w:rPr>
      </w:pPr>
      <w:r w:rsidRPr="00DC7263">
        <w:rPr>
          <w:rFonts w:ascii="Arial" w:hAnsi="Arial" w:cs="Arial"/>
          <w:b/>
          <w:sz w:val="20"/>
          <w:szCs w:val="20"/>
        </w:rPr>
        <w:t>12. DODATNA OBVESTILA IN POJASNILA</w:t>
      </w:r>
    </w:p>
    <w:p w14:paraId="3DCCBECB" w14:textId="77777777" w:rsidR="009A5DD2" w:rsidRPr="00DC7263" w:rsidRDefault="009A5DD2">
      <w:pPr>
        <w:jc w:val="both"/>
        <w:rPr>
          <w:rFonts w:ascii="Arial" w:hAnsi="Arial" w:cs="Arial"/>
          <w:color w:val="FF0000"/>
          <w:sz w:val="20"/>
          <w:szCs w:val="20"/>
        </w:rPr>
      </w:pPr>
    </w:p>
    <w:p w14:paraId="72C03434" w14:textId="7AFCA393" w:rsidR="00186F5D" w:rsidRPr="00DC7263" w:rsidRDefault="00186F5D" w:rsidP="00186F5D">
      <w:pPr>
        <w:jc w:val="both"/>
        <w:rPr>
          <w:rFonts w:ascii="Arial" w:hAnsi="Arial" w:cs="Arial"/>
          <w:b/>
          <w:sz w:val="20"/>
          <w:szCs w:val="20"/>
        </w:rPr>
      </w:pPr>
      <w:r w:rsidRPr="00DC7263">
        <w:rPr>
          <w:rFonts w:ascii="Arial" w:hAnsi="Arial" w:cs="Arial"/>
          <w:sz w:val="20"/>
          <w:szCs w:val="20"/>
        </w:rPr>
        <w:t xml:space="preserve">Prijavitelji lahko v pisni obliki zahtevajo dodatna pojasnila v zvezi s pripravo vloge. Naročnik bo odgovore objavil na internetnem naslovu naročnika: </w:t>
      </w:r>
      <w:hyperlink r:id="rId20" w:history="1">
        <w:r w:rsidRPr="00DC7263">
          <w:rPr>
            <w:rStyle w:val="Hiperpovezava"/>
            <w:rFonts w:ascii="Arial" w:hAnsi="Arial" w:cs="Arial"/>
            <w:iCs/>
            <w:color w:val="auto"/>
            <w:sz w:val="20"/>
            <w:szCs w:val="20"/>
          </w:rPr>
          <w:t>http://www.uoim.gov.si</w:t>
        </w:r>
      </w:hyperlink>
      <w:r w:rsidRPr="00DC7263">
        <w:rPr>
          <w:rFonts w:ascii="Arial" w:hAnsi="Arial" w:cs="Arial"/>
          <w:sz w:val="20"/>
          <w:szCs w:val="20"/>
        </w:rPr>
        <w:t xml:space="preserve">, pod zavitkom: javni razpisi in sicer najkasneje 4 (štiri) dni pred iztekom roka za oddajo vlog, pod pogojem, da bo naročnik prejel zahtevo za dodatna pojasnila najkasneje do </w:t>
      </w:r>
      <w:r w:rsidRPr="00DC7263">
        <w:rPr>
          <w:rFonts w:ascii="Arial" w:hAnsi="Arial" w:cs="Arial"/>
          <w:b/>
          <w:sz w:val="20"/>
          <w:szCs w:val="20"/>
        </w:rPr>
        <w:t xml:space="preserve">dne </w:t>
      </w:r>
      <w:r w:rsidR="00FF4249">
        <w:rPr>
          <w:rFonts w:ascii="Arial" w:hAnsi="Arial" w:cs="Arial"/>
          <w:b/>
          <w:sz w:val="20"/>
          <w:szCs w:val="20"/>
        </w:rPr>
        <w:t>20</w:t>
      </w:r>
      <w:r w:rsidRPr="00DC7263">
        <w:rPr>
          <w:rFonts w:ascii="Arial" w:hAnsi="Arial" w:cs="Arial"/>
          <w:b/>
          <w:sz w:val="20"/>
          <w:szCs w:val="20"/>
        </w:rPr>
        <w:t xml:space="preserve">. </w:t>
      </w:r>
      <w:r w:rsidR="00FF4249">
        <w:rPr>
          <w:rFonts w:ascii="Arial" w:hAnsi="Arial" w:cs="Arial"/>
          <w:b/>
          <w:sz w:val="20"/>
          <w:szCs w:val="20"/>
        </w:rPr>
        <w:t>5</w:t>
      </w:r>
      <w:r w:rsidRPr="00DC7263">
        <w:rPr>
          <w:rFonts w:ascii="Arial" w:hAnsi="Arial" w:cs="Arial"/>
          <w:b/>
          <w:sz w:val="20"/>
          <w:szCs w:val="20"/>
        </w:rPr>
        <w:t>. 2019.</w:t>
      </w:r>
    </w:p>
    <w:p w14:paraId="529FB383" w14:textId="77777777" w:rsidR="00186F5D" w:rsidRPr="00DC7263" w:rsidRDefault="00186F5D" w:rsidP="00186F5D">
      <w:pPr>
        <w:jc w:val="both"/>
        <w:rPr>
          <w:rFonts w:ascii="Arial" w:hAnsi="Arial" w:cs="Arial"/>
          <w:b/>
          <w:sz w:val="20"/>
          <w:szCs w:val="20"/>
        </w:rPr>
      </w:pPr>
    </w:p>
    <w:p w14:paraId="53B695E9" w14:textId="77777777" w:rsidR="00186F5D" w:rsidRPr="00DC7263" w:rsidRDefault="00186F5D" w:rsidP="00186F5D">
      <w:pPr>
        <w:jc w:val="both"/>
        <w:rPr>
          <w:rFonts w:ascii="Arial" w:hAnsi="Arial" w:cs="Arial"/>
          <w:sz w:val="20"/>
          <w:szCs w:val="20"/>
        </w:rPr>
      </w:pPr>
      <w:r w:rsidRPr="00DC7263">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21" w:history="1">
        <w:r w:rsidRPr="00DC7263">
          <w:rPr>
            <w:rStyle w:val="Hiperpovezava"/>
            <w:rFonts w:ascii="Arial" w:hAnsi="Arial" w:cs="Arial"/>
            <w:color w:val="auto"/>
            <w:sz w:val="20"/>
            <w:szCs w:val="20"/>
          </w:rPr>
          <w:t>http://www.uoim.gov.si/si/o_uradu/javne_objave/javni_razpisi/</w:t>
        </w:r>
      </w:hyperlink>
      <w:r w:rsidRPr="00DC7263">
        <w:rPr>
          <w:rFonts w:ascii="Arial" w:hAnsi="Arial" w:cs="Arial"/>
          <w:sz w:val="20"/>
          <w:szCs w:val="20"/>
        </w:rPr>
        <w:t xml:space="preserve"> . </w:t>
      </w:r>
    </w:p>
    <w:p w14:paraId="1EA1E603" w14:textId="77777777" w:rsidR="00186F5D" w:rsidRPr="00DC7263" w:rsidRDefault="00186F5D" w:rsidP="00186F5D">
      <w:pPr>
        <w:jc w:val="both"/>
        <w:rPr>
          <w:rFonts w:ascii="Arial" w:hAnsi="Arial" w:cs="Arial"/>
          <w:b/>
          <w:sz w:val="20"/>
          <w:szCs w:val="20"/>
        </w:rPr>
      </w:pPr>
    </w:p>
    <w:p w14:paraId="4401B6D0" w14:textId="77777777" w:rsidR="00186F5D" w:rsidRPr="00DC7263" w:rsidRDefault="00186F5D" w:rsidP="00186F5D">
      <w:pPr>
        <w:jc w:val="both"/>
        <w:rPr>
          <w:rFonts w:ascii="Arial" w:hAnsi="Arial" w:cs="Arial"/>
          <w:b/>
          <w:sz w:val="20"/>
          <w:szCs w:val="20"/>
        </w:rPr>
      </w:pPr>
      <w:r w:rsidRPr="00DC7263">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10CF2C79" w14:textId="77777777" w:rsidR="00186F5D" w:rsidRPr="00DC7263" w:rsidRDefault="00186F5D" w:rsidP="00186F5D">
      <w:pPr>
        <w:jc w:val="both"/>
        <w:rPr>
          <w:rFonts w:ascii="Arial" w:hAnsi="Arial" w:cs="Arial"/>
          <w:sz w:val="20"/>
          <w:szCs w:val="20"/>
        </w:rPr>
      </w:pPr>
    </w:p>
    <w:p w14:paraId="76E9C870" w14:textId="77777777" w:rsidR="00186F5D" w:rsidRPr="00DC7263" w:rsidRDefault="00186F5D" w:rsidP="00186F5D">
      <w:pPr>
        <w:spacing w:line="260" w:lineRule="exact"/>
        <w:jc w:val="both"/>
        <w:rPr>
          <w:rFonts w:ascii="Arial" w:hAnsi="Arial" w:cs="Arial"/>
          <w:sz w:val="20"/>
          <w:szCs w:val="20"/>
        </w:rPr>
      </w:pPr>
      <w:r w:rsidRPr="00DC7263">
        <w:rPr>
          <w:rFonts w:ascii="Arial" w:hAnsi="Arial" w:cs="Arial"/>
          <w:sz w:val="20"/>
          <w:szCs w:val="20"/>
        </w:rPr>
        <w:t xml:space="preserve">Vprašanja lahko prijavitelji pošljejo po elektronski pošti na naslov: </w:t>
      </w:r>
      <w:hyperlink r:id="rId22" w:history="1">
        <w:r w:rsidRPr="00DC7263">
          <w:rPr>
            <w:rStyle w:val="Hiperpovezava"/>
            <w:rFonts w:ascii="Arial" w:hAnsi="Arial" w:cs="Arial"/>
            <w:color w:val="auto"/>
            <w:sz w:val="20"/>
            <w:szCs w:val="20"/>
          </w:rPr>
          <w:t>gp.uoim@gov.si</w:t>
        </w:r>
      </w:hyperlink>
      <w:r w:rsidRPr="00DC7263">
        <w:rPr>
          <w:rFonts w:ascii="Arial" w:hAnsi="Arial" w:cs="Arial"/>
          <w:sz w:val="20"/>
          <w:szCs w:val="20"/>
        </w:rPr>
        <w:t>, s pripisom: DODATNE INFORMACIJE – JAVNI RAZPIS ZA IZVEDBO PROJEKTA "POMOČ PRI INTEGRACIJI OSEB S PRIZNANO MEDNARODNO ZAŠČITO", ŠT. 430-</w:t>
      </w:r>
      <w:r w:rsidR="00D43D7E" w:rsidRPr="00DC7263">
        <w:rPr>
          <w:rFonts w:ascii="Arial" w:hAnsi="Arial" w:cs="Arial"/>
          <w:sz w:val="20"/>
          <w:szCs w:val="20"/>
        </w:rPr>
        <w:t>23</w:t>
      </w:r>
      <w:r w:rsidRPr="00DC7263">
        <w:rPr>
          <w:rFonts w:ascii="Arial" w:hAnsi="Arial" w:cs="Arial"/>
          <w:sz w:val="20"/>
          <w:szCs w:val="20"/>
        </w:rPr>
        <w:t>/2019.</w:t>
      </w:r>
    </w:p>
    <w:p w14:paraId="01BB7085" w14:textId="77777777" w:rsidR="00186F5D" w:rsidRPr="00DC7263" w:rsidRDefault="00186F5D" w:rsidP="00186F5D">
      <w:pPr>
        <w:jc w:val="both"/>
        <w:rPr>
          <w:rFonts w:ascii="Arial" w:hAnsi="Arial" w:cs="Arial"/>
          <w:sz w:val="20"/>
          <w:szCs w:val="20"/>
        </w:rPr>
      </w:pPr>
    </w:p>
    <w:p w14:paraId="0ED84D4D" w14:textId="77777777" w:rsidR="00186F5D" w:rsidRPr="00DC7263" w:rsidRDefault="00186F5D" w:rsidP="00186F5D">
      <w:pPr>
        <w:jc w:val="both"/>
        <w:rPr>
          <w:rFonts w:ascii="Arial" w:hAnsi="Arial" w:cs="Arial"/>
          <w:sz w:val="20"/>
          <w:szCs w:val="20"/>
        </w:rPr>
      </w:pPr>
      <w:r w:rsidRPr="00DC7263">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1B1A322F" w14:textId="77777777" w:rsidR="009A5DD2" w:rsidRPr="00DC7263" w:rsidRDefault="009A5DD2" w:rsidP="00B9702F">
      <w:pPr>
        <w:rPr>
          <w:rFonts w:ascii="Arial" w:hAnsi="Arial" w:cs="Arial"/>
          <w:b/>
          <w:sz w:val="20"/>
          <w:szCs w:val="20"/>
        </w:rPr>
      </w:pPr>
    </w:p>
    <w:p w14:paraId="5703E9D3" w14:textId="77777777" w:rsidR="0003631C" w:rsidRPr="00DC7263" w:rsidRDefault="0003631C" w:rsidP="00B9702F">
      <w:pPr>
        <w:rPr>
          <w:rFonts w:ascii="Arial" w:hAnsi="Arial" w:cs="Arial"/>
          <w:b/>
          <w:sz w:val="20"/>
          <w:szCs w:val="20"/>
        </w:rPr>
      </w:pPr>
    </w:p>
    <w:p w14:paraId="4C2E18B2" w14:textId="77777777" w:rsidR="0003631C" w:rsidRPr="00DC7263" w:rsidRDefault="0003631C" w:rsidP="00B9702F">
      <w:pPr>
        <w:rPr>
          <w:rFonts w:ascii="Arial" w:hAnsi="Arial" w:cs="Arial"/>
          <w:b/>
          <w:sz w:val="20"/>
          <w:szCs w:val="20"/>
        </w:rPr>
      </w:pPr>
    </w:p>
    <w:p w14:paraId="1F7644B9" w14:textId="77777777" w:rsidR="0003631C" w:rsidRPr="00DC7263" w:rsidRDefault="0003631C" w:rsidP="00B9702F">
      <w:pPr>
        <w:rPr>
          <w:rFonts w:ascii="Arial" w:hAnsi="Arial" w:cs="Arial"/>
          <w:b/>
          <w:sz w:val="20"/>
          <w:szCs w:val="20"/>
        </w:rPr>
      </w:pPr>
    </w:p>
    <w:p w14:paraId="173741CE" w14:textId="77777777" w:rsidR="0003631C" w:rsidRPr="00DC7263" w:rsidRDefault="0003631C" w:rsidP="00B9702F">
      <w:pPr>
        <w:rPr>
          <w:rFonts w:ascii="Arial" w:hAnsi="Arial" w:cs="Arial"/>
          <w:b/>
          <w:sz w:val="20"/>
          <w:szCs w:val="20"/>
        </w:rPr>
      </w:pPr>
    </w:p>
    <w:p w14:paraId="3DE43216" w14:textId="77777777" w:rsidR="0003631C" w:rsidRPr="00DC7263" w:rsidRDefault="0003631C" w:rsidP="00B9702F">
      <w:pPr>
        <w:rPr>
          <w:rFonts w:ascii="Arial" w:hAnsi="Arial" w:cs="Arial"/>
          <w:b/>
          <w:sz w:val="20"/>
          <w:szCs w:val="20"/>
        </w:rPr>
      </w:pPr>
    </w:p>
    <w:p w14:paraId="76623CF2" w14:textId="77777777" w:rsidR="0003631C" w:rsidRPr="00DC7263" w:rsidRDefault="0003631C" w:rsidP="00B9702F">
      <w:pPr>
        <w:rPr>
          <w:rFonts w:ascii="Arial" w:hAnsi="Arial" w:cs="Arial"/>
          <w:b/>
          <w:sz w:val="20"/>
          <w:szCs w:val="20"/>
        </w:rPr>
      </w:pPr>
    </w:p>
    <w:p w14:paraId="31C910A4" w14:textId="77777777" w:rsidR="0003631C" w:rsidRPr="00DC7263" w:rsidRDefault="0003631C" w:rsidP="00B9702F">
      <w:pPr>
        <w:rPr>
          <w:rFonts w:ascii="Arial" w:hAnsi="Arial" w:cs="Arial"/>
          <w:b/>
          <w:sz w:val="20"/>
          <w:szCs w:val="20"/>
        </w:rPr>
      </w:pPr>
    </w:p>
    <w:p w14:paraId="09903FD2" w14:textId="77777777" w:rsidR="0003631C" w:rsidRPr="00DC7263" w:rsidRDefault="0003631C" w:rsidP="00B9702F">
      <w:pPr>
        <w:rPr>
          <w:rFonts w:ascii="Arial" w:hAnsi="Arial" w:cs="Arial"/>
          <w:b/>
          <w:sz w:val="20"/>
          <w:szCs w:val="20"/>
        </w:rPr>
      </w:pPr>
    </w:p>
    <w:p w14:paraId="7DECFF67" w14:textId="77777777" w:rsidR="009A5DD2" w:rsidRPr="00DC7263" w:rsidRDefault="009A5DD2" w:rsidP="00872D43">
      <w:pPr>
        <w:keepNext/>
        <w:keepLines/>
        <w:widowControl w:val="0"/>
        <w:jc w:val="both"/>
        <w:rPr>
          <w:rFonts w:ascii="Arial" w:hAnsi="Arial" w:cs="Arial"/>
          <w:sz w:val="20"/>
          <w:szCs w:val="20"/>
        </w:rPr>
      </w:pPr>
      <w:r w:rsidRPr="00DC7263">
        <w:rPr>
          <w:rFonts w:ascii="Arial" w:hAnsi="Arial" w:cs="Arial"/>
          <w:b/>
          <w:sz w:val="20"/>
          <w:szCs w:val="20"/>
        </w:rPr>
        <w:lastRenderedPageBreak/>
        <w:t>13. MERILA</w:t>
      </w:r>
      <w:r w:rsidRPr="00DC7263">
        <w:rPr>
          <w:rFonts w:ascii="Arial" w:hAnsi="Arial" w:cs="Arial"/>
          <w:b/>
          <w:bCs/>
          <w:sz w:val="20"/>
          <w:szCs w:val="20"/>
        </w:rPr>
        <w:t xml:space="preserve"> ZA IZBOR PROJEKTA </w:t>
      </w:r>
    </w:p>
    <w:p w14:paraId="080F0164" w14:textId="77777777" w:rsidR="009A5DD2" w:rsidRPr="00DC7263" w:rsidRDefault="009A5DD2" w:rsidP="00CD26BE">
      <w:pPr>
        <w:jc w:val="both"/>
        <w:rPr>
          <w:rFonts w:ascii="Arial" w:hAnsi="Arial" w:cs="Arial"/>
          <w:sz w:val="20"/>
          <w:szCs w:val="20"/>
        </w:rPr>
      </w:pPr>
    </w:p>
    <w:p w14:paraId="42B50D41" w14:textId="77777777" w:rsidR="009A5DD2" w:rsidRPr="00DC7263" w:rsidRDefault="009A5DD2" w:rsidP="00CD26BE">
      <w:pPr>
        <w:jc w:val="both"/>
        <w:rPr>
          <w:rFonts w:ascii="Arial" w:hAnsi="Arial" w:cs="Arial"/>
          <w:sz w:val="20"/>
          <w:szCs w:val="20"/>
        </w:rPr>
      </w:pPr>
      <w:r w:rsidRPr="00DC7263">
        <w:rPr>
          <w:rFonts w:ascii="Arial" w:hAnsi="Arial" w:cs="Arial"/>
          <w:sz w:val="20"/>
          <w:szCs w:val="20"/>
        </w:rPr>
        <w:t xml:space="preserve">Naročnik bo vloge, ki bodo izpolnjevale vse pogoje javnega razpisa, ocenil po spodaj navedenih merilih. </w:t>
      </w:r>
    </w:p>
    <w:p w14:paraId="36CA4BBC" w14:textId="77777777" w:rsidR="009A5DD2" w:rsidRPr="00DC7263" w:rsidRDefault="009A5DD2" w:rsidP="00AD2C82">
      <w:pPr>
        <w:pStyle w:val="MSSodmik"/>
        <w:spacing w:after="0" w:line="260" w:lineRule="exact"/>
        <w:rPr>
          <w:rFonts w:ascii="Arial" w:hAnsi="Arial" w:cs="Arial"/>
          <w:sz w:val="20"/>
          <w:lang w:val="sl-SI"/>
        </w:rPr>
      </w:pPr>
    </w:p>
    <w:p w14:paraId="09C82BF7" w14:textId="49E84F95" w:rsidR="009A5DD2" w:rsidRDefault="009A5DD2" w:rsidP="00CD26BE">
      <w:pPr>
        <w:jc w:val="both"/>
        <w:rPr>
          <w:rFonts w:ascii="Arial" w:hAnsi="Arial" w:cs="Arial"/>
          <w:sz w:val="20"/>
          <w:szCs w:val="20"/>
        </w:rPr>
      </w:pPr>
      <w:r w:rsidRPr="00DC7263">
        <w:rPr>
          <w:rFonts w:ascii="Arial" w:hAnsi="Arial" w:cs="Arial"/>
          <w:sz w:val="20"/>
          <w:szCs w:val="20"/>
        </w:rPr>
        <w:t>Ocenjuje se ponujeni projekt po spodaj navedenih merilih:</w:t>
      </w:r>
    </w:p>
    <w:p w14:paraId="7041EEC1" w14:textId="77777777" w:rsidR="000B21AB" w:rsidRPr="00DC7263" w:rsidRDefault="000B21AB" w:rsidP="00CD26BE">
      <w:pPr>
        <w:jc w:val="both"/>
        <w:rPr>
          <w:rFonts w:ascii="Arial" w:hAnsi="Arial" w:cs="Arial"/>
          <w:sz w:val="20"/>
          <w:szCs w:val="20"/>
        </w:rPr>
      </w:pPr>
    </w:p>
    <w:tbl>
      <w:tblPr>
        <w:tblW w:w="9000" w:type="dxa"/>
        <w:tblInd w:w="108" w:type="dxa"/>
        <w:tblLayout w:type="fixed"/>
        <w:tblLook w:val="00A0" w:firstRow="1" w:lastRow="0" w:firstColumn="1" w:lastColumn="0" w:noHBand="0" w:noVBand="0"/>
      </w:tblPr>
      <w:tblGrid>
        <w:gridCol w:w="7380"/>
        <w:gridCol w:w="1620"/>
      </w:tblGrid>
      <w:tr w:rsidR="009A5DD2" w:rsidRPr="00DC7263" w14:paraId="7B6B2949" w14:textId="77777777" w:rsidTr="00F25F79">
        <w:trPr>
          <w:trHeight w:val="423"/>
        </w:trPr>
        <w:tc>
          <w:tcPr>
            <w:tcW w:w="7380" w:type="dxa"/>
            <w:tcBorders>
              <w:top w:val="single" w:sz="4" w:space="0" w:color="000000"/>
              <w:left w:val="single" w:sz="4" w:space="0" w:color="000000"/>
              <w:bottom w:val="single" w:sz="4" w:space="0" w:color="000000"/>
              <w:right w:val="single" w:sz="4" w:space="0" w:color="000000"/>
            </w:tcBorders>
            <w:vAlign w:val="center"/>
          </w:tcPr>
          <w:p w14:paraId="66CFB117" w14:textId="77777777" w:rsidR="009A5DD2" w:rsidRPr="00DC7263" w:rsidRDefault="009A5DD2" w:rsidP="000378C7">
            <w:pPr>
              <w:pStyle w:val="MSSodmik"/>
              <w:tabs>
                <w:tab w:val="left" w:pos="7088"/>
              </w:tabs>
              <w:spacing w:after="0" w:line="240" w:lineRule="auto"/>
              <w:jc w:val="center"/>
              <w:rPr>
                <w:rFonts w:ascii="Arial" w:hAnsi="Arial" w:cs="Arial"/>
                <w:sz w:val="20"/>
                <w:lang w:val="sl-SI"/>
              </w:rPr>
            </w:pPr>
            <w:r w:rsidRPr="00DC7263">
              <w:rPr>
                <w:rFonts w:ascii="Arial" w:hAnsi="Arial" w:cs="Arial"/>
                <w:sz w:val="20"/>
                <w:lang w:val="sl-SI"/>
              </w:rPr>
              <w:t>Merilo</w:t>
            </w:r>
          </w:p>
        </w:tc>
        <w:tc>
          <w:tcPr>
            <w:tcW w:w="1620" w:type="dxa"/>
            <w:tcBorders>
              <w:top w:val="single" w:sz="4" w:space="0" w:color="000000"/>
              <w:left w:val="single" w:sz="4" w:space="0" w:color="000000"/>
              <w:bottom w:val="single" w:sz="4" w:space="0" w:color="000000"/>
              <w:right w:val="single" w:sz="4" w:space="0" w:color="000000"/>
            </w:tcBorders>
          </w:tcPr>
          <w:p w14:paraId="48C9A927" w14:textId="77777777" w:rsidR="009A5DD2" w:rsidRPr="00DC7263" w:rsidRDefault="009A5DD2" w:rsidP="00EB1002">
            <w:pPr>
              <w:pStyle w:val="MSSodmik"/>
              <w:tabs>
                <w:tab w:val="left" w:pos="7088"/>
              </w:tabs>
              <w:spacing w:after="0" w:line="240" w:lineRule="auto"/>
              <w:jc w:val="center"/>
              <w:rPr>
                <w:rFonts w:ascii="Arial" w:hAnsi="Arial" w:cs="Arial"/>
                <w:sz w:val="20"/>
                <w:lang w:val="sl-SI"/>
              </w:rPr>
            </w:pPr>
            <w:r w:rsidRPr="00DC7263">
              <w:rPr>
                <w:rFonts w:ascii="Arial" w:hAnsi="Arial" w:cs="Arial"/>
                <w:sz w:val="20"/>
                <w:lang w:val="sl-SI"/>
              </w:rPr>
              <w:t>Največje število možnih točk</w:t>
            </w:r>
          </w:p>
        </w:tc>
      </w:tr>
      <w:tr w:rsidR="009A5DD2" w:rsidRPr="00DC7263" w14:paraId="1CA66FDC"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591BD9D7" w14:textId="77777777" w:rsidR="009A5DD2" w:rsidRPr="00DC7263" w:rsidRDefault="009A5DD2" w:rsidP="00EB100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1. Jasnost opredelitve aktivnosti in metode dela v projektu</w:t>
            </w:r>
          </w:p>
        </w:tc>
        <w:tc>
          <w:tcPr>
            <w:tcW w:w="1620" w:type="dxa"/>
            <w:tcBorders>
              <w:top w:val="single" w:sz="4" w:space="0" w:color="000000"/>
              <w:left w:val="single" w:sz="4" w:space="0" w:color="000000"/>
              <w:bottom w:val="single" w:sz="4" w:space="0" w:color="000000"/>
              <w:right w:val="single" w:sz="4" w:space="0" w:color="000000"/>
            </w:tcBorders>
          </w:tcPr>
          <w:p w14:paraId="1C8104EB" w14:textId="06F1EF77" w:rsidR="009A5DD2"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9A5DD2" w:rsidRPr="00DC7263" w14:paraId="250CBBDE"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381DFF26" w14:textId="77777777" w:rsidR="009A5DD2" w:rsidRPr="00DC7263" w:rsidRDefault="009A5DD2" w:rsidP="00EB1002">
            <w:pPr>
              <w:pStyle w:val="MSSodmik"/>
              <w:tabs>
                <w:tab w:val="left" w:pos="7088"/>
              </w:tabs>
              <w:spacing w:after="0" w:line="240" w:lineRule="auto"/>
              <w:jc w:val="both"/>
              <w:rPr>
                <w:rFonts w:ascii="Arial" w:hAnsi="Arial" w:cs="Arial"/>
                <w:b/>
                <w:sz w:val="20"/>
                <w:lang w:val="pl-PL"/>
              </w:rPr>
            </w:pPr>
            <w:r w:rsidRPr="00DC7263">
              <w:rPr>
                <w:rFonts w:ascii="Arial" w:hAnsi="Arial" w:cs="Arial"/>
                <w:sz w:val="20"/>
                <w:lang w:val="pl-PL"/>
              </w:rPr>
              <w:t>2. Prijavitelj je predvidel sodelovanje osebe z begunsko izkušnjo</w:t>
            </w:r>
          </w:p>
        </w:tc>
        <w:tc>
          <w:tcPr>
            <w:tcW w:w="1620" w:type="dxa"/>
            <w:tcBorders>
              <w:top w:val="single" w:sz="4" w:space="0" w:color="000000"/>
              <w:left w:val="single" w:sz="4" w:space="0" w:color="000000"/>
              <w:bottom w:val="single" w:sz="4" w:space="0" w:color="000000"/>
              <w:right w:val="single" w:sz="4" w:space="0" w:color="000000"/>
            </w:tcBorders>
          </w:tcPr>
          <w:p w14:paraId="71D21F6E" w14:textId="14C84888" w:rsidR="009A5DD2"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9A5DD2" w:rsidRPr="00DC7263" w14:paraId="698C6889"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749005B1" w14:textId="77777777" w:rsidR="009A5DD2" w:rsidRPr="00DC7263" w:rsidRDefault="009A5DD2" w:rsidP="00EB1002">
            <w:pPr>
              <w:pStyle w:val="MSSodmik"/>
              <w:tabs>
                <w:tab w:val="left" w:pos="7088"/>
              </w:tabs>
              <w:spacing w:after="0" w:line="240" w:lineRule="auto"/>
              <w:jc w:val="both"/>
              <w:rPr>
                <w:rFonts w:ascii="Arial" w:hAnsi="Arial" w:cs="Arial"/>
                <w:sz w:val="20"/>
                <w:lang w:val="sl-SI"/>
              </w:rPr>
            </w:pPr>
            <w:r w:rsidRPr="00DC7263">
              <w:rPr>
                <w:rFonts w:ascii="Arial" w:hAnsi="Arial" w:cs="Arial"/>
                <w:sz w:val="20"/>
                <w:lang w:val="sl-SI"/>
              </w:rPr>
              <w:t xml:space="preserve">3. Prijavitelj zagotavlja pomoč pri sporazumevanju </w:t>
            </w:r>
          </w:p>
        </w:tc>
        <w:tc>
          <w:tcPr>
            <w:tcW w:w="1620" w:type="dxa"/>
            <w:tcBorders>
              <w:top w:val="single" w:sz="4" w:space="0" w:color="000000"/>
              <w:left w:val="single" w:sz="4" w:space="0" w:color="000000"/>
              <w:bottom w:val="single" w:sz="4" w:space="0" w:color="000000"/>
              <w:right w:val="single" w:sz="4" w:space="0" w:color="000000"/>
            </w:tcBorders>
          </w:tcPr>
          <w:p w14:paraId="54375388" w14:textId="208706EF" w:rsidR="009A5DD2"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AA680E" w:rsidRPr="00DC7263" w14:paraId="7389EDC1"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4A62F4B7" w14:textId="393055EE" w:rsidR="00AA680E" w:rsidRPr="00DC7263" w:rsidRDefault="00AA680E"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4. </w:t>
            </w:r>
            <w:r w:rsidR="005F53F4">
              <w:rPr>
                <w:rFonts w:ascii="Arial" w:hAnsi="Arial" w:cs="Arial"/>
                <w:sz w:val="20"/>
                <w:lang w:val="sl-SI"/>
              </w:rPr>
              <w:t>Prijavitelj p</w:t>
            </w:r>
            <w:r>
              <w:rPr>
                <w:rFonts w:ascii="Arial" w:hAnsi="Arial" w:cs="Arial"/>
                <w:sz w:val="20"/>
                <w:lang w:val="sl-SI"/>
              </w:rPr>
              <w:t>repoznava kritičnih tveganj</w:t>
            </w:r>
            <w:r w:rsidR="005F53F4">
              <w:rPr>
                <w:rFonts w:ascii="Arial" w:hAnsi="Arial" w:cs="Arial"/>
                <w:sz w:val="20"/>
                <w:lang w:val="sl-SI"/>
              </w:rPr>
              <w:t xml:space="preserve"> ter ukrepe za njihovo odpravo</w:t>
            </w:r>
            <w:r>
              <w:rPr>
                <w:rFonts w:ascii="Arial" w:hAnsi="Arial" w:cs="Arial"/>
                <w:sz w:val="20"/>
                <w:lang w:val="sl-SI"/>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5152E0E1" w14:textId="450D0A77" w:rsidR="00AA680E"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AA680E" w:rsidRPr="00DC7263" w14:paraId="799E761E"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1206168A" w14:textId="312566C9" w:rsidR="00AA680E" w:rsidRPr="00DC7263" w:rsidRDefault="00AA680E" w:rsidP="005F53F4">
            <w:pPr>
              <w:overflowPunct w:val="0"/>
              <w:autoSpaceDE w:val="0"/>
              <w:autoSpaceDN w:val="0"/>
              <w:adjustRightInd w:val="0"/>
              <w:textAlignment w:val="baseline"/>
              <w:rPr>
                <w:rFonts w:ascii="Arial" w:hAnsi="Arial" w:cs="Arial"/>
                <w:sz w:val="20"/>
              </w:rPr>
            </w:pPr>
            <w:r>
              <w:rPr>
                <w:rFonts w:ascii="Arial" w:hAnsi="Arial" w:cs="Arial"/>
                <w:sz w:val="20"/>
              </w:rPr>
              <w:t xml:space="preserve">5. </w:t>
            </w:r>
            <w:r w:rsidR="005F53F4">
              <w:rPr>
                <w:rFonts w:ascii="Arial" w:hAnsi="Arial" w:cs="Arial"/>
                <w:sz w:val="20"/>
              </w:rPr>
              <w:t xml:space="preserve">Prijavitelj je </w:t>
            </w:r>
            <w:r w:rsidR="005F53F4" w:rsidRPr="005F53F4">
              <w:rPr>
                <w:rFonts w:ascii="Arial" w:hAnsi="Arial" w:cs="Arial"/>
                <w:bCs/>
                <w:iCs/>
                <w:sz w:val="20"/>
                <w:szCs w:val="20"/>
              </w:rPr>
              <w:t>predstavil tudi dodatne (inovativne) vsebine</w:t>
            </w:r>
          </w:p>
        </w:tc>
        <w:tc>
          <w:tcPr>
            <w:tcW w:w="1620" w:type="dxa"/>
            <w:tcBorders>
              <w:top w:val="single" w:sz="4" w:space="0" w:color="000000"/>
              <w:left w:val="single" w:sz="4" w:space="0" w:color="000000"/>
              <w:bottom w:val="single" w:sz="4" w:space="0" w:color="000000"/>
              <w:right w:val="single" w:sz="4" w:space="0" w:color="000000"/>
            </w:tcBorders>
          </w:tcPr>
          <w:p w14:paraId="0E9B5F2A" w14:textId="205752A5" w:rsidR="00AA680E"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AA680E" w:rsidRPr="00DC7263" w14:paraId="7640AE57"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485F647B" w14:textId="797C5767" w:rsidR="00AA680E" w:rsidRPr="00DC7263" w:rsidRDefault="005F53F4"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6. Plan aktivnosti obveščanja in objavljanja</w:t>
            </w:r>
          </w:p>
        </w:tc>
        <w:tc>
          <w:tcPr>
            <w:tcW w:w="1620" w:type="dxa"/>
            <w:tcBorders>
              <w:top w:val="single" w:sz="4" w:space="0" w:color="000000"/>
              <w:left w:val="single" w:sz="4" w:space="0" w:color="000000"/>
              <w:bottom w:val="single" w:sz="4" w:space="0" w:color="000000"/>
              <w:right w:val="single" w:sz="4" w:space="0" w:color="000000"/>
            </w:tcBorders>
          </w:tcPr>
          <w:p w14:paraId="0E9E9ED9" w14:textId="510A4E7F" w:rsidR="00AA680E" w:rsidRPr="00DC7263" w:rsidRDefault="00AA680E" w:rsidP="00EB1002">
            <w:pPr>
              <w:pStyle w:val="MSSodmik"/>
              <w:tabs>
                <w:tab w:val="left" w:pos="7088"/>
              </w:tabs>
              <w:spacing w:after="0" w:line="240" w:lineRule="auto"/>
              <w:jc w:val="center"/>
              <w:rPr>
                <w:rFonts w:ascii="Arial" w:hAnsi="Arial" w:cs="Arial"/>
                <w:sz w:val="20"/>
                <w:lang w:val="sl-SI"/>
              </w:rPr>
            </w:pPr>
            <w:r>
              <w:rPr>
                <w:rFonts w:ascii="Arial" w:hAnsi="Arial" w:cs="Arial"/>
                <w:sz w:val="20"/>
                <w:lang w:val="sl-SI"/>
              </w:rPr>
              <w:t>5</w:t>
            </w:r>
          </w:p>
        </w:tc>
      </w:tr>
      <w:tr w:rsidR="009A5DD2" w:rsidRPr="00DC7263" w14:paraId="15A3AFDE" w14:textId="77777777" w:rsidTr="00F25F79">
        <w:tc>
          <w:tcPr>
            <w:tcW w:w="7380" w:type="dxa"/>
            <w:tcBorders>
              <w:top w:val="single" w:sz="4" w:space="0" w:color="000000"/>
              <w:left w:val="single" w:sz="4" w:space="0" w:color="000000"/>
              <w:bottom w:val="single" w:sz="4" w:space="0" w:color="000000"/>
              <w:right w:val="single" w:sz="4" w:space="0" w:color="000000"/>
            </w:tcBorders>
          </w:tcPr>
          <w:p w14:paraId="4A9351B2" w14:textId="7F35C6D0" w:rsidR="009A5DD2" w:rsidRPr="00DC7263" w:rsidRDefault="00AA680E" w:rsidP="00EC166F">
            <w:pPr>
              <w:pStyle w:val="MSSodmik"/>
              <w:tabs>
                <w:tab w:val="left" w:pos="7088"/>
              </w:tabs>
              <w:spacing w:after="0" w:line="240" w:lineRule="auto"/>
              <w:jc w:val="both"/>
              <w:rPr>
                <w:rFonts w:ascii="Arial" w:hAnsi="Arial" w:cs="Arial"/>
                <w:sz w:val="20"/>
                <w:lang w:val="sl-SI"/>
              </w:rPr>
            </w:pPr>
            <w:r>
              <w:rPr>
                <w:rFonts w:ascii="Arial" w:hAnsi="Arial" w:cs="Arial"/>
                <w:sz w:val="20"/>
                <w:lang w:val="sl-SI"/>
              </w:rPr>
              <w:t>7</w:t>
            </w:r>
            <w:r w:rsidR="009A5DD2" w:rsidRPr="00DC7263">
              <w:rPr>
                <w:rFonts w:ascii="Arial" w:hAnsi="Arial" w:cs="Arial"/>
                <w:sz w:val="20"/>
                <w:lang w:val="sl-SI"/>
              </w:rPr>
              <w:t>. Kakovost finančnega načrta in stroškovna učinkovitost projekta</w:t>
            </w:r>
          </w:p>
        </w:tc>
        <w:tc>
          <w:tcPr>
            <w:tcW w:w="1620" w:type="dxa"/>
            <w:tcBorders>
              <w:top w:val="single" w:sz="4" w:space="0" w:color="000000"/>
              <w:left w:val="single" w:sz="4" w:space="0" w:color="000000"/>
              <w:bottom w:val="single" w:sz="4" w:space="0" w:color="000000"/>
              <w:right w:val="single" w:sz="4" w:space="0" w:color="000000"/>
            </w:tcBorders>
          </w:tcPr>
          <w:p w14:paraId="10B1F228" w14:textId="77777777" w:rsidR="009A5DD2" w:rsidRPr="00DC7263" w:rsidRDefault="009A5DD2" w:rsidP="00EB1002">
            <w:pPr>
              <w:pStyle w:val="MSSodmik"/>
              <w:tabs>
                <w:tab w:val="left" w:pos="7088"/>
              </w:tabs>
              <w:spacing w:after="0" w:line="240" w:lineRule="auto"/>
              <w:jc w:val="center"/>
              <w:rPr>
                <w:rFonts w:ascii="Arial" w:hAnsi="Arial" w:cs="Arial"/>
                <w:sz w:val="20"/>
                <w:lang w:val="sl-SI"/>
              </w:rPr>
            </w:pPr>
            <w:r w:rsidRPr="00DC7263">
              <w:rPr>
                <w:rFonts w:ascii="Arial" w:hAnsi="Arial" w:cs="Arial"/>
                <w:sz w:val="20"/>
                <w:lang w:val="sl-SI"/>
              </w:rPr>
              <w:t>13</w:t>
            </w:r>
          </w:p>
        </w:tc>
      </w:tr>
    </w:tbl>
    <w:p w14:paraId="2C6A6B1E" w14:textId="77777777" w:rsidR="009A5DD2" w:rsidRPr="00DC7263" w:rsidRDefault="009A5DD2" w:rsidP="00696B4C">
      <w:pPr>
        <w:pStyle w:val="MSSodmik"/>
        <w:tabs>
          <w:tab w:val="left" w:pos="7088"/>
        </w:tabs>
        <w:spacing w:after="0" w:line="260" w:lineRule="exact"/>
        <w:jc w:val="both"/>
        <w:rPr>
          <w:rFonts w:ascii="Arial" w:hAnsi="Arial" w:cs="Arial"/>
          <w:sz w:val="20"/>
        </w:rPr>
      </w:pPr>
    </w:p>
    <w:p w14:paraId="099C1D11"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r w:rsidRPr="00DC7263">
        <w:rPr>
          <w:rFonts w:ascii="Arial" w:hAnsi="Arial" w:cs="Arial"/>
          <w:sz w:val="20"/>
          <w:lang w:val="sl-SI"/>
        </w:rPr>
        <w:t xml:space="preserve">Pri vsakem merilu lahko vloga prejme število točk, kot je razvidno iz spodaj podane ocenjevalne lestvice. </w:t>
      </w:r>
    </w:p>
    <w:p w14:paraId="4513CD5F"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p>
    <w:p w14:paraId="23BA9832" w14:textId="549D0B8F" w:rsidR="009A5DD2" w:rsidRPr="00DC7263" w:rsidRDefault="009A5DD2" w:rsidP="0087232C">
      <w:pPr>
        <w:jc w:val="both"/>
        <w:rPr>
          <w:rFonts w:ascii="Arial" w:hAnsi="Arial" w:cs="Arial"/>
          <w:sz w:val="20"/>
          <w:szCs w:val="20"/>
        </w:rPr>
      </w:pPr>
      <w:r w:rsidRPr="00DC7263">
        <w:rPr>
          <w:rFonts w:ascii="Arial" w:hAnsi="Arial" w:cs="Arial"/>
          <w:sz w:val="20"/>
          <w:szCs w:val="20"/>
        </w:rPr>
        <w:t>Največje možno števil</w:t>
      </w:r>
      <w:r w:rsidR="00784BA4" w:rsidRPr="00DC7263">
        <w:rPr>
          <w:rFonts w:ascii="Arial" w:hAnsi="Arial" w:cs="Arial"/>
          <w:sz w:val="20"/>
          <w:szCs w:val="20"/>
        </w:rPr>
        <w:t xml:space="preserve">o prejetih točk po merilih je </w:t>
      </w:r>
      <w:r w:rsidR="0082208A">
        <w:rPr>
          <w:rFonts w:ascii="Arial" w:hAnsi="Arial" w:cs="Arial"/>
          <w:sz w:val="20"/>
          <w:szCs w:val="20"/>
        </w:rPr>
        <w:t>43</w:t>
      </w:r>
      <w:r w:rsidRPr="00DC7263">
        <w:rPr>
          <w:rFonts w:ascii="Arial" w:hAnsi="Arial" w:cs="Arial"/>
          <w:sz w:val="20"/>
          <w:szCs w:val="20"/>
        </w:rPr>
        <w:t xml:space="preserve">. </w:t>
      </w:r>
    </w:p>
    <w:p w14:paraId="486D721B" w14:textId="77777777" w:rsidR="00C240FA" w:rsidRPr="00DC7263" w:rsidRDefault="00C240FA" w:rsidP="0087232C">
      <w:pPr>
        <w:jc w:val="both"/>
        <w:rPr>
          <w:rFonts w:ascii="Arial" w:hAnsi="Arial" w:cs="Arial"/>
          <w:sz w:val="20"/>
          <w:szCs w:val="20"/>
        </w:rPr>
      </w:pPr>
    </w:p>
    <w:p w14:paraId="29BF5BA3" w14:textId="415A6ADB"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r w:rsidRPr="00DC7263">
        <w:rPr>
          <w:rFonts w:ascii="Arial" w:hAnsi="Arial" w:cs="Arial"/>
          <w:sz w:val="20"/>
          <w:lang w:val="sl-SI"/>
        </w:rPr>
        <w:t>V primeru dveh ali več prijaviteljev z istim doseženim številom točk, se izbere prijavitelja, ki je predvidel sodelovanje več oseb z begunsko izkušnjo, ki bodo lahko deloval</w:t>
      </w:r>
      <w:r w:rsidR="001A3822">
        <w:rPr>
          <w:rFonts w:ascii="Arial" w:hAnsi="Arial" w:cs="Arial"/>
          <w:sz w:val="20"/>
          <w:lang w:val="sl-SI"/>
        </w:rPr>
        <w:t>e</w:t>
      </w:r>
      <w:r w:rsidRPr="00DC7263">
        <w:rPr>
          <w:rFonts w:ascii="Arial" w:hAnsi="Arial" w:cs="Arial"/>
          <w:sz w:val="20"/>
          <w:lang w:val="sl-SI"/>
        </w:rPr>
        <w:t xml:space="preserve"> na več (</w:t>
      </w:r>
      <w:r w:rsidR="00A82793" w:rsidRPr="00DC7263">
        <w:rPr>
          <w:rFonts w:ascii="Arial" w:hAnsi="Arial" w:cs="Arial"/>
          <w:sz w:val="20"/>
          <w:lang w:val="sl-SI"/>
        </w:rPr>
        <w:t>dveh</w:t>
      </w:r>
      <w:r w:rsidRPr="00DC7263">
        <w:rPr>
          <w:rFonts w:ascii="Arial" w:hAnsi="Arial" w:cs="Arial"/>
          <w:sz w:val="20"/>
          <w:lang w:val="sl-SI"/>
        </w:rPr>
        <w:t xml:space="preserve"> ali več) lokacijah.</w:t>
      </w:r>
    </w:p>
    <w:p w14:paraId="2D2B5049"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b/>
          <w:sz w:val="20"/>
          <w:lang w:val="sl-SI"/>
        </w:rPr>
      </w:pPr>
    </w:p>
    <w:p w14:paraId="71B3D2B7" w14:textId="77777777" w:rsidR="009A5DD2" w:rsidRPr="00DC7263" w:rsidRDefault="009A5DD2" w:rsidP="0087232C">
      <w:pPr>
        <w:pStyle w:val="MSSodmik"/>
        <w:keepNext/>
        <w:keepLines/>
        <w:widowControl w:val="0"/>
        <w:tabs>
          <w:tab w:val="left" w:pos="7088"/>
        </w:tabs>
        <w:spacing w:after="0" w:line="240" w:lineRule="auto"/>
        <w:jc w:val="both"/>
        <w:rPr>
          <w:rFonts w:ascii="Arial" w:hAnsi="Arial" w:cs="Arial"/>
          <w:sz w:val="20"/>
          <w:lang w:val="sl-SI"/>
        </w:rPr>
      </w:pPr>
      <w:r w:rsidRPr="00DC7263">
        <w:rPr>
          <w:rFonts w:ascii="Arial" w:hAnsi="Arial" w:cs="Arial"/>
          <w:sz w:val="20"/>
          <w:lang w:val="sl-SI"/>
        </w:rPr>
        <w:t>Projekti bodo ocenjeni skladno z navedenimi kriteriji ob primerjavi istovrstnih projektov in ob upoštevanju specifičnosti posameznih projektov.</w:t>
      </w:r>
    </w:p>
    <w:p w14:paraId="1AA79A4A" w14:textId="77777777" w:rsidR="009A5DD2" w:rsidRPr="00DC7263" w:rsidRDefault="009A5DD2" w:rsidP="00696B4C">
      <w:pPr>
        <w:pStyle w:val="MSSodmik"/>
        <w:tabs>
          <w:tab w:val="left" w:pos="7088"/>
        </w:tabs>
        <w:spacing w:after="0" w:line="260" w:lineRule="exact"/>
        <w:jc w:val="both"/>
        <w:rPr>
          <w:rFonts w:ascii="Arial" w:hAnsi="Arial" w:cs="Arial"/>
          <w:sz w:val="20"/>
          <w:lang w:val="sl-SI"/>
        </w:rPr>
      </w:pPr>
    </w:p>
    <w:p w14:paraId="2AD6BA43" w14:textId="2C7143F9" w:rsidR="009A5DD2" w:rsidRDefault="009A5DD2" w:rsidP="00AB3533">
      <w:pPr>
        <w:rPr>
          <w:rFonts w:ascii="Arial" w:hAnsi="Arial" w:cs="Arial"/>
          <w:sz w:val="20"/>
          <w:szCs w:val="20"/>
        </w:rPr>
      </w:pPr>
      <w:r w:rsidRPr="000B21AB">
        <w:rPr>
          <w:rFonts w:ascii="Arial" w:hAnsi="Arial" w:cs="Arial"/>
          <w:sz w:val="20"/>
          <w:szCs w:val="20"/>
        </w:rPr>
        <w:t>Ocenjevalna lestvica v okviru posameznega merila:</w:t>
      </w:r>
    </w:p>
    <w:p w14:paraId="104963A1" w14:textId="77777777" w:rsidR="000B21AB" w:rsidRPr="000B21AB" w:rsidRDefault="000B21AB" w:rsidP="00AB3533">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1244"/>
        <w:gridCol w:w="3516"/>
      </w:tblGrid>
      <w:tr w:rsidR="009A5DD2" w:rsidRPr="00DC7263" w14:paraId="2FD494CC" w14:textId="77777777" w:rsidTr="00602B0E">
        <w:tc>
          <w:tcPr>
            <w:tcW w:w="4301" w:type="dxa"/>
            <w:vAlign w:val="center"/>
          </w:tcPr>
          <w:p w14:paraId="466EC82B" w14:textId="77777777" w:rsidR="009A5DD2" w:rsidRPr="00DC7263" w:rsidRDefault="009A5DD2" w:rsidP="00E97AD2">
            <w:pPr>
              <w:jc w:val="center"/>
              <w:rPr>
                <w:rFonts w:ascii="Arial" w:hAnsi="Arial" w:cs="Arial"/>
                <w:b/>
                <w:sz w:val="20"/>
                <w:szCs w:val="20"/>
              </w:rPr>
            </w:pPr>
            <w:r w:rsidRPr="00DC7263">
              <w:rPr>
                <w:rFonts w:ascii="Arial" w:hAnsi="Arial" w:cs="Arial"/>
                <w:b/>
                <w:sz w:val="20"/>
                <w:szCs w:val="20"/>
              </w:rPr>
              <w:t>MERILO</w:t>
            </w:r>
          </w:p>
        </w:tc>
        <w:tc>
          <w:tcPr>
            <w:tcW w:w="1244" w:type="dxa"/>
            <w:vAlign w:val="center"/>
          </w:tcPr>
          <w:p w14:paraId="230203B9" w14:textId="77777777" w:rsidR="009A5DD2" w:rsidRPr="00DC7263" w:rsidRDefault="009A5DD2" w:rsidP="00E97AD2">
            <w:pPr>
              <w:jc w:val="center"/>
              <w:rPr>
                <w:rFonts w:ascii="Arial" w:hAnsi="Arial" w:cs="Arial"/>
                <w:b/>
                <w:sz w:val="20"/>
                <w:szCs w:val="20"/>
              </w:rPr>
            </w:pPr>
            <w:r w:rsidRPr="00DC7263">
              <w:rPr>
                <w:rFonts w:ascii="Arial" w:hAnsi="Arial" w:cs="Arial"/>
                <w:b/>
                <w:sz w:val="20"/>
                <w:szCs w:val="20"/>
              </w:rPr>
              <w:t>št. možnih točk</w:t>
            </w:r>
          </w:p>
        </w:tc>
        <w:tc>
          <w:tcPr>
            <w:tcW w:w="3516" w:type="dxa"/>
            <w:vAlign w:val="center"/>
          </w:tcPr>
          <w:p w14:paraId="1F558B7A" w14:textId="77777777" w:rsidR="009A5DD2" w:rsidRPr="00DC7263" w:rsidRDefault="009A5DD2" w:rsidP="00E97AD2">
            <w:pPr>
              <w:jc w:val="center"/>
              <w:rPr>
                <w:rFonts w:ascii="Arial" w:hAnsi="Arial" w:cs="Arial"/>
                <w:b/>
                <w:sz w:val="20"/>
                <w:szCs w:val="20"/>
              </w:rPr>
            </w:pPr>
            <w:r w:rsidRPr="00DC7263">
              <w:rPr>
                <w:rFonts w:ascii="Arial" w:hAnsi="Arial" w:cs="Arial"/>
                <w:b/>
                <w:sz w:val="20"/>
                <w:szCs w:val="20"/>
              </w:rPr>
              <w:t>OBRAZLOŽITEV MERILA</w:t>
            </w:r>
          </w:p>
        </w:tc>
      </w:tr>
      <w:tr w:rsidR="009A5DD2" w:rsidRPr="00DC7263" w14:paraId="4B417E6F" w14:textId="77777777" w:rsidTr="00602B0E">
        <w:tc>
          <w:tcPr>
            <w:tcW w:w="4301" w:type="dxa"/>
          </w:tcPr>
          <w:p w14:paraId="55F71B1B" w14:textId="32320FF1" w:rsidR="009A5DD2" w:rsidRDefault="009A5DD2" w:rsidP="00E97AD2">
            <w:pPr>
              <w:pStyle w:val="MSSodmik"/>
              <w:tabs>
                <w:tab w:val="left" w:pos="7088"/>
              </w:tabs>
              <w:spacing w:after="0" w:line="240" w:lineRule="auto"/>
              <w:rPr>
                <w:rFonts w:ascii="Arial" w:hAnsi="Arial" w:cs="Arial"/>
                <w:b/>
                <w:sz w:val="20"/>
                <w:lang w:val="pl-PL"/>
              </w:rPr>
            </w:pPr>
            <w:r w:rsidRPr="00DC7263">
              <w:rPr>
                <w:rFonts w:ascii="Arial" w:hAnsi="Arial" w:cs="Arial"/>
                <w:b/>
                <w:sz w:val="20"/>
                <w:lang w:val="pl-PL"/>
              </w:rPr>
              <w:t>1. Jasnost opredelitve aktivnosti in metode dela v projektu</w:t>
            </w:r>
          </w:p>
          <w:p w14:paraId="459A5E67" w14:textId="77777777" w:rsidR="005F53F4" w:rsidRPr="00DC7263" w:rsidRDefault="005F53F4" w:rsidP="00E97AD2">
            <w:pPr>
              <w:pStyle w:val="MSSodmik"/>
              <w:tabs>
                <w:tab w:val="left" w:pos="7088"/>
              </w:tabs>
              <w:spacing w:after="0" w:line="240" w:lineRule="auto"/>
              <w:rPr>
                <w:rFonts w:ascii="Arial" w:hAnsi="Arial" w:cs="Arial"/>
                <w:sz w:val="20"/>
                <w:lang w:val="pl-PL"/>
              </w:rPr>
            </w:pPr>
          </w:p>
          <w:p w14:paraId="05B8904A" w14:textId="77777777" w:rsidR="009A5DD2" w:rsidRPr="00DC7263" w:rsidRDefault="009A5DD2" w:rsidP="00E97AD2">
            <w:pPr>
              <w:pStyle w:val="MSSodmik"/>
              <w:tabs>
                <w:tab w:val="left" w:pos="7088"/>
              </w:tabs>
              <w:spacing w:after="0" w:line="240" w:lineRule="auto"/>
              <w:rPr>
                <w:rFonts w:ascii="Arial" w:hAnsi="Arial" w:cs="Arial"/>
                <w:sz w:val="20"/>
                <w:lang w:val="pl-PL"/>
              </w:rPr>
            </w:pPr>
            <w:r w:rsidRPr="00DC7263">
              <w:rPr>
                <w:rFonts w:ascii="Arial" w:hAnsi="Arial" w:cs="Arial"/>
                <w:sz w:val="20"/>
                <w:lang w:val="pl-PL"/>
              </w:rPr>
              <w:t xml:space="preserve">    - aktivnosti in metoda dela so v projektu v </w:t>
            </w:r>
          </w:p>
          <w:p w14:paraId="14842467" w14:textId="77777777" w:rsidR="009A5DD2" w:rsidRPr="00DC7263" w:rsidRDefault="009A5DD2" w:rsidP="00E97AD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 xml:space="preserve">      celoti jasno opredeljeni</w:t>
            </w:r>
          </w:p>
          <w:p w14:paraId="2C753BC4" w14:textId="77777777" w:rsidR="009A5DD2" w:rsidRPr="00DC7263" w:rsidRDefault="009A5DD2" w:rsidP="00E97AD2">
            <w:pPr>
              <w:pStyle w:val="MSSodmik"/>
              <w:tabs>
                <w:tab w:val="left" w:pos="7088"/>
              </w:tabs>
              <w:spacing w:after="0" w:line="240" w:lineRule="auto"/>
              <w:rPr>
                <w:rFonts w:ascii="Arial" w:hAnsi="Arial" w:cs="Arial"/>
                <w:sz w:val="20"/>
                <w:lang w:val="pl-PL"/>
              </w:rPr>
            </w:pPr>
            <w:r w:rsidRPr="00DC7263">
              <w:rPr>
                <w:rFonts w:ascii="Arial" w:hAnsi="Arial" w:cs="Arial"/>
                <w:b/>
                <w:sz w:val="20"/>
                <w:lang w:val="sl-SI"/>
              </w:rPr>
              <w:t xml:space="preserve">    - </w:t>
            </w:r>
            <w:r w:rsidRPr="00DC7263">
              <w:rPr>
                <w:rFonts w:ascii="Arial" w:hAnsi="Arial" w:cs="Arial"/>
                <w:sz w:val="20"/>
                <w:lang w:val="pl-PL"/>
              </w:rPr>
              <w:t xml:space="preserve">aktivnosti in metoda dela so v projektu v </w:t>
            </w:r>
          </w:p>
          <w:p w14:paraId="28829875" w14:textId="77777777" w:rsidR="009A5DD2" w:rsidRPr="00DC7263" w:rsidRDefault="009A5DD2" w:rsidP="00E97AD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 xml:space="preserve">       večji meri jasno opredeljeni</w:t>
            </w:r>
          </w:p>
          <w:p w14:paraId="351F9A92" w14:textId="77777777" w:rsidR="009A5DD2" w:rsidRPr="00DC7263" w:rsidRDefault="009A5DD2" w:rsidP="00E97AD2">
            <w:pPr>
              <w:pStyle w:val="MSSodmik"/>
              <w:tabs>
                <w:tab w:val="left" w:pos="7088"/>
              </w:tabs>
              <w:spacing w:after="0" w:line="240" w:lineRule="auto"/>
              <w:rPr>
                <w:rFonts w:ascii="Arial" w:hAnsi="Arial" w:cs="Arial"/>
                <w:sz w:val="20"/>
                <w:lang w:val="pl-PL"/>
              </w:rPr>
            </w:pPr>
            <w:r w:rsidRPr="00DC7263">
              <w:rPr>
                <w:rFonts w:ascii="Arial" w:hAnsi="Arial" w:cs="Arial"/>
                <w:b/>
                <w:sz w:val="20"/>
                <w:lang w:val="sl-SI"/>
              </w:rPr>
              <w:t xml:space="preserve">    - </w:t>
            </w:r>
            <w:r w:rsidRPr="00DC7263">
              <w:rPr>
                <w:rFonts w:ascii="Arial" w:hAnsi="Arial" w:cs="Arial"/>
                <w:sz w:val="20"/>
                <w:lang w:val="pl-PL"/>
              </w:rPr>
              <w:t xml:space="preserve">aktivnosti in metoda dela so v projektu v </w:t>
            </w:r>
          </w:p>
          <w:p w14:paraId="18799341" w14:textId="77777777" w:rsidR="009A5DD2" w:rsidRPr="00DC7263" w:rsidRDefault="009A5DD2" w:rsidP="00E97AD2">
            <w:pPr>
              <w:pStyle w:val="MSSodmik"/>
              <w:tabs>
                <w:tab w:val="left" w:pos="7088"/>
              </w:tabs>
              <w:spacing w:after="0" w:line="240" w:lineRule="auto"/>
              <w:rPr>
                <w:rFonts w:ascii="Arial" w:hAnsi="Arial" w:cs="Arial"/>
                <w:b/>
                <w:sz w:val="20"/>
                <w:lang w:val="sl-SI"/>
              </w:rPr>
            </w:pPr>
            <w:r w:rsidRPr="00DC7263">
              <w:rPr>
                <w:rFonts w:ascii="Arial" w:hAnsi="Arial" w:cs="Arial"/>
                <w:sz w:val="20"/>
                <w:lang w:val="pl-PL"/>
              </w:rPr>
              <w:t xml:space="preserve">      manjši meri jasno opredeljeni</w:t>
            </w:r>
          </w:p>
          <w:p w14:paraId="0B12F1A5" w14:textId="77777777" w:rsidR="009A5DD2" w:rsidRPr="00DC7263" w:rsidRDefault="009A5DD2" w:rsidP="00E97AD2">
            <w:pPr>
              <w:pStyle w:val="MSSodmik"/>
              <w:tabs>
                <w:tab w:val="left" w:pos="7088"/>
              </w:tabs>
              <w:spacing w:after="0" w:line="240" w:lineRule="auto"/>
              <w:rPr>
                <w:rFonts w:ascii="Arial" w:hAnsi="Arial" w:cs="Arial"/>
                <w:b/>
                <w:sz w:val="20"/>
                <w:lang w:val="sl-SI"/>
              </w:rPr>
            </w:pPr>
          </w:p>
        </w:tc>
        <w:tc>
          <w:tcPr>
            <w:tcW w:w="1244" w:type="dxa"/>
          </w:tcPr>
          <w:p w14:paraId="70CCEFE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11D3EA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9F9415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7E4E4A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5</w:t>
            </w:r>
          </w:p>
          <w:p w14:paraId="232433C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3EE34F2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3</w:t>
            </w:r>
          </w:p>
          <w:p w14:paraId="316080A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E347FA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tc>
        <w:tc>
          <w:tcPr>
            <w:tcW w:w="3516" w:type="dxa"/>
          </w:tcPr>
          <w:p w14:paraId="62896055"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r w:rsidRPr="00DC7263">
              <w:rPr>
                <w:rFonts w:ascii="Arial" w:hAnsi="Arial" w:cs="Arial"/>
                <w:sz w:val="20"/>
                <w:szCs w:val="20"/>
              </w:rPr>
              <w:t>Aktivnosti so konkretno opredeljene in opisane ter količinsko/časovno ovrednotene. Prav tako mora biti pri vsaki aktivnosti konkretizirana metoda dela.</w:t>
            </w:r>
          </w:p>
        </w:tc>
      </w:tr>
      <w:tr w:rsidR="00602B0E" w:rsidRPr="00DC7263" w14:paraId="1E093B4B" w14:textId="77777777" w:rsidTr="00602B0E">
        <w:tc>
          <w:tcPr>
            <w:tcW w:w="4301" w:type="dxa"/>
          </w:tcPr>
          <w:p w14:paraId="2A9C5532" w14:textId="77777777" w:rsidR="009A5DD2" w:rsidRPr="00DC7263" w:rsidRDefault="009A5DD2" w:rsidP="00E97AD2">
            <w:pPr>
              <w:overflowPunct w:val="0"/>
              <w:autoSpaceDE w:val="0"/>
              <w:autoSpaceDN w:val="0"/>
              <w:adjustRightInd w:val="0"/>
              <w:textAlignment w:val="baseline"/>
              <w:rPr>
                <w:rFonts w:ascii="Arial" w:hAnsi="Arial" w:cs="Arial"/>
                <w:b/>
                <w:sz w:val="20"/>
                <w:szCs w:val="20"/>
                <w:lang w:val="pl-PL"/>
              </w:rPr>
            </w:pPr>
            <w:r w:rsidRPr="00DC7263">
              <w:rPr>
                <w:rFonts w:ascii="Arial" w:hAnsi="Arial" w:cs="Arial"/>
                <w:b/>
                <w:sz w:val="20"/>
                <w:szCs w:val="20"/>
                <w:lang w:val="pl-PL"/>
              </w:rPr>
              <w:t>2. Prijavitelj je predvidel sodelovanje osebe z begunsko izkušnjo</w:t>
            </w:r>
          </w:p>
          <w:p w14:paraId="4A7D3615" w14:textId="77777777" w:rsidR="009A5DD2" w:rsidRPr="00DC7263" w:rsidRDefault="009A5DD2" w:rsidP="00E97AD2">
            <w:pPr>
              <w:overflowPunct w:val="0"/>
              <w:autoSpaceDE w:val="0"/>
              <w:autoSpaceDN w:val="0"/>
              <w:adjustRightInd w:val="0"/>
              <w:textAlignment w:val="baseline"/>
              <w:rPr>
                <w:rFonts w:ascii="Arial" w:hAnsi="Arial" w:cs="Arial"/>
                <w:b/>
                <w:sz w:val="20"/>
                <w:szCs w:val="20"/>
                <w:lang w:val="pl-PL"/>
              </w:rPr>
            </w:pPr>
          </w:p>
          <w:p w14:paraId="40909214"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lang w:val="pl-PL"/>
              </w:rPr>
              <w:t xml:space="preserve">    - </w:t>
            </w:r>
            <w:r w:rsidR="00602B0E" w:rsidRPr="00DC7263">
              <w:rPr>
                <w:rFonts w:ascii="Arial" w:hAnsi="Arial" w:cs="Arial"/>
                <w:sz w:val="20"/>
                <w:szCs w:val="20"/>
              </w:rPr>
              <w:t xml:space="preserve">na </w:t>
            </w:r>
            <w:r w:rsidR="00CC3E88" w:rsidRPr="00DC7263">
              <w:rPr>
                <w:rFonts w:ascii="Arial" w:hAnsi="Arial" w:cs="Arial"/>
                <w:sz w:val="20"/>
                <w:szCs w:val="20"/>
              </w:rPr>
              <w:t xml:space="preserve">več kot </w:t>
            </w:r>
            <w:r w:rsidR="00602B0E" w:rsidRPr="00DC7263">
              <w:rPr>
                <w:rFonts w:ascii="Arial" w:hAnsi="Arial" w:cs="Arial"/>
                <w:sz w:val="20"/>
                <w:szCs w:val="20"/>
              </w:rPr>
              <w:t>dveh</w:t>
            </w:r>
            <w:r w:rsidRPr="00DC7263">
              <w:rPr>
                <w:rFonts w:ascii="Arial" w:hAnsi="Arial" w:cs="Arial"/>
                <w:sz w:val="20"/>
                <w:szCs w:val="20"/>
              </w:rPr>
              <w:t xml:space="preserve"> lokacijah</w:t>
            </w:r>
          </w:p>
          <w:p w14:paraId="0540E9ED"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na dveh lokacijah</w:t>
            </w:r>
          </w:p>
          <w:p w14:paraId="265AE8B7"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na eni lokaciji</w:t>
            </w:r>
          </w:p>
          <w:p w14:paraId="089E7021"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prijavitelj ni predvidel sodelovanja osebe z </w:t>
            </w:r>
          </w:p>
          <w:p w14:paraId="41404594" w14:textId="77777777" w:rsidR="009A5DD2" w:rsidRPr="00DC7263" w:rsidRDefault="009A5DD2" w:rsidP="00E97AD2">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begunsko izkušnjo</w:t>
            </w:r>
          </w:p>
          <w:p w14:paraId="59BA2351"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p>
        </w:tc>
        <w:tc>
          <w:tcPr>
            <w:tcW w:w="1244" w:type="dxa"/>
          </w:tcPr>
          <w:p w14:paraId="54E9D17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291673F1"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D6A9B9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DE11001"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5</w:t>
            </w:r>
          </w:p>
          <w:p w14:paraId="1E2FF02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3</w:t>
            </w:r>
          </w:p>
          <w:p w14:paraId="301BB579"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320D9F20" w14:textId="0251B1A3" w:rsidR="009A5DD2" w:rsidRPr="00DC7263" w:rsidRDefault="00383D96"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p w14:paraId="4F9E62FE" w14:textId="7CAFE0D8"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 xml:space="preserve"> </w:t>
            </w:r>
          </w:p>
        </w:tc>
        <w:tc>
          <w:tcPr>
            <w:tcW w:w="3516" w:type="dxa"/>
          </w:tcPr>
          <w:p w14:paraId="0A489859"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Za izvajanje ali sodelovanje pri projektu je prijavitelj zagotovil osebe z begunsko izkušnjo, ki jih je navedel v prilogo IV/5. Te osebe morajo sodelovati na projektu ves čas trajanja pogodbe. Ena oseba z begunsko izkušnjo lahko sodeluje le na eni lokaciji.</w:t>
            </w:r>
          </w:p>
        </w:tc>
      </w:tr>
      <w:tr w:rsidR="00602B0E" w:rsidRPr="00DC7263" w14:paraId="6CABBB70" w14:textId="77777777" w:rsidTr="00602B0E">
        <w:tc>
          <w:tcPr>
            <w:tcW w:w="4301" w:type="dxa"/>
          </w:tcPr>
          <w:p w14:paraId="0E027896" w14:textId="1BC30D79" w:rsidR="00CA5DA2" w:rsidRPr="00C00327" w:rsidRDefault="00CA5DA2" w:rsidP="00C00327">
            <w:pPr>
              <w:pStyle w:val="Odstavekseznama"/>
              <w:numPr>
                <w:ilvl w:val="0"/>
                <w:numId w:val="49"/>
              </w:numPr>
              <w:overflowPunct w:val="0"/>
              <w:autoSpaceDE w:val="0"/>
              <w:autoSpaceDN w:val="0"/>
              <w:adjustRightInd w:val="0"/>
              <w:textAlignment w:val="baseline"/>
              <w:rPr>
                <w:rFonts w:ascii="Arial" w:hAnsi="Arial" w:cs="Arial"/>
                <w:b/>
                <w:sz w:val="20"/>
              </w:rPr>
            </w:pPr>
            <w:r w:rsidRPr="00C00327">
              <w:rPr>
                <w:rFonts w:ascii="Arial" w:hAnsi="Arial" w:cs="Arial"/>
                <w:b/>
                <w:sz w:val="20"/>
              </w:rPr>
              <w:t xml:space="preserve">Prijavitelj zagotavlja pomoč pri </w:t>
            </w:r>
          </w:p>
          <w:p w14:paraId="0FD8D45C" w14:textId="77777777" w:rsidR="00CA5DA2" w:rsidRPr="00602B0E" w:rsidRDefault="00CA5DA2" w:rsidP="00CA5DA2">
            <w:pPr>
              <w:overflowPunct w:val="0"/>
              <w:autoSpaceDE w:val="0"/>
              <w:autoSpaceDN w:val="0"/>
              <w:adjustRightInd w:val="0"/>
              <w:textAlignment w:val="baseline"/>
              <w:rPr>
                <w:rFonts w:ascii="Arial" w:hAnsi="Arial" w:cs="Arial"/>
                <w:b/>
                <w:sz w:val="20"/>
              </w:rPr>
            </w:pPr>
            <w:r w:rsidRPr="00602B0E">
              <w:rPr>
                <w:rFonts w:ascii="Arial" w:hAnsi="Arial" w:cs="Arial"/>
                <w:b/>
                <w:sz w:val="20"/>
              </w:rPr>
              <w:t xml:space="preserve">    sporazumevanju </w:t>
            </w:r>
            <w:r w:rsidRPr="00857BB0">
              <w:rPr>
                <w:rFonts w:ascii="Arial" w:hAnsi="Arial" w:cs="Arial"/>
                <w:b/>
                <w:sz w:val="20"/>
              </w:rPr>
              <w:t xml:space="preserve">v arabskem in </w:t>
            </w:r>
            <w:proofErr w:type="spellStart"/>
            <w:r w:rsidRPr="00857BB0">
              <w:rPr>
                <w:rFonts w:ascii="Arial" w:hAnsi="Arial" w:cs="Arial"/>
                <w:b/>
                <w:sz w:val="20"/>
              </w:rPr>
              <w:t>tigrinskem</w:t>
            </w:r>
            <w:proofErr w:type="spellEnd"/>
            <w:r w:rsidRPr="00857BB0">
              <w:rPr>
                <w:rFonts w:ascii="Arial" w:hAnsi="Arial" w:cs="Arial"/>
                <w:b/>
                <w:sz w:val="20"/>
              </w:rPr>
              <w:t xml:space="preserve"> jeziku</w:t>
            </w:r>
          </w:p>
          <w:p w14:paraId="0C5773F0" w14:textId="77777777" w:rsidR="00CA5DA2" w:rsidRPr="00602B0E" w:rsidRDefault="00CA5DA2" w:rsidP="00CA5DA2">
            <w:pPr>
              <w:overflowPunct w:val="0"/>
              <w:autoSpaceDE w:val="0"/>
              <w:autoSpaceDN w:val="0"/>
              <w:adjustRightInd w:val="0"/>
              <w:textAlignment w:val="baseline"/>
              <w:rPr>
                <w:rFonts w:ascii="Arial" w:hAnsi="Arial" w:cs="Arial"/>
                <w:b/>
                <w:sz w:val="20"/>
              </w:rPr>
            </w:pPr>
          </w:p>
          <w:p w14:paraId="12077F9A" w14:textId="77777777" w:rsidR="00CA5DA2" w:rsidRPr="00602B0E" w:rsidRDefault="00CA5DA2" w:rsidP="00CA5DA2">
            <w:pPr>
              <w:overflowPunct w:val="0"/>
              <w:autoSpaceDE w:val="0"/>
              <w:autoSpaceDN w:val="0"/>
              <w:adjustRightInd w:val="0"/>
              <w:textAlignment w:val="baseline"/>
              <w:rPr>
                <w:rFonts w:ascii="Arial" w:hAnsi="Arial" w:cs="Arial"/>
                <w:sz w:val="20"/>
              </w:rPr>
            </w:pPr>
            <w:r w:rsidRPr="00602B0E">
              <w:rPr>
                <w:rFonts w:ascii="Arial" w:hAnsi="Arial" w:cs="Arial"/>
                <w:sz w:val="20"/>
              </w:rPr>
              <w:t xml:space="preserve">    - na dveh ali več lokacijah</w:t>
            </w:r>
          </w:p>
          <w:p w14:paraId="44B70060" w14:textId="77777777" w:rsidR="00CA5DA2" w:rsidRPr="00602B0E" w:rsidRDefault="00CA5DA2" w:rsidP="00CA5DA2">
            <w:pPr>
              <w:overflowPunct w:val="0"/>
              <w:autoSpaceDE w:val="0"/>
              <w:autoSpaceDN w:val="0"/>
              <w:adjustRightInd w:val="0"/>
              <w:textAlignment w:val="baseline"/>
              <w:rPr>
                <w:rFonts w:ascii="Arial" w:hAnsi="Arial" w:cs="Arial"/>
                <w:sz w:val="20"/>
              </w:rPr>
            </w:pPr>
            <w:r w:rsidRPr="00602B0E">
              <w:rPr>
                <w:rFonts w:ascii="Arial" w:hAnsi="Arial" w:cs="Arial"/>
                <w:bCs/>
                <w:iCs/>
                <w:sz w:val="20"/>
                <w:szCs w:val="20"/>
              </w:rPr>
              <w:t xml:space="preserve">    - </w:t>
            </w:r>
            <w:r w:rsidRPr="00602B0E">
              <w:rPr>
                <w:rFonts w:ascii="Arial" w:hAnsi="Arial" w:cs="Arial"/>
                <w:sz w:val="20"/>
              </w:rPr>
              <w:t>na dveh lokacijah</w:t>
            </w:r>
          </w:p>
          <w:p w14:paraId="3B963D04" w14:textId="77777777" w:rsidR="00CA5DA2" w:rsidRPr="00602B0E" w:rsidRDefault="00CA5DA2" w:rsidP="00CA5DA2">
            <w:pPr>
              <w:overflowPunct w:val="0"/>
              <w:autoSpaceDE w:val="0"/>
              <w:autoSpaceDN w:val="0"/>
              <w:adjustRightInd w:val="0"/>
              <w:textAlignment w:val="baseline"/>
              <w:rPr>
                <w:rFonts w:ascii="Arial" w:hAnsi="Arial" w:cs="Arial"/>
                <w:sz w:val="20"/>
              </w:rPr>
            </w:pPr>
            <w:r w:rsidRPr="00602B0E">
              <w:rPr>
                <w:rFonts w:ascii="Arial" w:hAnsi="Arial" w:cs="Arial"/>
                <w:sz w:val="20"/>
              </w:rPr>
              <w:t xml:space="preserve">    - na eni lokaciji</w:t>
            </w:r>
          </w:p>
          <w:p w14:paraId="344DDC59" w14:textId="769FB6D4" w:rsidR="00AB3533" w:rsidRPr="00DC7263" w:rsidRDefault="00CA5DA2" w:rsidP="0055770E">
            <w:pPr>
              <w:overflowPunct w:val="0"/>
              <w:autoSpaceDE w:val="0"/>
              <w:autoSpaceDN w:val="0"/>
              <w:adjustRightInd w:val="0"/>
              <w:textAlignment w:val="baseline"/>
              <w:rPr>
                <w:rFonts w:ascii="Arial" w:hAnsi="Arial" w:cs="Arial"/>
                <w:bCs/>
                <w:iCs/>
                <w:sz w:val="20"/>
                <w:szCs w:val="20"/>
              </w:rPr>
            </w:pPr>
            <w:r w:rsidRPr="00602B0E">
              <w:rPr>
                <w:rFonts w:ascii="Arial" w:hAnsi="Arial" w:cs="Arial"/>
                <w:sz w:val="20"/>
              </w:rPr>
              <w:t xml:space="preserve">    </w:t>
            </w:r>
          </w:p>
        </w:tc>
        <w:tc>
          <w:tcPr>
            <w:tcW w:w="1244" w:type="dxa"/>
          </w:tcPr>
          <w:p w14:paraId="2A0B1282"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5D1C65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BB2CB86" w14:textId="131874BD" w:rsidR="009A5DD2" w:rsidRDefault="009A5DD2" w:rsidP="00E97AD2">
            <w:pPr>
              <w:overflowPunct w:val="0"/>
              <w:autoSpaceDE w:val="0"/>
              <w:autoSpaceDN w:val="0"/>
              <w:adjustRightInd w:val="0"/>
              <w:jc w:val="center"/>
              <w:textAlignment w:val="baseline"/>
              <w:rPr>
                <w:rFonts w:ascii="Arial" w:hAnsi="Arial" w:cs="Arial"/>
                <w:sz w:val="20"/>
                <w:szCs w:val="20"/>
              </w:rPr>
            </w:pPr>
          </w:p>
          <w:p w14:paraId="2C4324D2" w14:textId="77777777" w:rsidR="00383D96" w:rsidRPr="00DC7263" w:rsidRDefault="00383D96" w:rsidP="00E97AD2">
            <w:pPr>
              <w:overflowPunct w:val="0"/>
              <w:autoSpaceDE w:val="0"/>
              <w:autoSpaceDN w:val="0"/>
              <w:adjustRightInd w:val="0"/>
              <w:jc w:val="center"/>
              <w:textAlignment w:val="baseline"/>
              <w:rPr>
                <w:rFonts w:ascii="Arial" w:hAnsi="Arial" w:cs="Arial"/>
                <w:sz w:val="20"/>
                <w:szCs w:val="20"/>
              </w:rPr>
            </w:pPr>
          </w:p>
          <w:p w14:paraId="7536BE4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5</w:t>
            </w:r>
          </w:p>
          <w:p w14:paraId="502F7C0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3</w:t>
            </w:r>
          </w:p>
          <w:p w14:paraId="48B5A2F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6631C1B7" w14:textId="6835EC82"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1DE170A9"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Prijavitelj ves čas trajanja pogodbe zagotavlja storitve pomoči pri sporazumevanju v arabskem jeziku osebam, ki ne govorijo EU jezikov, in sicer z osebami (neformalnimi prevajalci), ki jih je predvidel na projektu in navedel v prilogo IV/5 ter zanje predložil zahtevana dokazila iz točke 8.4 tega dela razpisne dokumentacije. Ena oseba lahko sodeluje le na eni lokaciji.</w:t>
            </w:r>
          </w:p>
        </w:tc>
      </w:tr>
      <w:tr w:rsidR="00AA680E" w:rsidRPr="00DC7263" w14:paraId="4E3CCA80" w14:textId="77777777" w:rsidTr="00602B0E">
        <w:tc>
          <w:tcPr>
            <w:tcW w:w="4301" w:type="dxa"/>
          </w:tcPr>
          <w:p w14:paraId="2CA76BAA" w14:textId="752BE518" w:rsidR="00AA680E" w:rsidRDefault="00B747EA"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lastRenderedPageBreak/>
              <w:t>4</w:t>
            </w:r>
            <w:r w:rsidR="00AA680E">
              <w:rPr>
                <w:rFonts w:ascii="Arial" w:hAnsi="Arial" w:cs="Arial"/>
                <w:b/>
                <w:bCs/>
                <w:iCs/>
                <w:sz w:val="20"/>
                <w:szCs w:val="20"/>
              </w:rPr>
              <w:t>. Prijavitelj prepozna kritična tveganja ter ukrepe za njihovo odpravo</w:t>
            </w:r>
            <w:r>
              <w:rPr>
                <w:rFonts w:ascii="Arial" w:hAnsi="Arial" w:cs="Arial"/>
                <w:b/>
                <w:bCs/>
                <w:iCs/>
                <w:sz w:val="20"/>
                <w:szCs w:val="20"/>
              </w:rPr>
              <w:t>.</w:t>
            </w:r>
          </w:p>
          <w:p w14:paraId="4EEB4207" w14:textId="77777777" w:rsidR="005F53F4" w:rsidRDefault="005F53F4" w:rsidP="00BF0159">
            <w:pPr>
              <w:overflowPunct w:val="0"/>
              <w:autoSpaceDE w:val="0"/>
              <w:autoSpaceDN w:val="0"/>
              <w:adjustRightInd w:val="0"/>
              <w:textAlignment w:val="baseline"/>
              <w:rPr>
                <w:rFonts w:ascii="Arial" w:hAnsi="Arial" w:cs="Arial"/>
                <w:sz w:val="20"/>
                <w:szCs w:val="20"/>
              </w:rPr>
            </w:pPr>
          </w:p>
          <w:p w14:paraId="392C53BD" w14:textId="189DA2CE" w:rsidR="00BF0159" w:rsidRPr="005F53F4" w:rsidRDefault="005F53F4" w:rsidP="005F53F4">
            <w:pPr>
              <w:overflowPunct w:val="0"/>
              <w:autoSpaceDE w:val="0"/>
              <w:autoSpaceDN w:val="0"/>
              <w:adjustRightInd w:val="0"/>
              <w:textAlignment w:val="baseline"/>
              <w:rPr>
                <w:rFonts w:ascii="Arial" w:hAnsi="Arial" w:cs="Arial"/>
                <w:sz w:val="20"/>
                <w:szCs w:val="20"/>
              </w:rPr>
            </w:pPr>
            <w:r w:rsidRPr="005F53F4">
              <w:rPr>
                <w:rFonts w:ascii="Arial" w:hAnsi="Arial" w:cs="Arial"/>
                <w:sz w:val="20"/>
                <w:szCs w:val="20"/>
              </w:rPr>
              <w:t>-</w:t>
            </w:r>
            <w:r>
              <w:rPr>
                <w:rFonts w:ascii="Arial" w:hAnsi="Arial" w:cs="Arial"/>
                <w:sz w:val="20"/>
                <w:szCs w:val="20"/>
              </w:rPr>
              <w:t xml:space="preserve"> </w:t>
            </w:r>
            <w:r w:rsidR="00B747EA" w:rsidRPr="005F53F4">
              <w:rPr>
                <w:rFonts w:ascii="Arial" w:hAnsi="Arial" w:cs="Arial"/>
                <w:sz w:val="20"/>
                <w:szCs w:val="20"/>
              </w:rPr>
              <w:t>P</w:t>
            </w:r>
            <w:r w:rsidR="00BF0159" w:rsidRPr="005F53F4">
              <w:rPr>
                <w:rFonts w:ascii="Arial" w:hAnsi="Arial" w:cs="Arial"/>
                <w:sz w:val="20"/>
                <w:szCs w:val="20"/>
              </w:rPr>
              <w:t>repoznana kritična tveganja in ukrepi  za njihovo odpravo so prepoznani, relevantni in ustrezno opisani</w:t>
            </w:r>
            <w:r w:rsidR="00B747EA" w:rsidRPr="005F53F4">
              <w:rPr>
                <w:rFonts w:ascii="Arial" w:hAnsi="Arial" w:cs="Arial"/>
                <w:sz w:val="20"/>
                <w:szCs w:val="20"/>
              </w:rPr>
              <w:t>.</w:t>
            </w:r>
          </w:p>
          <w:p w14:paraId="5A408B1E" w14:textId="77777777" w:rsidR="005F53F4" w:rsidRDefault="005F53F4" w:rsidP="00BF0159">
            <w:pPr>
              <w:overflowPunct w:val="0"/>
              <w:autoSpaceDE w:val="0"/>
              <w:autoSpaceDN w:val="0"/>
              <w:adjustRightInd w:val="0"/>
              <w:textAlignment w:val="baseline"/>
              <w:rPr>
                <w:rFonts w:ascii="Arial" w:hAnsi="Arial" w:cs="Arial"/>
                <w:sz w:val="20"/>
                <w:szCs w:val="20"/>
              </w:rPr>
            </w:pPr>
          </w:p>
          <w:p w14:paraId="1CDFA7A3" w14:textId="5B2C1897" w:rsidR="00BF0159" w:rsidRDefault="005F53F4" w:rsidP="005F53F4">
            <w:pPr>
              <w:overflowPunct w:val="0"/>
              <w:autoSpaceDE w:val="0"/>
              <w:autoSpaceDN w:val="0"/>
              <w:adjustRightInd w:val="0"/>
              <w:textAlignment w:val="baseline"/>
              <w:rPr>
                <w:rFonts w:ascii="Arial" w:hAnsi="Arial" w:cs="Arial"/>
                <w:sz w:val="20"/>
                <w:szCs w:val="20"/>
              </w:rPr>
            </w:pPr>
            <w:r w:rsidRPr="005F53F4">
              <w:rPr>
                <w:rFonts w:ascii="Arial" w:hAnsi="Arial" w:cs="Arial"/>
                <w:sz w:val="20"/>
                <w:szCs w:val="20"/>
              </w:rPr>
              <w:t>-</w:t>
            </w:r>
            <w:r>
              <w:rPr>
                <w:rFonts w:ascii="Arial" w:hAnsi="Arial" w:cs="Arial"/>
                <w:sz w:val="20"/>
                <w:szCs w:val="20"/>
              </w:rPr>
              <w:t xml:space="preserve"> </w:t>
            </w:r>
            <w:r w:rsidR="00B747EA" w:rsidRPr="005F53F4">
              <w:rPr>
                <w:rFonts w:ascii="Arial" w:hAnsi="Arial" w:cs="Arial"/>
                <w:sz w:val="20"/>
                <w:szCs w:val="20"/>
              </w:rPr>
              <w:t>P</w:t>
            </w:r>
            <w:r w:rsidR="00BF0159" w:rsidRPr="005F53F4">
              <w:rPr>
                <w:rFonts w:ascii="Arial" w:hAnsi="Arial" w:cs="Arial"/>
                <w:sz w:val="20"/>
                <w:szCs w:val="20"/>
              </w:rPr>
              <w:t>repoznana kritična tveganja so relevantna, vendar pomanjkljivo opisana in/ali so ukrepi za njihov odpravo pomanjkljivo opisani</w:t>
            </w:r>
            <w:r w:rsidR="00B747EA" w:rsidRPr="005F53F4">
              <w:rPr>
                <w:rFonts w:ascii="Arial" w:hAnsi="Arial" w:cs="Arial"/>
                <w:sz w:val="20"/>
                <w:szCs w:val="20"/>
              </w:rPr>
              <w:t>.</w:t>
            </w:r>
          </w:p>
          <w:p w14:paraId="45B832FF" w14:textId="77777777" w:rsidR="005F53F4" w:rsidRPr="005F53F4" w:rsidRDefault="005F53F4" w:rsidP="005F53F4">
            <w:pPr>
              <w:overflowPunct w:val="0"/>
              <w:autoSpaceDE w:val="0"/>
              <w:autoSpaceDN w:val="0"/>
              <w:adjustRightInd w:val="0"/>
              <w:textAlignment w:val="baseline"/>
              <w:rPr>
                <w:rFonts w:ascii="Arial" w:hAnsi="Arial" w:cs="Arial"/>
                <w:sz w:val="20"/>
                <w:szCs w:val="20"/>
              </w:rPr>
            </w:pPr>
          </w:p>
          <w:p w14:paraId="5D041A13" w14:textId="7D02455E" w:rsidR="00BF0159" w:rsidRPr="00DC7263" w:rsidRDefault="005F53F4" w:rsidP="00BF0159">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 </w:t>
            </w:r>
            <w:r w:rsidR="00B747EA">
              <w:rPr>
                <w:rFonts w:ascii="Arial" w:hAnsi="Arial" w:cs="Arial"/>
                <w:sz w:val="20"/>
                <w:szCs w:val="20"/>
              </w:rPr>
              <w:t>Niso prepoznana kritična tveganja in ustrezni ukrepi za odpravo ali so neustrezno določena in niso povezana.</w:t>
            </w:r>
            <w:r w:rsidR="00BF0159" w:rsidRPr="00DC7263">
              <w:rPr>
                <w:rFonts w:ascii="Arial" w:hAnsi="Arial" w:cs="Arial"/>
                <w:sz w:val="20"/>
                <w:szCs w:val="20"/>
              </w:rPr>
              <w:t xml:space="preserve"> </w:t>
            </w:r>
          </w:p>
          <w:p w14:paraId="0A5AB7B5" w14:textId="116BD9D7" w:rsidR="00AA680E" w:rsidRPr="00BF0159" w:rsidRDefault="00AA680E" w:rsidP="00BF0159">
            <w:pPr>
              <w:overflowPunct w:val="0"/>
              <w:autoSpaceDE w:val="0"/>
              <w:autoSpaceDN w:val="0"/>
              <w:adjustRightInd w:val="0"/>
              <w:textAlignment w:val="baseline"/>
              <w:rPr>
                <w:rFonts w:ascii="Arial" w:hAnsi="Arial" w:cs="Arial"/>
                <w:bCs/>
                <w:iCs/>
                <w:sz w:val="20"/>
                <w:szCs w:val="20"/>
              </w:rPr>
            </w:pPr>
          </w:p>
        </w:tc>
        <w:tc>
          <w:tcPr>
            <w:tcW w:w="1244" w:type="dxa"/>
          </w:tcPr>
          <w:p w14:paraId="34416233" w14:textId="77777777" w:rsidR="00AA680E" w:rsidRDefault="00AA680E" w:rsidP="00E97AD2">
            <w:pPr>
              <w:overflowPunct w:val="0"/>
              <w:autoSpaceDE w:val="0"/>
              <w:autoSpaceDN w:val="0"/>
              <w:adjustRightInd w:val="0"/>
              <w:jc w:val="center"/>
              <w:textAlignment w:val="baseline"/>
              <w:rPr>
                <w:rFonts w:ascii="Arial" w:hAnsi="Arial" w:cs="Arial"/>
                <w:sz w:val="20"/>
                <w:szCs w:val="20"/>
              </w:rPr>
            </w:pPr>
          </w:p>
          <w:p w14:paraId="678EB8B5"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5CFB6096"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7000EBE1" w14:textId="6E6611EB" w:rsidR="00BF0159" w:rsidRDefault="00BF0159"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5</w:t>
            </w:r>
          </w:p>
          <w:p w14:paraId="055FA21F"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353902B2"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30B4138B"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4EF63F8E" w14:textId="57F11A9A" w:rsidR="00BF0159" w:rsidRDefault="00BF0159"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3</w:t>
            </w:r>
          </w:p>
          <w:p w14:paraId="5D1A573F" w14:textId="77777777" w:rsidR="00BF0159" w:rsidRDefault="00BF0159" w:rsidP="00E97AD2">
            <w:pPr>
              <w:overflowPunct w:val="0"/>
              <w:autoSpaceDE w:val="0"/>
              <w:autoSpaceDN w:val="0"/>
              <w:adjustRightInd w:val="0"/>
              <w:jc w:val="center"/>
              <w:textAlignment w:val="baseline"/>
              <w:rPr>
                <w:rFonts w:ascii="Arial" w:hAnsi="Arial" w:cs="Arial"/>
                <w:sz w:val="20"/>
                <w:szCs w:val="20"/>
              </w:rPr>
            </w:pPr>
          </w:p>
          <w:p w14:paraId="370CD7E6"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1AA71875"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258339B8"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542371F2" w14:textId="6ED72C79" w:rsidR="00B747EA" w:rsidRDefault="00B747EA"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p w14:paraId="5546563F" w14:textId="364A1C10" w:rsidR="00B747EA" w:rsidRPr="00DC7263" w:rsidRDefault="00B747EA"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06679145" w14:textId="23874A29" w:rsidR="00AA680E" w:rsidRPr="00DC7263" w:rsidRDefault="00AA680E"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Ali prijavitelj prepozna kritična tveganja, ki lahko nastanejo pri izvajanju projekta</w:t>
            </w:r>
            <w:r w:rsidR="00BF0159">
              <w:rPr>
                <w:rFonts w:ascii="Arial" w:hAnsi="Arial" w:cs="Arial"/>
                <w:sz w:val="20"/>
                <w:szCs w:val="20"/>
              </w:rPr>
              <w:t xml:space="preserve"> in ukrepe za njihovo odpravo</w:t>
            </w:r>
            <w:r>
              <w:rPr>
                <w:rFonts w:ascii="Arial" w:hAnsi="Arial" w:cs="Arial"/>
                <w:sz w:val="20"/>
                <w:szCs w:val="20"/>
              </w:rPr>
              <w:t xml:space="preserve">? </w:t>
            </w:r>
          </w:p>
        </w:tc>
      </w:tr>
      <w:tr w:rsidR="00B747EA" w:rsidRPr="00DC7263" w14:paraId="02E275BB" w14:textId="77777777" w:rsidTr="00602B0E">
        <w:tc>
          <w:tcPr>
            <w:tcW w:w="4301" w:type="dxa"/>
          </w:tcPr>
          <w:p w14:paraId="3C8F0E3D" w14:textId="0E0E5398" w:rsidR="00B747EA" w:rsidRDefault="00B747EA"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t>5. Prijavitelj je predstavil tudi dodatne</w:t>
            </w:r>
            <w:r w:rsidR="00010B81">
              <w:rPr>
                <w:rFonts w:ascii="Arial" w:hAnsi="Arial" w:cs="Arial"/>
                <w:b/>
                <w:bCs/>
                <w:iCs/>
                <w:sz w:val="20"/>
                <w:szCs w:val="20"/>
              </w:rPr>
              <w:t xml:space="preserve"> (</w:t>
            </w:r>
            <w:r>
              <w:rPr>
                <w:rFonts w:ascii="Arial" w:hAnsi="Arial" w:cs="Arial"/>
                <w:b/>
                <w:bCs/>
                <w:iCs/>
                <w:sz w:val="20"/>
                <w:szCs w:val="20"/>
              </w:rPr>
              <w:t>inovativne</w:t>
            </w:r>
            <w:r w:rsidR="00010B81">
              <w:rPr>
                <w:rFonts w:ascii="Arial" w:hAnsi="Arial" w:cs="Arial"/>
                <w:b/>
                <w:bCs/>
                <w:iCs/>
                <w:sz w:val="20"/>
                <w:szCs w:val="20"/>
              </w:rPr>
              <w:t>)</w:t>
            </w:r>
            <w:r>
              <w:rPr>
                <w:rFonts w:ascii="Arial" w:hAnsi="Arial" w:cs="Arial"/>
                <w:b/>
                <w:bCs/>
                <w:iCs/>
                <w:sz w:val="20"/>
                <w:szCs w:val="20"/>
              </w:rPr>
              <w:t xml:space="preserve"> vsebine, ki projektu prinašajo dodano vrednost.</w:t>
            </w:r>
          </w:p>
          <w:p w14:paraId="5334E0D9" w14:textId="3C77936F" w:rsidR="00B747EA" w:rsidRDefault="00B747EA" w:rsidP="00AB3533">
            <w:pPr>
              <w:overflowPunct w:val="0"/>
              <w:autoSpaceDE w:val="0"/>
              <w:autoSpaceDN w:val="0"/>
              <w:adjustRightInd w:val="0"/>
              <w:textAlignment w:val="baseline"/>
              <w:rPr>
                <w:rFonts w:ascii="Arial" w:hAnsi="Arial" w:cs="Arial"/>
                <w:b/>
                <w:bCs/>
                <w:iCs/>
                <w:sz w:val="20"/>
                <w:szCs w:val="20"/>
              </w:rPr>
            </w:pPr>
          </w:p>
          <w:p w14:paraId="3C7F3C8E" w14:textId="47E8D617" w:rsidR="00010B81" w:rsidRDefault="00010B81" w:rsidP="00AB3533">
            <w:pPr>
              <w:overflowPunct w:val="0"/>
              <w:autoSpaceDE w:val="0"/>
              <w:autoSpaceDN w:val="0"/>
              <w:adjustRightInd w:val="0"/>
              <w:textAlignment w:val="baseline"/>
              <w:rPr>
                <w:rFonts w:ascii="Arial" w:hAnsi="Arial" w:cs="Arial"/>
                <w:bCs/>
                <w:iCs/>
                <w:sz w:val="20"/>
                <w:szCs w:val="20"/>
              </w:rPr>
            </w:pPr>
            <w:r w:rsidRPr="00010B81">
              <w:rPr>
                <w:rFonts w:ascii="Arial" w:hAnsi="Arial" w:cs="Arial"/>
                <w:bCs/>
                <w:iCs/>
                <w:sz w:val="20"/>
                <w:szCs w:val="20"/>
              </w:rPr>
              <w:t>-</w:t>
            </w:r>
            <w:r>
              <w:rPr>
                <w:rFonts w:ascii="Arial" w:hAnsi="Arial" w:cs="Arial"/>
                <w:bCs/>
                <w:iCs/>
                <w:sz w:val="20"/>
                <w:szCs w:val="20"/>
              </w:rPr>
              <w:t xml:space="preserve"> Ponujene dodatne (inovativne) vsebine so ustrezno predstavljene, temeljijo na ugotovljenih potrebah ciljne skupine in prinašajo dodano vrednost.</w:t>
            </w:r>
          </w:p>
          <w:p w14:paraId="54467F18" w14:textId="77777777" w:rsidR="00010B81" w:rsidRDefault="00010B81" w:rsidP="00AB3533">
            <w:pPr>
              <w:overflowPunct w:val="0"/>
              <w:autoSpaceDE w:val="0"/>
              <w:autoSpaceDN w:val="0"/>
              <w:adjustRightInd w:val="0"/>
              <w:textAlignment w:val="baseline"/>
              <w:rPr>
                <w:rFonts w:ascii="Arial" w:hAnsi="Arial" w:cs="Arial"/>
                <w:bCs/>
                <w:iCs/>
                <w:sz w:val="20"/>
                <w:szCs w:val="20"/>
              </w:rPr>
            </w:pPr>
          </w:p>
          <w:p w14:paraId="32ADED9E" w14:textId="3668E804" w:rsidR="00010B81" w:rsidRDefault="00010B81" w:rsidP="00010B81">
            <w:pPr>
              <w:overflowPunct w:val="0"/>
              <w:autoSpaceDE w:val="0"/>
              <w:autoSpaceDN w:val="0"/>
              <w:adjustRightInd w:val="0"/>
              <w:textAlignment w:val="baseline"/>
              <w:rPr>
                <w:rFonts w:ascii="Arial" w:hAnsi="Arial" w:cs="Arial"/>
                <w:bCs/>
                <w:iCs/>
                <w:sz w:val="20"/>
                <w:szCs w:val="20"/>
              </w:rPr>
            </w:pPr>
            <w:r>
              <w:rPr>
                <w:rFonts w:ascii="Arial" w:hAnsi="Arial" w:cs="Arial"/>
                <w:bCs/>
                <w:iCs/>
                <w:sz w:val="20"/>
                <w:szCs w:val="20"/>
              </w:rPr>
              <w:t>- Ponujene dodatne (inovativne) vsebine so ustrezno predstavljene, vendar ne prinašajo dodane vrednosti oz. ne temeljijo na ugotovljenih potrebah ciljne skupine.</w:t>
            </w:r>
          </w:p>
          <w:p w14:paraId="279669E1" w14:textId="5068A019" w:rsidR="00010B81" w:rsidRDefault="00010B81" w:rsidP="00AB3533">
            <w:pPr>
              <w:overflowPunct w:val="0"/>
              <w:autoSpaceDE w:val="0"/>
              <w:autoSpaceDN w:val="0"/>
              <w:adjustRightInd w:val="0"/>
              <w:textAlignment w:val="baseline"/>
              <w:rPr>
                <w:rFonts w:ascii="Arial" w:hAnsi="Arial" w:cs="Arial"/>
                <w:bCs/>
                <w:iCs/>
                <w:sz w:val="20"/>
                <w:szCs w:val="20"/>
              </w:rPr>
            </w:pPr>
          </w:p>
          <w:p w14:paraId="7A354719" w14:textId="609B2F6F" w:rsidR="00B747EA" w:rsidRDefault="00B747EA" w:rsidP="00B747EA">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w:t>
            </w:r>
            <w:r>
              <w:rPr>
                <w:rFonts w:ascii="Arial" w:hAnsi="Arial" w:cs="Arial"/>
                <w:sz w:val="20"/>
                <w:szCs w:val="20"/>
              </w:rPr>
              <w:t>Niso ponujene/predstavljene dodatne inovativne</w:t>
            </w:r>
            <w:r w:rsidR="00010B81">
              <w:rPr>
                <w:rFonts w:ascii="Arial" w:hAnsi="Arial" w:cs="Arial"/>
                <w:sz w:val="20"/>
                <w:szCs w:val="20"/>
              </w:rPr>
              <w:t xml:space="preserve"> vsebine ali so neustrezne.</w:t>
            </w:r>
          </w:p>
          <w:p w14:paraId="1A5D13E5" w14:textId="245A151C" w:rsidR="00B747EA" w:rsidRPr="00B747EA" w:rsidRDefault="00B747EA" w:rsidP="00B747EA">
            <w:pPr>
              <w:overflowPunct w:val="0"/>
              <w:autoSpaceDE w:val="0"/>
              <w:autoSpaceDN w:val="0"/>
              <w:adjustRightInd w:val="0"/>
              <w:textAlignment w:val="baseline"/>
              <w:rPr>
                <w:rFonts w:ascii="Arial" w:hAnsi="Arial" w:cs="Arial"/>
                <w:b/>
                <w:bCs/>
                <w:iCs/>
                <w:sz w:val="20"/>
                <w:szCs w:val="20"/>
              </w:rPr>
            </w:pPr>
            <w:r w:rsidRPr="00B747EA">
              <w:rPr>
                <w:rFonts w:ascii="Arial" w:hAnsi="Arial" w:cs="Arial"/>
                <w:b/>
                <w:bCs/>
                <w:iCs/>
                <w:sz w:val="20"/>
                <w:szCs w:val="20"/>
              </w:rPr>
              <w:t xml:space="preserve"> </w:t>
            </w:r>
          </w:p>
        </w:tc>
        <w:tc>
          <w:tcPr>
            <w:tcW w:w="1244" w:type="dxa"/>
          </w:tcPr>
          <w:p w14:paraId="25FCE910" w14:textId="77777777" w:rsidR="00B747EA" w:rsidRDefault="00B747EA" w:rsidP="00E97AD2">
            <w:pPr>
              <w:overflowPunct w:val="0"/>
              <w:autoSpaceDE w:val="0"/>
              <w:autoSpaceDN w:val="0"/>
              <w:adjustRightInd w:val="0"/>
              <w:jc w:val="center"/>
              <w:textAlignment w:val="baseline"/>
              <w:rPr>
                <w:rFonts w:ascii="Arial" w:hAnsi="Arial" w:cs="Arial"/>
                <w:sz w:val="20"/>
                <w:szCs w:val="20"/>
              </w:rPr>
            </w:pPr>
          </w:p>
          <w:p w14:paraId="13E14085"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4970AF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00522AF"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648107CD" w14:textId="45154181" w:rsidR="00010B81" w:rsidRDefault="00010B81"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5</w:t>
            </w:r>
          </w:p>
          <w:p w14:paraId="30A7A9F2"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589B3914"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C596F57"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488D20B1"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11032E0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3</w:t>
            </w:r>
          </w:p>
          <w:p w14:paraId="0639E7D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29D50208"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1C826D8C"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62CFE5C" w14:textId="77777777" w:rsidR="00010B81" w:rsidRDefault="00010B81" w:rsidP="00E97AD2">
            <w:pPr>
              <w:overflowPunct w:val="0"/>
              <w:autoSpaceDE w:val="0"/>
              <w:autoSpaceDN w:val="0"/>
              <w:adjustRightInd w:val="0"/>
              <w:jc w:val="center"/>
              <w:textAlignment w:val="baseline"/>
              <w:rPr>
                <w:rFonts w:ascii="Arial" w:hAnsi="Arial" w:cs="Arial"/>
                <w:sz w:val="20"/>
                <w:szCs w:val="20"/>
              </w:rPr>
            </w:pPr>
          </w:p>
          <w:p w14:paraId="7FD0E884" w14:textId="37270416" w:rsidR="00010B81" w:rsidRDefault="00010B81"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tc>
        <w:tc>
          <w:tcPr>
            <w:tcW w:w="3516" w:type="dxa"/>
          </w:tcPr>
          <w:p w14:paraId="0C75163A" w14:textId="71EA635D" w:rsidR="00B747EA" w:rsidRDefault="00010B81"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Ali je prijavitelj v projektni prijavi ponudil </w:t>
            </w:r>
            <w:r w:rsidR="00F53660">
              <w:rPr>
                <w:rFonts w:ascii="Arial" w:hAnsi="Arial" w:cs="Arial"/>
                <w:sz w:val="20"/>
                <w:szCs w:val="20"/>
              </w:rPr>
              <w:t xml:space="preserve">dodatne (inovativne) vsebine, ali slednje temeljijo na ugotovljenih potrebah ciljne skupine in ali predstavljajo dodano vrednost. </w:t>
            </w:r>
          </w:p>
        </w:tc>
      </w:tr>
      <w:tr w:rsidR="00F53660" w:rsidRPr="00DC7263" w14:paraId="4D7B2831" w14:textId="77777777" w:rsidTr="00602B0E">
        <w:tc>
          <w:tcPr>
            <w:tcW w:w="4301" w:type="dxa"/>
          </w:tcPr>
          <w:p w14:paraId="11876DB7" w14:textId="0C6084A4" w:rsidR="00854B35" w:rsidRDefault="00F53660"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t xml:space="preserve">6. </w:t>
            </w:r>
            <w:r w:rsidR="00854B35">
              <w:rPr>
                <w:rFonts w:ascii="Arial" w:hAnsi="Arial" w:cs="Arial"/>
                <w:b/>
                <w:bCs/>
                <w:iCs/>
                <w:sz w:val="20"/>
                <w:szCs w:val="20"/>
              </w:rPr>
              <w:t>Plan aktivnosti obveščanja</w:t>
            </w:r>
            <w:r w:rsidR="001A3822">
              <w:rPr>
                <w:rFonts w:ascii="Arial" w:hAnsi="Arial" w:cs="Arial"/>
                <w:b/>
                <w:bCs/>
                <w:iCs/>
                <w:sz w:val="20"/>
                <w:szCs w:val="20"/>
              </w:rPr>
              <w:t xml:space="preserve"> </w:t>
            </w:r>
            <w:r w:rsidR="004F036D">
              <w:rPr>
                <w:rFonts w:ascii="Arial" w:hAnsi="Arial" w:cs="Arial"/>
                <w:b/>
                <w:bCs/>
                <w:iCs/>
                <w:sz w:val="20"/>
                <w:szCs w:val="20"/>
              </w:rPr>
              <w:t>javnosti</w:t>
            </w:r>
            <w:r w:rsidR="00854B35">
              <w:rPr>
                <w:rFonts w:ascii="Arial" w:hAnsi="Arial" w:cs="Arial"/>
                <w:b/>
                <w:bCs/>
                <w:iCs/>
                <w:sz w:val="20"/>
                <w:szCs w:val="20"/>
              </w:rPr>
              <w:t xml:space="preserve"> in objavljanja, ki zajema dodatne aktivnosti, kot so objave na spletni strani, PR članki in podobno</w:t>
            </w:r>
          </w:p>
          <w:p w14:paraId="7E23EC92" w14:textId="77777777" w:rsidR="00854B35" w:rsidRDefault="00854B35" w:rsidP="00AB3533">
            <w:pPr>
              <w:overflowPunct w:val="0"/>
              <w:autoSpaceDE w:val="0"/>
              <w:autoSpaceDN w:val="0"/>
              <w:adjustRightInd w:val="0"/>
              <w:textAlignment w:val="baseline"/>
              <w:rPr>
                <w:rFonts w:ascii="Arial" w:hAnsi="Arial" w:cs="Arial"/>
                <w:b/>
                <w:bCs/>
                <w:iCs/>
                <w:sz w:val="20"/>
                <w:szCs w:val="20"/>
              </w:rPr>
            </w:pPr>
          </w:p>
          <w:p w14:paraId="31C129E4" w14:textId="3B20BA65" w:rsidR="00854B35" w:rsidRDefault="00854B35" w:rsidP="00854B35">
            <w:pPr>
              <w:overflowPunct w:val="0"/>
              <w:autoSpaceDE w:val="0"/>
              <w:autoSpaceDN w:val="0"/>
              <w:adjustRightInd w:val="0"/>
              <w:textAlignment w:val="baseline"/>
              <w:rPr>
                <w:rFonts w:ascii="Arial" w:hAnsi="Arial" w:cs="Arial"/>
                <w:bCs/>
                <w:iCs/>
                <w:sz w:val="20"/>
                <w:szCs w:val="20"/>
              </w:rPr>
            </w:pPr>
            <w:r w:rsidRPr="00854B35">
              <w:rPr>
                <w:rFonts w:ascii="Arial" w:hAnsi="Arial" w:cs="Arial"/>
                <w:bCs/>
                <w:iCs/>
                <w:sz w:val="20"/>
                <w:szCs w:val="20"/>
              </w:rPr>
              <w:t xml:space="preserve">- </w:t>
            </w:r>
            <w:r>
              <w:rPr>
                <w:rFonts w:ascii="Arial" w:hAnsi="Arial" w:cs="Arial"/>
                <w:bCs/>
                <w:iCs/>
                <w:sz w:val="20"/>
                <w:szCs w:val="20"/>
              </w:rPr>
              <w:t>Predstavljen načrtovan plan aktivnosti obveščanja in objavljanja je relevanten glede na cilje projekta, usklajen z aktivnostmi in cilji projekta.</w:t>
            </w:r>
          </w:p>
          <w:p w14:paraId="719B97F8" w14:textId="77777777" w:rsidR="00854B35" w:rsidRDefault="00854B35" w:rsidP="00854B35">
            <w:pPr>
              <w:overflowPunct w:val="0"/>
              <w:autoSpaceDE w:val="0"/>
              <w:autoSpaceDN w:val="0"/>
              <w:adjustRightInd w:val="0"/>
              <w:textAlignment w:val="baseline"/>
              <w:rPr>
                <w:rFonts w:ascii="Arial" w:hAnsi="Arial" w:cs="Arial"/>
                <w:bCs/>
                <w:iCs/>
                <w:sz w:val="20"/>
                <w:szCs w:val="20"/>
              </w:rPr>
            </w:pPr>
          </w:p>
          <w:p w14:paraId="0BF0F96A" w14:textId="77777777" w:rsidR="00854B35" w:rsidRDefault="00854B35" w:rsidP="00854B35">
            <w:pPr>
              <w:overflowPunct w:val="0"/>
              <w:autoSpaceDE w:val="0"/>
              <w:autoSpaceDN w:val="0"/>
              <w:adjustRightInd w:val="0"/>
              <w:textAlignment w:val="baseline"/>
              <w:rPr>
                <w:rFonts w:ascii="Arial" w:hAnsi="Arial" w:cs="Arial"/>
                <w:bCs/>
                <w:iCs/>
                <w:sz w:val="20"/>
                <w:szCs w:val="20"/>
              </w:rPr>
            </w:pPr>
            <w:r>
              <w:rPr>
                <w:rFonts w:ascii="Arial" w:hAnsi="Arial" w:cs="Arial"/>
                <w:bCs/>
                <w:iCs/>
                <w:sz w:val="20"/>
                <w:szCs w:val="20"/>
              </w:rPr>
              <w:t xml:space="preserve">- Predstavljen načrtovan plan aktivnosti obveščanja in objavljanja je relevanten glede na cilje projekta, vendar pomanjkljivo opisan in/ali neusklajen z aktivnostmi.  </w:t>
            </w:r>
          </w:p>
          <w:p w14:paraId="446A384F" w14:textId="77777777" w:rsidR="00854B35" w:rsidRDefault="00854B35" w:rsidP="00854B35">
            <w:pPr>
              <w:overflowPunct w:val="0"/>
              <w:autoSpaceDE w:val="0"/>
              <w:autoSpaceDN w:val="0"/>
              <w:adjustRightInd w:val="0"/>
              <w:textAlignment w:val="baseline"/>
              <w:rPr>
                <w:rFonts w:ascii="Arial" w:hAnsi="Arial" w:cs="Arial"/>
                <w:bCs/>
                <w:iCs/>
                <w:sz w:val="20"/>
                <w:szCs w:val="20"/>
              </w:rPr>
            </w:pPr>
          </w:p>
          <w:p w14:paraId="0D1E7741" w14:textId="42A1A36A" w:rsidR="005F53F4" w:rsidRPr="005F53F4" w:rsidRDefault="005F53F4" w:rsidP="005415C0">
            <w:pPr>
              <w:overflowPunct w:val="0"/>
              <w:autoSpaceDE w:val="0"/>
              <w:autoSpaceDN w:val="0"/>
              <w:adjustRightInd w:val="0"/>
              <w:textAlignment w:val="baseline"/>
              <w:rPr>
                <w:rFonts w:ascii="Arial" w:hAnsi="Arial" w:cs="Arial"/>
                <w:bCs/>
                <w:iCs/>
                <w:sz w:val="20"/>
                <w:szCs w:val="20"/>
              </w:rPr>
            </w:pPr>
            <w:r w:rsidRPr="005F53F4">
              <w:rPr>
                <w:rFonts w:ascii="Arial" w:hAnsi="Arial" w:cs="Arial"/>
                <w:bCs/>
                <w:iCs/>
                <w:sz w:val="20"/>
                <w:szCs w:val="20"/>
              </w:rPr>
              <w:t>-</w:t>
            </w:r>
            <w:r>
              <w:rPr>
                <w:rFonts w:ascii="Arial" w:hAnsi="Arial" w:cs="Arial"/>
                <w:bCs/>
                <w:iCs/>
                <w:sz w:val="20"/>
                <w:szCs w:val="20"/>
              </w:rPr>
              <w:t xml:space="preserve"> </w:t>
            </w:r>
            <w:r w:rsidR="00854B35" w:rsidRPr="005F53F4">
              <w:rPr>
                <w:rFonts w:ascii="Arial" w:hAnsi="Arial" w:cs="Arial"/>
                <w:bCs/>
                <w:iCs/>
                <w:sz w:val="20"/>
                <w:szCs w:val="20"/>
              </w:rPr>
              <w:t xml:space="preserve">Ni načrtovan plan aktivnosti </w:t>
            </w:r>
            <w:r w:rsidRPr="005F53F4">
              <w:rPr>
                <w:rFonts w:ascii="Arial" w:hAnsi="Arial" w:cs="Arial"/>
                <w:bCs/>
                <w:iCs/>
                <w:sz w:val="20"/>
                <w:szCs w:val="20"/>
              </w:rPr>
              <w:t>obveščanja in objavljanja ali pa je neustrezen.</w:t>
            </w:r>
          </w:p>
        </w:tc>
        <w:tc>
          <w:tcPr>
            <w:tcW w:w="1244" w:type="dxa"/>
          </w:tcPr>
          <w:p w14:paraId="7A46B273" w14:textId="77777777" w:rsidR="00F53660" w:rsidRDefault="00F53660" w:rsidP="00E97AD2">
            <w:pPr>
              <w:overflowPunct w:val="0"/>
              <w:autoSpaceDE w:val="0"/>
              <w:autoSpaceDN w:val="0"/>
              <w:adjustRightInd w:val="0"/>
              <w:jc w:val="center"/>
              <w:textAlignment w:val="baseline"/>
              <w:rPr>
                <w:rFonts w:ascii="Arial" w:hAnsi="Arial" w:cs="Arial"/>
                <w:sz w:val="20"/>
                <w:szCs w:val="20"/>
              </w:rPr>
            </w:pPr>
          </w:p>
          <w:p w14:paraId="6FA2A4F8"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0348E776"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396F0403"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7134CA19"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2751FBE1"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5</w:t>
            </w:r>
          </w:p>
          <w:p w14:paraId="0ED94419"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2BFD5731"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6C898563"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0CD15465"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p>
          <w:p w14:paraId="16C96C32" w14:textId="77777777" w:rsidR="00854B35" w:rsidRDefault="00854B35"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3</w:t>
            </w:r>
          </w:p>
          <w:p w14:paraId="21DEAD7F"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3ECD9C3F"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41014D6F"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4518C012" w14:textId="77777777" w:rsidR="005F53F4" w:rsidRDefault="005F53F4" w:rsidP="00E97AD2">
            <w:pPr>
              <w:overflowPunct w:val="0"/>
              <w:autoSpaceDE w:val="0"/>
              <w:autoSpaceDN w:val="0"/>
              <w:adjustRightInd w:val="0"/>
              <w:jc w:val="center"/>
              <w:textAlignment w:val="baseline"/>
              <w:rPr>
                <w:rFonts w:ascii="Arial" w:hAnsi="Arial" w:cs="Arial"/>
                <w:sz w:val="20"/>
                <w:szCs w:val="20"/>
              </w:rPr>
            </w:pPr>
          </w:p>
          <w:p w14:paraId="64D1C078" w14:textId="618D59B7" w:rsidR="005F53F4" w:rsidRDefault="005F53F4" w:rsidP="00E97AD2">
            <w:pPr>
              <w:overflowPunct w:val="0"/>
              <w:autoSpaceDE w:val="0"/>
              <w:autoSpaceDN w:val="0"/>
              <w:adjustRightInd w:val="0"/>
              <w:jc w:val="center"/>
              <w:textAlignment w:val="baseline"/>
              <w:rPr>
                <w:rFonts w:ascii="Arial" w:hAnsi="Arial" w:cs="Arial"/>
                <w:sz w:val="20"/>
                <w:szCs w:val="20"/>
              </w:rPr>
            </w:pPr>
            <w:r>
              <w:rPr>
                <w:rFonts w:ascii="Arial" w:hAnsi="Arial" w:cs="Arial"/>
                <w:sz w:val="20"/>
                <w:szCs w:val="20"/>
              </w:rPr>
              <w:t>0</w:t>
            </w:r>
          </w:p>
        </w:tc>
        <w:tc>
          <w:tcPr>
            <w:tcW w:w="3516" w:type="dxa"/>
          </w:tcPr>
          <w:p w14:paraId="751A68AA" w14:textId="0CFF4283" w:rsidR="00F53660" w:rsidRDefault="005F53F4"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Ali je načrtovan plan obveščanja</w:t>
            </w:r>
            <w:r w:rsidR="004F036D">
              <w:rPr>
                <w:rFonts w:ascii="Arial" w:hAnsi="Arial" w:cs="Arial"/>
                <w:sz w:val="20"/>
                <w:szCs w:val="20"/>
              </w:rPr>
              <w:t xml:space="preserve"> javnosti</w:t>
            </w:r>
            <w:r>
              <w:rPr>
                <w:rFonts w:ascii="Arial" w:hAnsi="Arial" w:cs="Arial"/>
                <w:sz w:val="20"/>
                <w:szCs w:val="20"/>
              </w:rPr>
              <w:t xml:space="preserve"> in objavljanja ustrezen glede na cilje projekta? </w:t>
            </w:r>
          </w:p>
          <w:p w14:paraId="61934976" w14:textId="77777777" w:rsidR="004F036D" w:rsidRDefault="004F036D" w:rsidP="0087232C">
            <w:pPr>
              <w:overflowPunct w:val="0"/>
              <w:autoSpaceDE w:val="0"/>
              <w:autoSpaceDN w:val="0"/>
              <w:adjustRightInd w:val="0"/>
              <w:textAlignment w:val="baseline"/>
              <w:rPr>
                <w:rFonts w:ascii="Arial" w:hAnsi="Arial" w:cs="Arial"/>
                <w:sz w:val="20"/>
                <w:szCs w:val="20"/>
              </w:rPr>
            </w:pPr>
          </w:p>
          <w:p w14:paraId="5DD19CD9" w14:textId="4FD32ADD" w:rsidR="004F036D" w:rsidRDefault="004F036D" w:rsidP="0087232C">
            <w:pPr>
              <w:overflowPunct w:val="0"/>
              <w:autoSpaceDE w:val="0"/>
              <w:autoSpaceDN w:val="0"/>
              <w:adjustRightInd w:val="0"/>
              <w:textAlignment w:val="baseline"/>
              <w:rPr>
                <w:rFonts w:ascii="Arial" w:hAnsi="Arial" w:cs="Arial"/>
                <w:sz w:val="20"/>
                <w:szCs w:val="20"/>
              </w:rPr>
            </w:pPr>
            <w:r>
              <w:rPr>
                <w:rFonts w:ascii="Arial" w:hAnsi="Arial" w:cs="Arial"/>
                <w:sz w:val="20"/>
                <w:szCs w:val="20"/>
              </w:rPr>
              <w:t>Ali je predviden plan obveščanja javnosti in objavljanja časovno in vsebinsko usklajen z načrtovanimi aktivnostmi?</w:t>
            </w:r>
          </w:p>
        </w:tc>
      </w:tr>
      <w:tr w:rsidR="00AB3533" w:rsidRPr="00DC7263" w14:paraId="13DE57D2" w14:textId="77777777" w:rsidTr="00602B0E">
        <w:tc>
          <w:tcPr>
            <w:tcW w:w="4301" w:type="dxa"/>
          </w:tcPr>
          <w:p w14:paraId="1342B2CC" w14:textId="3474458B" w:rsidR="00AB3533" w:rsidRPr="00DC7263" w:rsidRDefault="004F036D" w:rsidP="00AB3533">
            <w:pPr>
              <w:overflowPunct w:val="0"/>
              <w:autoSpaceDE w:val="0"/>
              <w:autoSpaceDN w:val="0"/>
              <w:adjustRightInd w:val="0"/>
              <w:textAlignment w:val="baseline"/>
              <w:rPr>
                <w:rFonts w:ascii="Arial" w:hAnsi="Arial" w:cs="Arial"/>
                <w:b/>
                <w:bCs/>
                <w:iCs/>
                <w:sz w:val="20"/>
                <w:szCs w:val="20"/>
              </w:rPr>
            </w:pPr>
            <w:r>
              <w:rPr>
                <w:rFonts w:ascii="Arial" w:hAnsi="Arial" w:cs="Arial"/>
                <w:b/>
                <w:bCs/>
                <w:iCs/>
                <w:sz w:val="20"/>
                <w:szCs w:val="20"/>
              </w:rPr>
              <w:t>7</w:t>
            </w:r>
            <w:r w:rsidR="00AB3533" w:rsidRPr="00DC7263">
              <w:rPr>
                <w:rFonts w:ascii="Arial" w:hAnsi="Arial" w:cs="Arial"/>
                <w:b/>
                <w:bCs/>
                <w:iCs/>
                <w:sz w:val="20"/>
                <w:szCs w:val="20"/>
              </w:rPr>
              <w:t xml:space="preserve">. Kakovost finančnega načrta in </w:t>
            </w:r>
          </w:p>
          <w:p w14:paraId="00D20060" w14:textId="77777777" w:rsidR="00AB3533" w:rsidRPr="00DC7263" w:rsidRDefault="00AB3533" w:rsidP="00AB3533">
            <w:pPr>
              <w:overflowPunct w:val="0"/>
              <w:autoSpaceDE w:val="0"/>
              <w:autoSpaceDN w:val="0"/>
              <w:adjustRightInd w:val="0"/>
              <w:textAlignment w:val="baseline"/>
              <w:rPr>
                <w:rFonts w:ascii="Arial" w:hAnsi="Arial" w:cs="Arial"/>
                <w:b/>
                <w:bCs/>
                <w:iCs/>
                <w:sz w:val="20"/>
                <w:szCs w:val="20"/>
              </w:rPr>
            </w:pPr>
            <w:r w:rsidRPr="00DC7263">
              <w:rPr>
                <w:rFonts w:ascii="Arial" w:hAnsi="Arial" w:cs="Arial"/>
                <w:b/>
                <w:bCs/>
                <w:iCs/>
                <w:sz w:val="20"/>
                <w:szCs w:val="20"/>
              </w:rPr>
              <w:t xml:space="preserve">    stroškovna učinkovitost projekta</w:t>
            </w:r>
          </w:p>
          <w:p w14:paraId="13650233" w14:textId="77777777" w:rsidR="00AB3533" w:rsidRPr="00DC7263" w:rsidRDefault="00AB3533" w:rsidP="00AB3533">
            <w:pPr>
              <w:overflowPunct w:val="0"/>
              <w:autoSpaceDE w:val="0"/>
              <w:autoSpaceDN w:val="0"/>
              <w:adjustRightInd w:val="0"/>
              <w:textAlignment w:val="baseline"/>
              <w:rPr>
                <w:rFonts w:ascii="Arial" w:hAnsi="Arial" w:cs="Arial"/>
                <w:bCs/>
                <w:iCs/>
                <w:sz w:val="20"/>
                <w:szCs w:val="20"/>
              </w:rPr>
            </w:pPr>
          </w:p>
          <w:p w14:paraId="25120F29" w14:textId="77777777" w:rsidR="00AB3533" w:rsidRPr="00DC7263" w:rsidRDefault="00AB3533" w:rsidP="00AB3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a) v kolikšni meri je predlagan projektni </w:t>
            </w:r>
          </w:p>
          <w:p w14:paraId="40DC5274" w14:textId="77777777" w:rsidR="00AB3533" w:rsidRPr="00DC7263" w:rsidRDefault="00AB3533" w:rsidP="00AB3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predlog stroškovno učinkovit</w:t>
            </w:r>
          </w:p>
          <w:p w14:paraId="5F53F0F6" w14:textId="77777777" w:rsidR="00AB3533" w:rsidRPr="00DC7263" w:rsidRDefault="00AB3533" w:rsidP="00AB3533">
            <w:pPr>
              <w:overflowPunct w:val="0"/>
              <w:autoSpaceDE w:val="0"/>
              <w:autoSpaceDN w:val="0"/>
              <w:adjustRightInd w:val="0"/>
              <w:textAlignment w:val="baseline"/>
              <w:rPr>
                <w:rFonts w:ascii="Arial" w:hAnsi="Arial" w:cs="Arial"/>
                <w:bCs/>
                <w:iCs/>
                <w:sz w:val="20"/>
                <w:szCs w:val="20"/>
              </w:rPr>
            </w:pPr>
          </w:p>
          <w:p w14:paraId="324FF42C"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t xml:space="preserve">        - cenovno najbolj ugodna</w:t>
            </w:r>
          </w:p>
          <w:p w14:paraId="4056F78D"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t xml:space="preserve">        - druga najbolj ugodna</w:t>
            </w:r>
          </w:p>
          <w:p w14:paraId="6363C592"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t xml:space="preserve">        - tretja najbolj ugodna </w:t>
            </w:r>
          </w:p>
          <w:p w14:paraId="059F5AB8"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t xml:space="preserve">        - četrta najbolj ugodna </w:t>
            </w:r>
          </w:p>
          <w:p w14:paraId="4D67EECE" w14:textId="77777777" w:rsidR="00AB3533" w:rsidRPr="00DC7263" w:rsidRDefault="00AB3533" w:rsidP="00AB3533">
            <w:pPr>
              <w:overflowPunct w:val="0"/>
              <w:autoSpaceDE w:val="0"/>
              <w:autoSpaceDN w:val="0"/>
              <w:adjustRightInd w:val="0"/>
              <w:jc w:val="both"/>
              <w:textAlignment w:val="baseline"/>
              <w:rPr>
                <w:rFonts w:ascii="Arial" w:hAnsi="Arial" w:cs="Arial"/>
                <w:bCs/>
                <w:iCs/>
                <w:sz w:val="20"/>
                <w:szCs w:val="20"/>
              </w:rPr>
            </w:pPr>
            <w:r w:rsidRPr="00DC7263">
              <w:rPr>
                <w:rFonts w:ascii="Arial" w:hAnsi="Arial" w:cs="Arial"/>
                <w:bCs/>
                <w:iCs/>
                <w:sz w:val="20"/>
                <w:szCs w:val="20"/>
              </w:rPr>
              <w:t xml:space="preserve">        - peta najbolj ugodna </w:t>
            </w:r>
          </w:p>
          <w:p w14:paraId="274123E3" w14:textId="77777777" w:rsidR="00AB3533" w:rsidRPr="00DC7263" w:rsidRDefault="00AB3533" w:rsidP="00E97AD2">
            <w:pPr>
              <w:overflowPunct w:val="0"/>
              <w:autoSpaceDE w:val="0"/>
              <w:autoSpaceDN w:val="0"/>
              <w:adjustRightInd w:val="0"/>
              <w:textAlignment w:val="baseline"/>
              <w:rPr>
                <w:rFonts w:ascii="Arial" w:hAnsi="Arial" w:cs="Arial"/>
                <w:b/>
                <w:sz w:val="20"/>
                <w:szCs w:val="20"/>
              </w:rPr>
            </w:pPr>
          </w:p>
        </w:tc>
        <w:tc>
          <w:tcPr>
            <w:tcW w:w="1244" w:type="dxa"/>
          </w:tcPr>
          <w:p w14:paraId="090A8725"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73EF5B73"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40942FC8"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0FF9DFCE"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000B94A4"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575210E6"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025F1FAD"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5</w:t>
            </w:r>
          </w:p>
          <w:p w14:paraId="164EE1FA"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4</w:t>
            </w:r>
          </w:p>
          <w:p w14:paraId="6B3FFB27"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3</w:t>
            </w:r>
          </w:p>
          <w:p w14:paraId="1092F504"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70CE5904" w14:textId="77777777" w:rsidR="00AB3533" w:rsidRPr="00DC7263" w:rsidRDefault="00AB3533" w:rsidP="00AB3533">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3739E1FE"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151030E8" w14:textId="77777777" w:rsidR="00AB3533" w:rsidRPr="00DC7263" w:rsidRDefault="00AB3533" w:rsidP="00AB3533">
            <w:pPr>
              <w:overflowPunct w:val="0"/>
              <w:autoSpaceDE w:val="0"/>
              <w:autoSpaceDN w:val="0"/>
              <w:adjustRightInd w:val="0"/>
              <w:textAlignment w:val="baseline"/>
              <w:rPr>
                <w:rFonts w:ascii="Arial" w:hAnsi="Arial" w:cs="Arial"/>
                <w:iCs/>
                <w:sz w:val="20"/>
                <w:szCs w:val="20"/>
              </w:rPr>
            </w:pPr>
            <w:r w:rsidRPr="00DC7263">
              <w:rPr>
                <w:rFonts w:ascii="Arial" w:hAnsi="Arial" w:cs="Arial"/>
                <w:iCs/>
                <w:sz w:val="20"/>
                <w:szCs w:val="20"/>
              </w:rPr>
              <w:t>Ocenjuje se ekonomičnost finančne konstrukcije v primerjavi z drugimi projektnimi predlogi.</w:t>
            </w:r>
          </w:p>
          <w:p w14:paraId="2930E12A" w14:textId="77777777" w:rsidR="00AB3533" w:rsidRPr="00DC7263" w:rsidRDefault="00AB3533" w:rsidP="00AB3533">
            <w:pPr>
              <w:overflowPunct w:val="0"/>
              <w:autoSpaceDE w:val="0"/>
              <w:autoSpaceDN w:val="0"/>
              <w:adjustRightInd w:val="0"/>
              <w:textAlignment w:val="baseline"/>
              <w:rPr>
                <w:rFonts w:ascii="Arial" w:hAnsi="Arial" w:cs="Arial"/>
                <w:iCs/>
                <w:sz w:val="20"/>
                <w:szCs w:val="20"/>
              </w:rPr>
            </w:pPr>
          </w:p>
          <w:p w14:paraId="533ADA87" w14:textId="77777777" w:rsidR="00AB3533" w:rsidRPr="00DC7263" w:rsidRDefault="00AB3533" w:rsidP="0087232C">
            <w:pPr>
              <w:overflowPunct w:val="0"/>
              <w:autoSpaceDE w:val="0"/>
              <w:autoSpaceDN w:val="0"/>
              <w:adjustRightInd w:val="0"/>
              <w:textAlignment w:val="baseline"/>
              <w:rPr>
                <w:rFonts w:ascii="Arial" w:hAnsi="Arial" w:cs="Arial"/>
                <w:iCs/>
                <w:sz w:val="20"/>
                <w:szCs w:val="20"/>
              </w:rPr>
            </w:pPr>
            <w:r w:rsidRPr="00DC7263">
              <w:rPr>
                <w:rFonts w:ascii="Arial" w:hAnsi="Arial" w:cs="Arial"/>
                <w:iCs/>
                <w:sz w:val="20"/>
                <w:szCs w:val="20"/>
              </w:rPr>
              <w:t xml:space="preserve">V primeru da prispe več kot 5 vlog, se število vseh možnih točk (5) deli na prejete vloge (npr. prispe 10 vlog: 5/10=0,5) in nato prejme cenovno najbolj ugodna vloga 5 točk, druga najbolj ugodna 4,5 točk itd.  </w:t>
            </w:r>
          </w:p>
        </w:tc>
      </w:tr>
      <w:tr w:rsidR="007D1533" w:rsidRPr="00DC7263" w14:paraId="1F4CE96C" w14:textId="77777777" w:rsidTr="00602B0E">
        <w:tc>
          <w:tcPr>
            <w:tcW w:w="4301" w:type="dxa"/>
          </w:tcPr>
          <w:p w14:paraId="53DBC08B"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lastRenderedPageBreak/>
              <w:t xml:space="preserve">b) Finančna konstrukcija je podrobno  </w:t>
            </w:r>
          </w:p>
          <w:p w14:paraId="3076899C"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utemeljena, predlagani stroški so      ustrezni, </w:t>
            </w:r>
          </w:p>
          <w:p w14:paraId="4E89FBD7"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potrebni za izvedbo projekta in relevantni </w:t>
            </w:r>
          </w:p>
          <w:p w14:paraId="1E8F3C9A"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glede na predvidene dejavnosti. </w:t>
            </w:r>
          </w:p>
          <w:p w14:paraId="78149D15"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Načrtovani upravičeni stroški ne    </w:t>
            </w:r>
          </w:p>
          <w:p w14:paraId="49DB3739"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vključujejo neupravičenih stroškov. Iz </w:t>
            </w:r>
          </w:p>
          <w:p w14:paraId="79E264A3"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utemeljitve stroškov je razvidno, kaj je v </w:t>
            </w:r>
          </w:p>
          <w:p w14:paraId="7D3BC6BC" w14:textId="77777777" w:rsidR="007D1533" w:rsidRPr="00DC7263" w:rsidRDefault="007D1533"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znesku zajeto in po kakšni ceni.</w:t>
            </w:r>
          </w:p>
          <w:p w14:paraId="79440E82" w14:textId="77777777" w:rsidR="007D1533" w:rsidRPr="00DC7263" w:rsidRDefault="007D1533" w:rsidP="00AB3533">
            <w:pPr>
              <w:overflowPunct w:val="0"/>
              <w:autoSpaceDE w:val="0"/>
              <w:autoSpaceDN w:val="0"/>
              <w:adjustRightInd w:val="0"/>
              <w:textAlignment w:val="baseline"/>
              <w:rPr>
                <w:rFonts w:ascii="Arial" w:hAnsi="Arial" w:cs="Arial"/>
                <w:b/>
                <w:bCs/>
                <w:iCs/>
                <w:sz w:val="20"/>
                <w:szCs w:val="20"/>
              </w:rPr>
            </w:pPr>
          </w:p>
        </w:tc>
        <w:tc>
          <w:tcPr>
            <w:tcW w:w="1244" w:type="dxa"/>
          </w:tcPr>
          <w:p w14:paraId="42ED86F0" w14:textId="77777777" w:rsidR="007D1533" w:rsidRPr="00DC7263" w:rsidRDefault="007D1533"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2D5E8CD1" w14:textId="77777777" w:rsidR="007D1533" w:rsidRPr="00DC7263" w:rsidRDefault="007D1533" w:rsidP="0087232C">
            <w:pPr>
              <w:overflowPunct w:val="0"/>
              <w:autoSpaceDE w:val="0"/>
              <w:autoSpaceDN w:val="0"/>
              <w:adjustRightInd w:val="0"/>
              <w:textAlignment w:val="baseline"/>
              <w:rPr>
                <w:rFonts w:ascii="Arial" w:hAnsi="Arial" w:cs="Arial"/>
                <w:sz w:val="20"/>
                <w:szCs w:val="20"/>
              </w:rPr>
            </w:pPr>
          </w:p>
        </w:tc>
      </w:tr>
      <w:tr w:rsidR="00602B0E" w:rsidRPr="00DC7263" w14:paraId="6AA61CB1" w14:textId="77777777" w:rsidTr="00602B0E">
        <w:tc>
          <w:tcPr>
            <w:tcW w:w="4301" w:type="dxa"/>
          </w:tcPr>
          <w:p w14:paraId="64A39040" w14:textId="77777777" w:rsidR="009A5DD2" w:rsidRPr="00DC7263" w:rsidRDefault="009A5DD2" w:rsidP="007D1533">
            <w:pPr>
              <w:overflowPunct w:val="0"/>
              <w:autoSpaceDE w:val="0"/>
              <w:autoSpaceDN w:val="0"/>
              <w:adjustRightInd w:val="0"/>
              <w:textAlignment w:val="baseline"/>
              <w:rPr>
                <w:rFonts w:ascii="Arial" w:hAnsi="Arial" w:cs="Arial"/>
                <w:bCs/>
                <w:iCs/>
                <w:sz w:val="20"/>
                <w:szCs w:val="20"/>
              </w:rPr>
            </w:pPr>
            <w:r w:rsidRPr="00DC7263">
              <w:rPr>
                <w:rFonts w:ascii="Arial" w:hAnsi="Arial" w:cs="Arial"/>
                <w:bCs/>
                <w:iCs/>
                <w:sz w:val="20"/>
                <w:szCs w:val="20"/>
              </w:rPr>
              <w:t xml:space="preserve">    </w:t>
            </w:r>
          </w:p>
          <w:p w14:paraId="71E1D40B"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p>
          <w:p w14:paraId="7F90A04E" w14:textId="77777777" w:rsidR="007D1533" w:rsidRPr="00DC7263" w:rsidRDefault="007D1533" w:rsidP="00E97AD2">
            <w:pPr>
              <w:overflowPunct w:val="0"/>
              <w:autoSpaceDE w:val="0"/>
              <w:autoSpaceDN w:val="0"/>
              <w:adjustRightInd w:val="0"/>
              <w:textAlignment w:val="baseline"/>
              <w:rPr>
                <w:rFonts w:ascii="Arial" w:hAnsi="Arial" w:cs="Arial"/>
                <w:bCs/>
                <w:iCs/>
                <w:sz w:val="20"/>
                <w:szCs w:val="20"/>
              </w:rPr>
            </w:pPr>
          </w:p>
          <w:p w14:paraId="6A62C958" w14:textId="77777777" w:rsidR="009A5DD2" w:rsidRPr="00DC7263" w:rsidRDefault="009A5DD2" w:rsidP="00E97AD2">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b1.) Ocenjevanje glede na število </w:t>
            </w:r>
          </w:p>
          <w:p w14:paraId="6AD31C4B" w14:textId="77777777" w:rsidR="009A5DD2" w:rsidRPr="00DC7263" w:rsidRDefault="009A5DD2" w:rsidP="00E97AD2">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ugotovljenih odstopanj na posamezno </w:t>
            </w:r>
          </w:p>
          <w:p w14:paraId="3FF15598" w14:textId="77777777" w:rsidR="009A5DD2" w:rsidRPr="00DC7263" w:rsidRDefault="009A5DD2" w:rsidP="00E97AD2">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proračunsko vrstico in število pozivov k </w:t>
            </w:r>
          </w:p>
          <w:p w14:paraId="286D74DF"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r w:rsidRPr="00DC7263">
              <w:rPr>
                <w:rFonts w:ascii="Arial" w:hAnsi="Arial" w:cs="Arial"/>
                <w:i/>
                <w:sz w:val="20"/>
                <w:szCs w:val="20"/>
              </w:rPr>
              <w:t xml:space="preserve">        dopolnitvi.</w:t>
            </w:r>
          </w:p>
          <w:p w14:paraId="0A2961E3"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brez pozivov in napak</w:t>
            </w:r>
          </w:p>
          <w:p w14:paraId="709CF0E4"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1-5 seštevek pozivov in napak</w:t>
            </w:r>
          </w:p>
          <w:p w14:paraId="4FD25A35"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4-6 seštevek pozivov in napak</w:t>
            </w:r>
          </w:p>
          <w:p w14:paraId="53DB7500"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7-10 seštevek pozivov in napak</w:t>
            </w:r>
          </w:p>
          <w:p w14:paraId="2524615C"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več kot 11 seštevek pozivov in napak</w:t>
            </w:r>
          </w:p>
          <w:p w14:paraId="7FB7D086"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p>
          <w:p w14:paraId="49C7972B" w14:textId="77777777" w:rsidR="009A5DD2" w:rsidRPr="00DC7263" w:rsidRDefault="009A5DD2" w:rsidP="0087232C">
            <w:pPr>
              <w:overflowPunct w:val="0"/>
              <w:autoSpaceDE w:val="0"/>
              <w:autoSpaceDN w:val="0"/>
              <w:adjustRightInd w:val="0"/>
              <w:textAlignment w:val="baseline"/>
              <w:rPr>
                <w:rFonts w:ascii="Arial" w:hAnsi="Arial" w:cs="Arial"/>
                <w:i/>
                <w:sz w:val="20"/>
                <w:szCs w:val="20"/>
              </w:rPr>
            </w:pPr>
            <w:r w:rsidRPr="00DC7263">
              <w:rPr>
                <w:rFonts w:ascii="Arial" w:hAnsi="Arial" w:cs="Arial"/>
                <w:sz w:val="20"/>
                <w:szCs w:val="20"/>
              </w:rPr>
              <w:t xml:space="preserve">         </w:t>
            </w:r>
            <w:r w:rsidRPr="00DC7263">
              <w:rPr>
                <w:rFonts w:ascii="Arial" w:hAnsi="Arial" w:cs="Arial"/>
                <w:i/>
                <w:sz w:val="20"/>
                <w:szCs w:val="20"/>
              </w:rPr>
              <w:t xml:space="preserve">b2.) Ocenjevanje glede na višino deleža </w:t>
            </w:r>
          </w:p>
          <w:p w14:paraId="08FF3B72" w14:textId="77777777" w:rsidR="009A5DD2" w:rsidRPr="00DC7263" w:rsidRDefault="009A5DD2" w:rsidP="0087232C">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stroškov plač in drugih stroškov dela </w:t>
            </w:r>
          </w:p>
          <w:p w14:paraId="42982A54" w14:textId="77777777" w:rsidR="009A5DD2" w:rsidRPr="00DC7263" w:rsidRDefault="009A5DD2" w:rsidP="0087232C">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w:t>
            </w:r>
            <w:proofErr w:type="spellStart"/>
            <w:r w:rsidRPr="00DC7263">
              <w:rPr>
                <w:rFonts w:ascii="Arial" w:hAnsi="Arial" w:cs="Arial"/>
                <w:i/>
                <w:sz w:val="20"/>
                <w:szCs w:val="20"/>
              </w:rPr>
              <w:t>podjemno</w:t>
            </w:r>
            <w:proofErr w:type="spellEnd"/>
            <w:r w:rsidRPr="00DC7263">
              <w:rPr>
                <w:rFonts w:ascii="Arial" w:hAnsi="Arial" w:cs="Arial"/>
                <w:i/>
                <w:sz w:val="20"/>
                <w:szCs w:val="20"/>
              </w:rPr>
              <w:t xml:space="preserve">, avtorsko oz. študentsko delo) </w:t>
            </w:r>
          </w:p>
          <w:p w14:paraId="629CAEE8" w14:textId="77777777" w:rsidR="009A5DD2" w:rsidRPr="00DC7263" w:rsidRDefault="009A5DD2" w:rsidP="0087232C">
            <w:pPr>
              <w:overflowPunct w:val="0"/>
              <w:autoSpaceDE w:val="0"/>
              <w:autoSpaceDN w:val="0"/>
              <w:adjustRightInd w:val="0"/>
              <w:textAlignment w:val="baseline"/>
              <w:rPr>
                <w:rFonts w:ascii="Arial" w:hAnsi="Arial" w:cs="Arial"/>
                <w:sz w:val="20"/>
                <w:szCs w:val="20"/>
              </w:rPr>
            </w:pPr>
            <w:r w:rsidRPr="00DC7263">
              <w:rPr>
                <w:rFonts w:ascii="Arial" w:hAnsi="Arial" w:cs="Arial"/>
                <w:i/>
                <w:sz w:val="20"/>
                <w:szCs w:val="20"/>
              </w:rPr>
              <w:t xml:space="preserve">        v vseh neposrednih stroških.</w:t>
            </w:r>
          </w:p>
          <w:p w14:paraId="2FEEE4AE"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več kot 90% delež </w:t>
            </w:r>
          </w:p>
          <w:p w14:paraId="7AC7BE59"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89,99% do 80,00%</w:t>
            </w:r>
          </w:p>
          <w:p w14:paraId="5BDE660D"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79,99% do 70,00%</w:t>
            </w:r>
          </w:p>
          <w:p w14:paraId="7DFDD52A"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69,99% do 60,00%</w:t>
            </w:r>
          </w:p>
          <w:p w14:paraId="0DE7A14D"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manj kot 59,99%</w:t>
            </w:r>
          </w:p>
          <w:p w14:paraId="0A23AFF6"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p>
          <w:p w14:paraId="1622318F"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b3.) Ocenjevanje deleža števila redno </w:t>
            </w:r>
          </w:p>
          <w:p w14:paraId="38D3EF7A"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zaposlenih oseb glede na skupno število </w:t>
            </w:r>
          </w:p>
          <w:p w14:paraId="3596DB76"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vseh vključenih oseb, ki zajema še ostale </w:t>
            </w:r>
          </w:p>
          <w:p w14:paraId="776E03EC"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oblike zaposlitve in oblike sodelovanja </w:t>
            </w:r>
          </w:p>
          <w:p w14:paraId="52996E91" w14:textId="77777777" w:rsidR="009A5DD2" w:rsidRPr="00DC7263" w:rsidRDefault="009A5DD2" w:rsidP="00056A49">
            <w:pPr>
              <w:overflowPunct w:val="0"/>
              <w:autoSpaceDE w:val="0"/>
              <w:autoSpaceDN w:val="0"/>
              <w:adjustRightInd w:val="0"/>
              <w:textAlignment w:val="baseline"/>
              <w:rPr>
                <w:rFonts w:ascii="Arial" w:hAnsi="Arial" w:cs="Arial"/>
                <w:i/>
                <w:sz w:val="20"/>
                <w:szCs w:val="20"/>
              </w:rPr>
            </w:pPr>
            <w:r w:rsidRPr="00DC7263">
              <w:rPr>
                <w:rFonts w:ascii="Arial" w:hAnsi="Arial" w:cs="Arial"/>
                <w:i/>
                <w:sz w:val="20"/>
                <w:szCs w:val="20"/>
              </w:rPr>
              <w:t xml:space="preserve">        (</w:t>
            </w:r>
            <w:proofErr w:type="spellStart"/>
            <w:r w:rsidRPr="00DC7263">
              <w:rPr>
                <w:rFonts w:ascii="Arial" w:hAnsi="Arial" w:cs="Arial"/>
                <w:i/>
                <w:sz w:val="20"/>
                <w:szCs w:val="20"/>
              </w:rPr>
              <w:t>podjemna</w:t>
            </w:r>
            <w:proofErr w:type="spellEnd"/>
            <w:r w:rsidRPr="00DC7263">
              <w:rPr>
                <w:rFonts w:ascii="Arial" w:hAnsi="Arial" w:cs="Arial"/>
                <w:i/>
                <w:sz w:val="20"/>
                <w:szCs w:val="20"/>
              </w:rPr>
              <w:t xml:space="preserve"> pogodba, avtorska pogodba; </w:t>
            </w:r>
          </w:p>
          <w:p w14:paraId="63339800"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i/>
                <w:sz w:val="20"/>
                <w:szCs w:val="20"/>
              </w:rPr>
              <w:t xml:space="preserve">        študentsko delo; s.p.).</w:t>
            </w:r>
          </w:p>
          <w:p w14:paraId="4D5B2459"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več kot 90% delež </w:t>
            </w:r>
          </w:p>
          <w:p w14:paraId="3C8E36D6"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89,99% do 80,00%</w:t>
            </w:r>
          </w:p>
          <w:p w14:paraId="36DA74AD"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79,99% do 70,00%</w:t>
            </w:r>
          </w:p>
          <w:p w14:paraId="75BAEEE1"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69,99% do 60,00%</w:t>
            </w:r>
          </w:p>
          <w:p w14:paraId="1F6B2C5F"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manj kot 59,99%</w:t>
            </w:r>
          </w:p>
          <w:p w14:paraId="6D91EB16"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p>
          <w:p w14:paraId="11F49C23" w14:textId="77777777" w:rsidR="00AB3533" w:rsidRPr="00DC7263" w:rsidRDefault="009A5DD2" w:rsidP="00056A49">
            <w:pPr>
              <w:rPr>
                <w:rFonts w:ascii="Arial" w:hAnsi="Arial" w:cs="Arial"/>
                <w:i/>
                <w:sz w:val="20"/>
                <w:szCs w:val="20"/>
              </w:rPr>
            </w:pPr>
            <w:r w:rsidRPr="00DC7263">
              <w:rPr>
                <w:rFonts w:ascii="Arial" w:hAnsi="Arial" w:cs="Arial"/>
                <w:i/>
                <w:sz w:val="20"/>
                <w:szCs w:val="20"/>
              </w:rPr>
              <w:t xml:space="preserve">       </w:t>
            </w:r>
          </w:p>
          <w:p w14:paraId="7016A8FA" w14:textId="77777777" w:rsidR="00AB3533" w:rsidRPr="00DC7263" w:rsidRDefault="00AB3533" w:rsidP="00056A49">
            <w:pPr>
              <w:rPr>
                <w:rFonts w:ascii="Arial" w:hAnsi="Arial" w:cs="Arial"/>
                <w:i/>
                <w:sz w:val="20"/>
                <w:szCs w:val="20"/>
              </w:rPr>
            </w:pPr>
          </w:p>
          <w:p w14:paraId="305D7CDA" w14:textId="77777777" w:rsidR="009A5DD2" w:rsidRPr="00DC7263" w:rsidRDefault="009A5DD2" w:rsidP="00056A49">
            <w:pPr>
              <w:rPr>
                <w:rFonts w:ascii="Arial" w:hAnsi="Arial" w:cs="Arial"/>
                <w:i/>
                <w:sz w:val="20"/>
                <w:szCs w:val="20"/>
              </w:rPr>
            </w:pPr>
            <w:r w:rsidRPr="00DC7263">
              <w:rPr>
                <w:rFonts w:ascii="Arial" w:hAnsi="Arial" w:cs="Arial"/>
                <w:i/>
                <w:sz w:val="20"/>
                <w:szCs w:val="20"/>
              </w:rPr>
              <w:t xml:space="preserve"> b4.) Ocenjevanje števila predvidenih ur </w:t>
            </w:r>
          </w:p>
          <w:p w14:paraId="0D8B7EC1" w14:textId="77777777" w:rsidR="009A5DD2" w:rsidRPr="00DC7263" w:rsidRDefault="009A5DD2" w:rsidP="00056A49">
            <w:pPr>
              <w:rPr>
                <w:rFonts w:ascii="Arial" w:hAnsi="Arial" w:cs="Arial"/>
                <w:i/>
                <w:sz w:val="20"/>
                <w:szCs w:val="20"/>
              </w:rPr>
            </w:pPr>
            <w:r w:rsidRPr="00DC7263">
              <w:rPr>
                <w:rFonts w:ascii="Arial" w:hAnsi="Arial" w:cs="Arial"/>
                <w:i/>
                <w:sz w:val="20"/>
                <w:szCs w:val="20"/>
              </w:rPr>
              <w:t xml:space="preserve">        dela </w:t>
            </w:r>
          </w:p>
          <w:p w14:paraId="3B8A777F"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najvišje število predvidenih ur dela od  </w:t>
            </w:r>
          </w:p>
          <w:p w14:paraId="4A17249E"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prejetih vlog</w:t>
            </w:r>
          </w:p>
          <w:p w14:paraId="74E4A74C"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do 10% manjše število predvidenih ur </w:t>
            </w:r>
          </w:p>
          <w:p w14:paraId="02F31004"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dela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ur dela</w:t>
            </w:r>
          </w:p>
          <w:p w14:paraId="41BA113E"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11% do 20% manjše število </w:t>
            </w:r>
          </w:p>
          <w:p w14:paraId="60FA89CD" w14:textId="40A17E5D" w:rsidR="009A5DD2"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predvidenih ur dela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xml:space="preserve">. </w:t>
            </w:r>
          </w:p>
          <w:p w14:paraId="0E7982F7" w14:textId="6C8D3094" w:rsidR="005415C0" w:rsidRPr="00DC7263" w:rsidRDefault="005415C0" w:rsidP="005415C0">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          </w:t>
            </w:r>
            <w:r w:rsidRPr="00DC7263">
              <w:rPr>
                <w:rFonts w:ascii="Arial" w:hAnsi="Arial" w:cs="Arial"/>
                <w:sz w:val="20"/>
                <w:szCs w:val="20"/>
              </w:rPr>
              <w:t>ur dela</w:t>
            </w:r>
          </w:p>
          <w:p w14:paraId="068554EB"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od 21% do 30% manjše število </w:t>
            </w:r>
          </w:p>
          <w:p w14:paraId="44176DDF" w14:textId="76DE1590" w:rsidR="009A5DD2"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predvidenih ur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xml:space="preserve">. ur </w:t>
            </w:r>
          </w:p>
          <w:p w14:paraId="40EE3344" w14:textId="7F419485" w:rsidR="009D109F" w:rsidRDefault="009D109F" w:rsidP="00056A49">
            <w:pPr>
              <w:overflowPunct w:val="0"/>
              <w:autoSpaceDE w:val="0"/>
              <w:autoSpaceDN w:val="0"/>
              <w:adjustRightInd w:val="0"/>
              <w:textAlignment w:val="baseline"/>
              <w:rPr>
                <w:rFonts w:ascii="Arial" w:hAnsi="Arial" w:cs="Arial"/>
                <w:sz w:val="20"/>
                <w:szCs w:val="20"/>
              </w:rPr>
            </w:pPr>
            <w:r>
              <w:rPr>
                <w:rFonts w:ascii="Arial" w:hAnsi="Arial" w:cs="Arial"/>
                <w:sz w:val="20"/>
                <w:szCs w:val="20"/>
              </w:rPr>
              <w:lastRenderedPageBreak/>
              <w:t xml:space="preserve">          </w:t>
            </w:r>
            <w:r w:rsidRPr="00DC7263">
              <w:rPr>
                <w:rFonts w:ascii="Arial" w:hAnsi="Arial" w:cs="Arial"/>
                <w:sz w:val="20"/>
                <w:szCs w:val="20"/>
              </w:rPr>
              <w:t>dela</w:t>
            </w:r>
          </w:p>
          <w:p w14:paraId="51DEEE2F"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 več kot 31% manjše število predvidenih </w:t>
            </w:r>
          </w:p>
          <w:p w14:paraId="706469AC" w14:textId="77777777" w:rsidR="009A5DD2" w:rsidRPr="00DC7263" w:rsidRDefault="009A5DD2" w:rsidP="00056A49">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 xml:space="preserve">          ur dela od </w:t>
            </w:r>
            <w:proofErr w:type="spellStart"/>
            <w:r w:rsidRPr="00DC7263">
              <w:rPr>
                <w:rFonts w:ascii="Arial" w:hAnsi="Arial" w:cs="Arial"/>
                <w:sz w:val="20"/>
                <w:szCs w:val="20"/>
              </w:rPr>
              <w:t>najv</w:t>
            </w:r>
            <w:proofErr w:type="spellEnd"/>
            <w:r w:rsidRPr="00DC7263">
              <w:rPr>
                <w:rFonts w:ascii="Arial" w:hAnsi="Arial" w:cs="Arial"/>
                <w:sz w:val="20"/>
                <w:szCs w:val="20"/>
              </w:rPr>
              <w:t xml:space="preserve">. št. </w:t>
            </w:r>
            <w:proofErr w:type="spellStart"/>
            <w:r w:rsidRPr="00DC7263">
              <w:rPr>
                <w:rFonts w:ascii="Arial" w:hAnsi="Arial" w:cs="Arial"/>
                <w:sz w:val="20"/>
                <w:szCs w:val="20"/>
              </w:rPr>
              <w:t>predv</w:t>
            </w:r>
            <w:proofErr w:type="spellEnd"/>
            <w:r w:rsidRPr="00DC7263">
              <w:rPr>
                <w:rFonts w:ascii="Arial" w:hAnsi="Arial" w:cs="Arial"/>
                <w:sz w:val="20"/>
                <w:szCs w:val="20"/>
              </w:rPr>
              <w:t xml:space="preserve">. ur dela </w:t>
            </w:r>
          </w:p>
          <w:p w14:paraId="5736DB34" w14:textId="77777777" w:rsidR="009A5DD2" w:rsidRPr="00DC7263" w:rsidRDefault="009A5DD2" w:rsidP="00E97AD2">
            <w:pPr>
              <w:overflowPunct w:val="0"/>
              <w:autoSpaceDE w:val="0"/>
              <w:autoSpaceDN w:val="0"/>
              <w:adjustRightInd w:val="0"/>
              <w:textAlignment w:val="baseline"/>
              <w:rPr>
                <w:rFonts w:ascii="Arial" w:hAnsi="Arial" w:cs="Arial"/>
                <w:bCs/>
                <w:iCs/>
                <w:sz w:val="20"/>
                <w:szCs w:val="20"/>
              </w:rPr>
            </w:pPr>
          </w:p>
        </w:tc>
        <w:tc>
          <w:tcPr>
            <w:tcW w:w="1244" w:type="dxa"/>
          </w:tcPr>
          <w:p w14:paraId="6E842D22"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FC469F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D22D379"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C17842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D3592A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B48CDC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30AA6A8" w14:textId="77777777" w:rsidR="003B0F7C" w:rsidRPr="00DC7263" w:rsidRDefault="003B0F7C" w:rsidP="007D1533">
            <w:pPr>
              <w:overflowPunct w:val="0"/>
              <w:autoSpaceDE w:val="0"/>
              <w:autoSpaceDN w:val="0"/>
              <w:adjustRightInd w:val="0"/>
              <w:textAlignment w:val="baseline"/>
              <w:rPr>
                <w:rFonts w:ascii="Arial" w:hAnsi="Arial" w:cs="Arial"/>
                <w:sz w:val="20"/>
                <w:szCs w:val="20"/>
              </w:rPr>
            </w:pPr>
          </w:p>
          <w:p w14:paraId="4AA8355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32129722"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1,5</w:t>
            </w:r>
          </w:p>
          <w:p w14:paraId="0E3CC60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4C84AEE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0,5</w:t>
            </w:r>
          </w:p>
          <w:p w14:paraId="19361FD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w:t>
            </w:r>
          </w:p>
          <w:p w14:paraId="4C70721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10D5C748"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44AD059" w14:textId="77777777" w:rsidR="003B0F7C" w:rsidRPr="00DC7263" w:rsidRDefault="003B0F7C" w:rsidP="00E97AD2">
            <w:pPr>
              <w:overflowPunct w:val="0"/>
              <w:autoSpaceDE w:val="0"/>
              <w:autoSpaceDN w:val="0"/>
              <w:adjustRightInd w:val="0"/>
              <w:jc w:val="center"/>
              <w:textAlignment w:val="baseline"/>
              <w:rPr>
                <w:rFonts w:ascii="Arial" w:hAnsi="Arial" w:cs="Arial"/>
                <w:sz w:val="20"/>
                <w:szCs w:val="20"/>
              </w:rPr>
            </w:pPr>
          </w:p>
          <w:p w14:paraId="7527D333" w14:textId="77777777" w:rsidR="003B0F7C" w:rsidRPr="00DC7263" w:rsidRDefault="003B0F7C" w:rsidP="003B0F7C">
            <w:pPr>
              <w:overflowPunct w:val="0"/>
              <w:autoSpaceDE w:val="0"/>
              <w:autoSpaceDN w:val="0"/>
              <w:adjustRightInd w:val="0"/>
              <w:textAlignment w:val="baseline"/>
              <w:rPr>
                <w:rFonts w:ascii="Arial" w:hAnsi="Arial" w:cs="Arial"/>
                <w:sz w:val="20"/>
                <w:szCs w:val="20"/>
              </w:rPr>
            </w:pPr>
          </w:p>
          <w:p w14:paraId="13DE48E3" w14:textId="77777777" w:rsidR="003B0F7C" w:rsidRPr="00DC7263" w:rsidRDefault="003B0F7C" w:rsidP="003B0F7C">
            <w:pPr>
              <w:overflowPunct w:val="0"/>
              <w:autoSpaceDE w:val="0"/>
              <w:autoSpaceDN w:val="0"/>
              <w:adjustRightInd w:val="0"/>
              <w:textAlignment w:val="baseline"/>
              <w:rPr>
                <w:rFonts w:ascii="Arial" w:hAnsi="Arial" w:cs="Arial"/>
                <w:sz w:val="20"/>
                <w:szCs w:val="20"/>
              </w:rPr>
            </w:pPr>
          </w:p>
          <w:p w14:paraId="519EDB98" w14:textId="77777777" w:rsidR="003B0F7C" w:rsidRPr="00DC7263" w:rsidRDefault="003B0F7C" w:rsidP="00E97AD2">
            <w:pPr>
              <w:overflowPunct w:val="0"/>
              <w:autoSpaceDE w:val="0"/>
              <w:autoSpaceDN w:val="0"/>
              <w:adjustRightInd w:val="0"/>
              <w:jc w:val="center"/>
              <w:textAlignment w:val="baseline"/>
              <w:rPr>
                <w:rFonts w:ascii="Arial" w:hAnsi="Arial" w:cs="Arial"/>
                <w:sz w:val="20"/>
                <w:szCs w:val="20"/>
              </w:rPr>
            </w:pPr>
          </w:p>
          <w:p w14:paraId="565B39B9"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w:t>
            </w:r>
          </w:p>
          <w:p w14:paraId="04C25071"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0,5</w:t>
            </w:r>
          </w:p>
          <w:p w14:paraId="2D94B78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3D524E0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1,5</w:t>
            </w:r>
          </w:p>
          <w:p w14:paraId="19891A8C"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3BCC2DD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2306BDA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4A5E2B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AF771C6"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1D4BD5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97017DB"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3C500C52" w14:textId="77777777" w:rsidR="007A076E" w:rsidRPr="00DC7263" w:rsidRDefault="007A076E" w:rsidP="00E97AD2">
            <w:pPr>
              <w:overflowPunct w:val="0"/>
              <w:autoSpaceDE w:val="0"/>
              <w:autoSpaceDN w:val="0"/>
              <w:adjustRightInd w:val="0"/>
              <w:jc w:val="center"/>
              <w:textAlignment w:val="baseline"/>
              <w:rPr>
                <w:rFonts w:ascii="Arial" w:hAnsi="Arial" w:cs="Arial"/>
                <w:sz w:val="20"/>
                <w:szCs w:val="20"/>
              </w:rPr>
            </w:pPr>
          </w:p>
          <w:p w14:paraId="65F57583"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14AA069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59CCC80B"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1,5</w:t>
            </w:r>
          </w:p>
          <w:p w14:paraId="2023366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01E9B554"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0,5</w:t>
            </w:r>
          </w:p>
          <w:p w14:paraId="7DDE10A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w:t>
            </w:r>
          </w:p>
          <w:p w14:paraId="4B32FA1E"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7DB23B12" w14:textId="77777777" w:rsidR="009A5DD2" w:rsidRPr="00DC7263" w:rsidRDefault="009A5DD2" w:rsidP="007A076E">
            <w:pPr>
              <w:overflowPunct w:val="0"/>
              <w:autoSpaceDE w:val="0"/>
              <w:autoSpaceDN w:val="0"/>
              <w:adjustRightInd w:val="0"/>
              <w:textAlignment w:val="baseline"/>
              <w:rPr>
                <w:rFonts w:ascii="Arial" w:hAnsi="Arial" w:cs="Arial"/>
                <w:sz w:val="20"/>
                <w:szCs w:val="20"/>
              </w:rPr>
            </w:pPr>
          </w:p>
          <w:p w14:paraId="39910A24"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0C3ED070"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60CF057E" w14:textId="77777777" w:rsidR="00AB3533" w:rsidRPr="00DC7263" w:rsidRDefault="00AB3533" w:rsidP="00E97AD2">
            <w:pPr>
              <w:overflowPunct w:val="0"/>
              <w:autoSpaceDE w:val="0"/>
              <w:autoSpaceDN w:val="0"/>
              <w:adjustRightInd w:val="0"/>
              <w:jc w:val="center"/>
              <w:textAlignment w:val="baseline"/>
              <w:rPr>
                <w:rFonts w:ascii="Arial" w:hAnsi="Arial" w:cs="Arial"/>
                <w:sz w:val="20"/>
                <w:szCs w:val="20"/>
              </w:rPr>
            </w:pPr>
          </w:p>
          <w:p w14:paraId="0112A472"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2</w:t>
            </w:r>
          </w:p>
          <w:p w14:paraId="433B4B95"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4CF666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1,5</w:t>
            </w:r>
          </w:p>
          <w:p w14:paraId="33974E9D"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419DD3DF"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1</w:t>
            </w:r>
          </w:p>
          <w:p w14:paraId="5ED5F3B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50F3AE4A" w14:textId="77777777" w:rsidR="007A076E" w:rsidRPr="00DC7263" w:rsidRDefault="007A076E" w:rsidP="00E97AD2">
            <w:pPr>
              <w:overflowPunct w:val="0"/>
              <w:autoSpaceDE w:val="0"/>
              <w:autoSpaceDN w:val="0"/>
              <w:adjustRightInd w:val="0"/>
              <w:jc w:val="center"/>
              <w:textAlignment w:val="baseline"/>
              <w:rPr>
                <w:rFonts w:ascii="Arial" w:hAnsi="Arial" w:cs="Arial"/>
                <w:sz w:val="20"/>
                <w:szCs w:val="20"/>
              </w:rPr>
            </w:pPr>
          </w:p>
          <w:p w14:paraId="47980C26"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t>0,5</w:t>
            </w:r>
          </w:p>
          <w:p w14:paraId="2F16E76C" w14:textId="7F8D9F9D" w:rsidR="009A5DD2" w:rsidRDefault="009A5DD2" w:rsidP="00E97AD2">
            <w:pPr>
              <w:overflowPunct w:val="0"/>
              <w:autoSpaceDE w:val="0"/>
              <w:autoSpaceDN w:val="0"/>
              <w:adjustRightInd w:val="0"/>
              <w:jc w:val="center"/>
              <w:textAlignment w:val="baseline"/>
              <w:rPr>
                <w:rFonts w:ascii="Arial" w:hAnsi="Arial" w:cs="Arial"/>
                <w:sz w:val="20"/>
                <w:szCs w:val="20"/>
              </w:rPr>
            </w:pPr>
          </w:p>
          <w:p w14:paraId="773141FE" w14:textId="77777777" w:rsidR="005415C0" w:rsidRDefault="005415C0" w:rsidP="00E97AD2">
            <w:pPr>
              <w:overflowPunct w:val="0"/>
              <w:autoSpaceDE w:val="0"/>
              <w:autoSpaceDN w:val="0"/>
              <w:adjustRightInd w:val="0"/>
              <w:jc w:val="center"/>
              <w:textAlignment w:val="baseline"/>
              <w:rPr>
                <w:rFonts w:ascii="Arial" w:hAnsi="Arial" w:cs="Arial"/>
                <w:sz w:val="20"/>
                <w:szCs w:val="20"/>
              </w:rPr>
            </w:pPr>
          </w:p>
          <w:p w14:paraId="1CB8D701"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r w:rsidRPr="00DC7263">
              <w:rPr>
                <w:rFonts w:ascii="Arial" w:hAnsi="Arial" w:cs="Arial"/>
                <w:sz w:val="20"/>
                <w:szCs w:val="20"/>
              </w:rPr>
              <w:lastRenderedPageBreak/>
              <w:t>0</w:t>
            </w:r>
          </w:p>
          <w:p w14:paraId="7A1D00C0"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p w14:paraId="45B2B937" w14:textId="77777777" w:rsidR="009A5DD2" w:rsidRPr="00DC7263" w:rsidRDefault="009A5DD2" w:rsidP="00E97AD2">
            <w:pPr>
              <w:overflowPunct w:val="0"/>
              <w:autoSpaceDE w:val="0"/>
              <w:autoSpaceDN w:val="0"/>
              <w:adjustRightInd w:val="0"/>
              <w:jc w:val="center"/>
              <w:textAlignment w:val="baseline"/>
              <w:rPr>
                <w:rFonts w:ascii="Arial" w:hAnsi="Arial" w:cs="Arial"/>
                <w:sz w:val="20"/>
                <w:szCs w:val="20"/>
              </w:rPr>
            </w:pPr>
          </w:p>
        </w:tc>
        <w:tc>
          <w:tcPr>
            <w:tcW w:w="3516" w:type="dxa"/>
          </w:tcPr>
          <w:p w14:paraId="7478495F"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45A3ABE9"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3306E0CA" w14:textId="77777777" w:rsidR="009A5DD2" w:rsidRPr="00DC7263" w:rsidRDefault="009A5DD2" w:rsidP="0087232C">
            <w:pPr>
              <w:rPr>
                <w:rFonts w:ascii="Arial" w:hAnsi="Arial" w:cs="Arial"/>
                <w:i/>
                <w:sz w:val="20"/>
                <w:szCs w:val="20"/>
              </w:rPr>
            </w:pPr>
          </w:p>
          <w:p w14:paraId="29EA6260" w14:textId="77777777" w:rsidR="009A5DD2" w:rsidRPr="00DC7263" w:rsidRDefault="009A5DD2" w:rsidP="0087232C">
            <w:pPr>
              <w:rPr>
                <w:rFonts w:ascii="Arial" w:hAnsi="Arial" w:cs="Arial"/>
                <w:sz w:val="20"/>
                <w:szCs w:val="20"/>
              </w:rPr>
            </w:pPr>
            <w:r w:rsidRPr="00DC7263">
              <w:rPr>
                <w:rFonts w:ascii="Arial" w:hAnsi="Arial" w:cs="Arial"/>
                <w:sz w:val="20"/>
                <w:szCs w:val="20"/>
              </w:rPr>
              <w:t xml:space="preserve">Ocenjuje se število ugotovljenih odstopanj na posamezno proračunsko vrstico in število pozivov k dopolnitvi. </w:t>
            </w:r>
          </w:p>
          <w:p w14:paraId="1FCCD12C"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0F8145BA"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6D5CA1A5" w14:textId="77777777" w:rsidR="009A5DD2" w:rsidRPr="00DC7263" w:rsidRDefault="009A5DD2" w:rsidP="0087232C">
            <w:pPr>
              <w:rPr>
                <w:rFonts w:ascii="Arial" w:hAnsi="Arial" w:cs="Arial"/>
                <w:i/>
                <w:sz w:val="20"/>
                <w:szCs w:val="20"/>
              </w:rPr>
            </w:pPr>
          </w:p>
          <w:p w14:paraId="15B2362C" w14:textId="77777777" w:rsidR="009A5DD2" w:rsidRPr="00DC7263" w:rsidRDefault="009A5DD2" w:rsidP="0087232C">
            <w:pPr>
              <w:rPr>
                <w:rFonts w:ascii="Arial" w:hAnsi="Arial" w:cs="Arial"/>
                <w:i/>
                <w:sz w:val="20"/>
                <w:szCs w:val="20"/>
              </w:rPr>
            </w:pPr>
          </w:p>
          <w:p w14:paraId="70D4F9F1" w14:textId="77777777" w:rsidR="009A5DD2" w:rsidRPr="00DC7263" w:rsidRDefault="009A5DD2" w:rsidP="0087232C">
            <w:pPr>
              <w:rPr>
                <w:rFonts w:ascii="Arial" w:hAnsi="Arial" w:cs="Arial"/>
                <w:i/>
                <w:sz w:val="20"/>
                <w:szCs w:val="20"/>
              </w:rPr>
            </w:pPr>
          </w:p>
          <w:p w14:paraId="35858917" w14:textId="77777777" w:rsidR="009A5DD2" w:rsidRPr="00DC7263" w:rsidRDefault="009A5DD2" w:rsidP="0087232C">
            <w:pPr>
              <w:rPr>
                <w:rFonts w:ascii="Arial" w:hAnsi="Arial" w:cs="Arial"/>
                <w:i/>
                <w:sz w:val="20"/>
                <w:szCs w:val="20"/>
              </w:rPr>
            </w:pPr>
          </w:p>
          <w:p w14:paraId="5EE8F89E" w14:textId="77777777" w:rsidR="009A5DD2" w:rsidRPr="00DC7263" w:rsidRDefault="009A5DD2" w:rsidP="0087232C">
            <w:pPr>
              <w:rPr>
                <w:rFonts w:ascii="Arial" w:hAnsi="Arial" w:cs="Arial"/>
                <w:sz w:val="20"/>
                <w:szCs w:val="20"/>
              </w:rPr>
            </w:pPr>
            <w:r w:rsidRPr="00DC7263">
              <w:rPr>
                <w:rFonts w:ascii="Arial" w:hAnsi="Arial" w:cs="Arial"/>
                <w:sz w:val="20"/>
                <w:szCs w:val="20"/>
              </w:rPr>
              <w:t>Ocenjuje se višina deleža stroškov plač in drugih stroškov dela (</w:t>
            </w:r>
            <w:proofErr w:type="spellStart"/>
            <w:r w:rsidRPr="00DC7263">
              <w:rPr>
                <w:rFonts w:ascii="Arial" w:hAnsi="Arial" w:cs="Arial"/>
                <w:sz w:val="20"/>
                <w:szCs w:val="20"/>
              </w:rPr>
              <w:t>podjemno</w:t>
            </w:r>
            <w:proofErr w:type="spellEnd"/>
            <w:r w:rsidRPr="00DC7263">
              <w:rPr>
                <w:rFonts w:ascii="Arial" w:hAnsi="Arial" w:cs="Arial"/>
                <w:sz w:val="20"/>
                <w:szCs w:val="20"/>
              </w:rPr>
              <w:t xml:space="preserve">, avtorsko oz. študentsko delo) v vseh neposrednih stroških. </w:t>
            </w:r>
          </w:p>
          <w:p w14:paraId="2A96A742"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709B4AFE"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1098DF13" w14:textId="77777777" w:rsidR="009A5DD2" w:rsidRPr="00DC7263" w:rsidRDefault="009A5DD2" w:rsidP="0087232C">
            <w:pPr>
              <w:rPr>
                <w:rFonts w:ascii="Arial" w:hAnsi="Arial" w:cs="Arial"/>
                <w:i/>
                <w:sz w:val="20"/>
                <w:szCs w:val="20"/>
              </w:rPr>
            </w:pPr>
          </w:p>
          <w:p w14:paraId="53B2857D" w14:textId="77777777" w:rsidR="009A5DD2" w:rsidRPr="00DC7263" w:rsidRDefault="009A5DD2" w:rsidP="0087232C">
            <w:pPr>
              <w:rPr>
                <w:rFonts w:ascii="Arial" w:hAnsi="Arial" w:cs="Arial"/>
                <w:i/>
                <w:sz w:val="20"/>
                <w:szCs w:val="20"/>
              </w:rPr>
            </w:pPr>
          </w:p>
          <w:p w14:paraId="02B7DEFC" w14:textId="77777777" w:rsidR="009A5DD2" w:rsidRPr="00DC7263" w:rsidRDefault="009A5DD2" w:rsidP="0087232C">
            <w:pPr>
              <w:rPr>
                <w:rFonts w:ascii="Arial" w:hAnsi="Arial" w:cs="Arial"/>
                <w:i/>
                <w:sz w:val="20"/>
                <w:szCs w:val="20"/>
              </w:rPr>
            </w:pPr>
          </w:p>
          <w:p w14:paraId="62F22377" w14:textId="77777777" w:rsidR="009A5DD2" w:rsidRPr="00DC7263" w:rsidRDefault="009A5DD2" w:rsidP="0087232C">
            <w:pPr>
              <w:rPr>
                <w:rFonts w:ascii="Arial" w:hAnsi="Arial" w:cs="Arial"/>
                <w:i/>
                <w:sz w:val="20"/>
                <w:szCs w:val="20"/>
              </w:rPr>
            </w:pPr>
          </w:p>
          <w:p w14:paraId="7E4775BA" w14:textId="77777777" w:rsidR="00602B0E" w:rsidRPr="00DC7263" w:rsidRDefault="00602B0E" w:rsidP="0087232C">
            <w:pPr>
              <w:rPr>
                <w:rFonts w:ascii="Arial" w:hAnsi="Arial" w:cs="Arial"/>
                <w:sz w:val="20"/>
                <w:szCs w:val="20"/>
              </w:rPr>
            </w:pPr>
          </w:p>
          <w:p w14:paraId="167C6E30" w14:textId="77777777" w:rsidR="00602B0E" w:rsidRPr="00DC7263" w:rsidRDefault="00602B0E" w:rsidP="0087232C">
            <w:pPr>
              <w:rPr>
                <w:rFonts w:ascii="Arial" w:hAnsi="Arial" w:cs="Arial"/>
                <w:sz w:val="20"/>
                <w:szCs w:val="20"/>
              </w:rPr>
            </w:pPr>
          </w:p>
          <w:p w14:paraId="3E9BE69A" w14:textId="77777777" w:rsidR="009A5DD2" w:rsidRPr="00DC7263" w:rsidRDefault="009A5DD2" w:rsidP="0087232C">
            <w:pPr>
              <w:rPr>
                <w:rFonts w:ascii="Arial" w:hAnsi="Arial" w:cs="Arial"/>
                <w:sz w:val="20"/>
                <w:szCs w:val="20"/>
              </w:rPr>
            </w:pPr>
            <w:r w:rsidRPr="00DC7263">
              <w:rPr>
                <w:rFonts w:ascii="Arial" w:hAnsi="Arial" w:cs="Arial"/>
                <w:sz w:val="20"/>
                <w:szCs w:val="20"/>
              </w:rPr>
              <w:t>Ocenjuje se delež števila redno zaposlenih oseb glede na skupno število vseh vključenih oseb, ki zajema še ostale oblike zaposlitve in oblike sodelovanja (</w:t>
            </w:r>
            <w:proofErr w:type="spellStart"/>
            <w:r w:rsidRPr="00DC7263">
              <w:rPr>
                <w:rFonts w:ascii="Arial" w:hAnsi="Arial" w:cs="Arial"/>
                <w:sz w:val="20"/>
                <w:szCs w:val="20"/>
              </w:rPr>
              <w:t>podjemna</w:t>
            </w:r>
            <w:proofErr w:type="spellEnd"/>
            <w:r w:rsidRPr="00DC7263">
              <w:rPr>
                <w:rFonts w:ascii="Arial" w:hAnsi="Arial" w:cs="Arial"/>
                <w:sz w:val="20"/>
                <w:szCs w:val="20"/>
              </w:rPr>
              <w:t xml:space="preserve"> pogodba, avtorska pogodba; študentsko delo; s.p.).</w:t>
            </w:r>
          </w:p>
          <w:p w14:paraId="7DEA8080"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2850B78C" w14:textId="77777777" w:rsidR="009A5DD2" w:rsidRPr="00DC7263" w:rsidRDefault="009A5DD2" w:rsidP="0087232C">
            <w:pPr>
              <w:rPr>
                <w:rFonts w:ascii="Arial" w:hAnsi="Arial" w:cs="Arial"/>
                <w:iCs/>
                <w:sz w:val="20"/>
                <w:szCs w:val="20"/>
              </w:rPr>
            </w:pPr>
          </w:p>
          <w:p w14:paraId="3B9E31E1" w14:textId="77777777" w:rsidR="009A5DD2" w:rsidRPr="00DC7263" w:rsidRDefault="009A5DD2" w:rsidP="0087232C">
            <w:pPr>
              <w:rPr>
                <w:rFonts w:ascii="Arial" w:hAnsi="Arial" w:cs="Arial"/>
                <w:iCs/>
                <w:sz w:val="20"/>
                <w:szCs w:val="20"/>
              </w:rPr>
            </w:pPr>
          </w:p>
          <w:p w14:paraId="3EEC4B2C" w14:textId="77777777" w:rsidR="009A5DD2" w:rsidRPr="00DC7263" w:rsidRDefault="009A5DD2" w:rsidP="0087232C">
            <w:pPr>
              <w:rPr>
                <w:rFonts w:ascii="Arial" w:hAnsi="Arial" w:cs="Arial"/>
                <w:iCs/>
                <w:sz w:val="20"/>
                <w:szCs w:val="20"/>
              </w:rPr>
            </w:pPr>
          </w:p>
          <w:p w14:paraId="0A0CA6F0" w14:textId="77777777" w:rsidR="009A5DD2" w:rsidRPr="00DC7263" w:rsidRDefault="009A5DD2" w:rsidP="0087232C">
            <w:pPr>
              <w:rPr>
                <w:rFonts w:ascii="Arial" w:hAnsi="Arial" w:cs="Arial"/>
                <w:iCs/>
                <w:sz w:val="20"/>
                <w:szCs w:val="20"/>
              </w:rPr>
            </w:pPr>
          </w:p>
          <w:p w14:paraId="226CF166" w14:textId="77777777" w:rsidR="00602B0E" w:rsidRPr="00DC7263" w:rsidRDefault="00602B0E" w:rsidP="0087232C">
            <w:pPr>
              <w:rPr>
                <w:rFonts w:ascii="Arial" w:hAnsi="Arial" w:cs="Arial"/>
                <w:sz w:val="20"/>
                <w:szCs w:val="20"/>
              </w:rPr>
            </w:pPr>
          </w:p>
          <w:p w14:paraId="48758FF9" w14:textId="77777777" w:rsidR="009A5DD2" w:rsidRPr="00DC7263" w:rsidRDefault="009A5DD2" w:rsidP="0087232C">
            <w:pPr>
              <w:rPr>
                <w:rFonts w:ascii="Arial" w:hAnsi="Arial" w:cs="Arial"/>
                <w:sz w:val="20"/>
                <w:szCs w:val="20"/>
              </w:rPr>
            </w:pPr>
            <w:r w:rsidRPr="00DC7263">
              <w:rPr>
                <w:rFonts w:ascii="Arial" w:hAnsi="Arial" w:cs="Arial"/>
                <w:sz w:val="20"/>
                <w:szCs w:val="20"/>
              </w:rPr>
              <w:t xml:space="preserve">Ocenjuje se število predvidenih ur dela </w:t>
            </w:r>
          </w:p>
          <w:p w14:paraId="61212CF4" w14:textId="77777777" w:rsidR="009A5DD2" w:rsidRPr="00DC7263" w:rsidRDefault="009A5DD2" w:rsidP="0087232C">
            <w:pPr>
              <w:overflowPunct w:val="0"/>
              <w:autoSpaceDE w:val="0"/>
              <w:autoSpaceDN w:val="0"/>
              <w:adjustRightInd w:val="0"/>
              <w:textAlignment w:val="baseline"/>
              <w:rPr>
                <w:rFonts w:ascii="Arial" w:hAnsi="Arial" w:cs="Arial"/>
                <w:iCs/>
                <w:sz w:val="20"/>
                <w:szCs w:val="20"/>
              </w:rPr>
            </w:pPr>
          </w:p>
          <w:p w14:paraId="50C68340" w14:textId="77777777" w:rsidR="009A5DD2" w:rsidRPr="00DC7263" w:rsidRDefault="009A5DD2" w:rsidP="00056A49">
            <w:pPr>
              <w:overflowPunct w:val="0"/>
              <w:autoSpaceDE w:val="0"/>
              <w:autoSpaceDN w:val="0"/>
              <w:adjustRightInd w:val="0"/>
              <w:textAlignment w:val="baseline"/>
              <w:rPr>
                <w:rFonts w:ascii="Arial" w:hAnsi="Arial" w:cs="Arial"/>
                <w:iCs/>
                <w:sz w:val="20"/>
                <w:szCs w:val="20"/>
              </w:rPr>
            </w:pPr>
          </w:p>
        </w:tc>
      </w:tr>
    </w:tbl>
    <w:p w14:paraId="01A7A878" w14:textId="77777777" w:rsidR="009A5DD2" w:rsidRPr="00DC7263" w:rsidRDefault="009A5DD2" w:rsidP="00696B4C">
      <w:pPr>
        <w:pStyle w:val="MSSodmik"/>
        <w:tabs>
          <w:tab w:val="left" w:pos="7088"/>
        </w:tabs>
        <w:spacing w:after="0" w:line="260" w:lineRule="exact"/>
        <w:jc w:val="both"/>
        <w:rPr>
          <w:rFonts w:ascii="Arial" w:hAnsi="Arial" w:cs="Arial"/>
          <w:sz w:val="20"/>
          <w:lang w:val="it-IT"/>
        </w:rPr>
      </w:pPr>
    </w:p>
    <w:p w14:paraId="23C9FE38" w14:textId="77777777" w:rsidR="009A5DD2" w:rsidRPr="00DC7263" w:rsidRDefault="009A5DD2" w:rsidP="00696B4C">
      <w:pPr>
        <w:tabs>
          <w:tab w:val="num" w:pos="709"/>
        </w:tabs>
        <w:jc w:val="both"/>
        <w:rPr>
          <w:rFonts w:ascii="Arial" w:hAnsi="Arial" w:cs="Arial"/>
          <w:b/>
          <w:bCs/>
          <w:sz w:val="20"/>
          <w:szCs w:val="20"/>
          <w:lang w:eastAsia="en-US"/>
        </w:rPr>
      </w:pPr>
      <w:r w:rsidRPr="00DC7263">
        <w:rPr>
          <w:rFonts w:ascii="Arial" w:hAnsi="Arial" w:cs="Arial"/>
          <w:b/>
          <w:bCs/>
          <w:sz w:val="20"/>
          <w:szCs w:val="20"/>
          <w:lang w:eastAsia="en-US"/>
        </w:rPr>
        <w:t xml:space="preserve">14. ROK, V KATEREM BODO PRIJAVITELJI PROJEKTA OBVEŠČENI O IZIDU JAVNEGA </w:t>
      </w:r>
      <w:r w:rsidR="0099518B" w:rsidRPr="00DC7263">
        <w:rPr>
          <w:rFonts w:ascii="Arial" w:hAnsi="Arial" w:cs="Arial"/>
          <w:b/>
          <w:bCs/>
          <w:sz w:val="20"/>
          <w:szCs w:val="20"/>
          <w:lang w:eastAsia="en-US"/>
        </w:rPr>
        <w:t xml:space="preserve">RAZPISA </w:t>
      </w:r>
    </w:p>
    <w:p w14:paraId="172A6889" w14:textId="77777777" w:rsidR="009A5DD2" w:rsidRPr="00DC7263" w:rsidRDefault="009A5DD2" w:rsidP="00696B4C">
      <w:pPr>
        <w:jc w:val="both"/>
        <w:rPr>
          <w:rFonts w:ascii="Arial" w:hAnsi="Arial" w:cs="Arial"/>
          <w:sz w:val="20"/>
          <w:szCs w:val="20"/>
          <w:lang w:eastAsia="en-US"/>
        </w:rPr>
      </w:pPr>
    </w:p>
    <w:p w14:paraId="50F92077" w14:textId="77777777" w:rsidR="009A5DD2" w:rsidRPr="00DC7263" w:rsidRDefault="009A5DD2" w:rsidP="00696B4C">
      <w:pPr>
        <w:numPr>
          <w:ilvl w:val="12"/>
          <w:numId w:val="0"/>
        </w:numPr>
        <w:jc w:val="both"/>
        <w:rPr>
          <w:rFonts w:ascii="Arial" w:hAnsi="Arial" w:cs="Arial"/>
          <w:sz w:val="20"/>
          <w:szCs w:val="20"/>
          <w:lang w:eastAsia="en-US"/>
        </w:rPr>
      </w:pPr>
      <w:r w:rsidRPr="00DC7263">
        <w:rPr>
          <w:rFonts w:ascii="Arial" w:hAnsi="Arial" w:cs="Arial"/>
          <w:sz w:val="20"/>
          <w:szCs w:val="20"/>
          <w:lang w:eastAsia="en-US"/>
        </w:rPr>
        <w:t xml:space="preserve">Prijavitelji bodo o izboru projekta oz. izidu javnega </w:t>
      </w:r>
      <w:r w:rsidR="0099518B" w:rsidRPr="00DC7263">
        <w:rPr>
          <w:rFonts w:ascii="Arial" w:hAnsi="Arial" w:cs="Arial"/>
          <w:sz w:val="20"/>
          <w:szCs w:val="20"/>
        </w:rPr>
        <w:t>razpisa</w:t>
      </w:r>
      <w:r w:rsidRPr="00DC7263">
        <w:rPr>
          <w:rFonts w:ascii="Arial" w:hAnsi="Arial" w:cs="Arial"/>
          <w:sz w:val="20"/>
          <w:szCs w:val="20"/>
          <w:lang w:eastAsia="en-US"/>
        </w:rPr>
        <w:t xml:space="preserve"> obveščeni v roku 15 dni od dneva sprejetja odločitve o dodelitvi sredstev. Slednja bo sprejeta predvidoma v </w:t>
      </w:r>
      <w:r w:rsidR="008573D9" w:rsidRPr="00DC7263">
        <w:rPr>
          <w:rFonts w:ascii="Arial" w:hAnsi="Arial" w:cs="Arial"/>
          <w:sz w:val="20"/>
          <w:szCs w:val="20"/>
          <w:lang w:eastAsia="en-US"/>
        </w:rPr>
        <w:t>3</w:t>
      </w:r>
      <w:r w:rsidRPr="00DC7263">
        <w:rPr>
          <w:rFonts w:ascii="Arial" w:hAnsi="Arial" w:cs="Arial"/>
          <w:sz w:val="20"/>
          <w:szCs w:val="20"/>
          <w:lang w:eastAsia="en-US"/>
        </w:rPr>
        <w:t>0 dneh od roka za predložitev vlog.</w:t>
      </w:r>
    </w:p>
    <w:p w14:paraId="005F6720" w14:textId="77777777" w:rsidR="009A5DD2" w:rsidRPr="00DC7263" w:rsidRDefault="009A5DD2" w:rsidP="00696B4C">
      <w:pPr>
        <w:numPr>
          <w:ilvl w:val="12"/>
          <w:numId w:val="0"/>
        </w:numPr>
        <w:jc w:val="both"/>
        <w:rPr>
          <w:rFonts w:ascii="Arial" w:hAnsi="Arial" w:cs="Arial"/>
          <w:sz w:val="20"/>
          <w:szCs w:val="20"/>
          <w:lang w:eastAsia="en-US"/>
        </w:rPr>
      </w:pPr>
    </w:p>
    <w:p w14:paraId="6703EDB2" w14:textId="77777777" w:rsidR="009A5DD2" w:rsidRPr="00DC7263" w:rsidRDefault="009A5DD2" w:rsidP="00696B4C">
      <w:pPr>
        <w:numPr>
          <w:ilvl w:val="12"/>
          <w:numId w:val="0"/>
        </w:numPr>
        <w:jc w:val="both"/>
        <w:rPr>
          <w:rFonts w:ascii="Arial" w:hAnsi="Arial" w:cs="Arial"/>
          <w:sz w:val="20"/>
          <w:szCs w:val="20"/>
          <w:lang w:eastAsia="en-US"/>
        </w:rPr>
      </w:pPr>
      <w:r w:rsidRPr="00DC7263">
        <w:rPr>
          <w:rFonts w:ascii="Arial" w:hAnsi="Arial" w:cs="Arial"/>
          <w:sz w:val="20"/>
          <w:szCs w:val="20"/>
          <w:lang w:eastAsia="en-US"/>
        </w:rPr>
        <w:t xml:space="preserve">Naročnik bo izdal sklep o izboru projekta oziroma izidu javnega </w:t>
      </w:r>
      <w:r w:rsidR="0099518B" w:rsidRPr="00DC7263">
        <w:rPr>
          <w:rFonts w:ascii="Arial" w:hAnsi="Arial" w:cs="Arial"/>
          <w:sz w:val="20"/>
          <w:szCs w:val="20"/>
        </w:rPr>
        <w:t>razpisa</w:t>
      </w:r>
      <w:r w:rsidRPr="00DC7263">
        <w:rPr>
          <w:rFonts w:ascii="Arial" w:hAnsi="Arial" w:cs="Arial"/>
          <w:sz w:val="20"/>
          <w:szCs w:val="20"/>
          <w:lang w:eastAsia="en-US"/>
        </w:rPr>
        <w:t xml:space="preserve"> in višini financiranja projekta.</w:t>
      </w:r>
    </w:p>
    <w:p w14:paraId="1CC2B2EA" w14:textId="77777777" w:rsidR="009A5DD2" w:rsidRPr="00DC7263" w:rsidRDefault="009A5DD2" w:rsidP="00696B4C">
      <w:pPr>
        <w:numPr>
          <w:ilvl w:val="12"/>
          <w:numId w:val="0"/>
        </w:numPr>
        <w:jc w:val="both"/>
        <w:rPr>
          <w:rFonts w:ascii="Arial" w:hAnsi="Arial" w:cs="Arial"/>
          <w:sz w:val="20"/>
          <w:szCs w:val="20"/>
          <w:lang w:eastAsia="en-US"/>
        </w:rPr>
      </w:pPr>
    </w:p>
    <w:p w14:paraId="7456766C"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Podatki o imenu izvajalca, nazivu projekta ter višini odobrenih javnih sredstev in sredstev EU bodo javno objavljeni.</w:t>
      </w:r>
    </w:p>
    <w:p w14:paraId="340A0F03" w14:textId="77777777" w:rsidR="009A5DD2" w:rsidRPr="00DC7263" w:rsidRDefault="009A5DD2" w:rsidP="00696B4C">
      <w:pPr>
        <w:jc w:val="both"/>
        <w:rPr>
          <w:rFonts w:ascii="Arial" w:hAnsi="Arial" w:cs="Arial"/>
          <w:b/>
          <w:sz w:val="20"/>
          <w:szCs w:val="20"/>
        </w:rPr>
      </w:pPr>
    </w:p>
    <w:p w14:paraId="00EEB0A6"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15. SKLENITEV POGODBE</w:t>
      </w:r>
    </w:p>
    <w:p w14:paraId="5FFB7983" w14:textId="77777777" w:rsidR="009A5DD2" w:rsidRPr="00DC7263" w:rsidRDefault="009A5DD2" w:rsidP="00696B4C">
      <w:pPr>
        <w:jc w:val="both"/>
        <w:rPr>
          <w:rFonts w:ascii="Arial" w:hAnsi="Arial" w:cs="Arial"/>
          <w:sz w:val="20"/>
          <w:szCs w:val="20"/>
        </w:rPr>
      </w:pPr>
    </w:p>
    <w:p w14:paraId="4D71930C" w14:textId="77777777" w:rsidR="009A5DD2" w:rsidRPr="00DC7263" w:rsidRDefault="009A5DD2" w:rsidP="00696B4C">
      <w:pPr>
        <w:pStyle w:val="BodyText31"/>
        <w:numPr>
          <w:ilvl w:val="12"/>
          <w:numId w:val="0"/>
        </w:numPr>
        <w:rPr>
          <w:rFonts w:ascii="Arial" w:hAnsi="Arial" w:cs="Arial"/>
          <w:b w:val="0"/>
          <w:bCs/>
          <w:sz w:val="20"/>
          <w:lang w:eastAsia="en-US"/>
        </w:rPr>
      </w:pPr>
      <w:r w:rsidRPr="00DC7263">
        <w:rPr>
          <w:rFonts w:ascii="Arial" w:hAnsi="Arial" w:cs="Arial"/>
          <w:b w:val="0"/>
          <w:bCs/>
          <w:sz w:val="20"/>
          <w:lang w:eastAsia="en-US"/>
        </w:rPr>
        <w:t xml:space="preserve">Naročnik bo izdal sklep o izboru projekta oz. izidu javnega razpisa na podlagi predloga komisije za izvedbo postopka javnega </w:t>
      </w:r>
      <w:r w:rsidR="0099518B" w:rsidRPr="00DC7263">
        <w:rPr>
          <w:rFonts w:ascii="Arial" w:hAnsi="Arial" w:cs="Arial"/>
          <w:b w:val="0"/>
          <w:sz w:val="20"/>
        </w:rPr>
        <w:t>razpisa</w:t>
      </w:r>
      <w:r w:rsidRPr="00DC7263">
        <w:rPr>
          <w:rFonts w:ascii="Arial" w:hAnsi="Arial" w:cs="Arial"/>
          <w:b w:val="0"/>
          <w:bCs/>
          <w:sz w:val="20"/>
          <w:lang w:eastAsia="en-US"/>
        </w:rPr>
        <w:t xml:space="preserve">. Naročnik bo izbranega prijavitelja po izdaji sklepa pozval k podpisu pogodbe. V primeru, da se prijavitelj v roku 8 dni od prejema poziva nanj ne odzove, se lahko šteje, da je umaknil vlogo. </w:t>
      </w:r>
    </w:p>
    <w:p w14:paraId="19230D5A" w14:textId="77777777" w:rsidR="009A5DD2" w:rsidRPr="00DC7263" w:rsidRDefault="009A5DD2" w:rsidP="00696B4C">
      <w:pPr>
        <w:pStyle w:val="BodyText31"/>
        <w:numPr>
          <w:ilvl w:val="12"/>
          <w:numId w:val="0"/>
        </w:numPr>
        <w:rPr>
          <w:rFonts w:ascii="Arial" w:hAnsi="Arial" w:cs="Arial"/>
          <w:b w:val="0"/>
          <w:bCs/>
          <w:sz w:val="20"/>
          <w:lang w:eastAsia="en-US"/>
        </w:rPr>
      </w:pPr>
    </w:p>
    <w:p w14:paraId="70C3EEF0" w14:textId="77777777" w:rsidR="00C240FA" w:rsidRPr="00DC7263" w:rsidRDefault="00C240FA" w:rsidP="00C240FA">
      <w:pPr>
        <w:pStyle w:val="BodyText31"/>
        <w:numPr>
          <w:ilvl w:val="12"/>
          <w:numId w:val="0"/>
        </w:numPr>
        <w:rPr>
          <w:rFonts w:ascii="Arial" w:hAnsi="Arial" w:cs="Arial"/>
          <w:b w:val="0"/>
          <w:bCs/>
          <w:sz w:val="20"/>
          <w:lang w:eastAsia="en-US"/>
        </w:rPr>
      </w:pPr>
      <w:r w:rsidRPr="00DC7263">
        <w:rPr>
          <w:rFonts w:ascii="Arial" w:hAnsi="Arial" w:cs="Arial"/>
          <w:b w:val="0"/>
          <w:bCs/>
          <w:sz w:val="20"/>
          <w:lang w:eastAsia="en-US"/>
        </w:rPr>
        <w:t xml:space="preserve">Ob sklenitvi pogodbe se izvede postopek v zvezi s prijavo uporabnikov v sistem MIGRA II. </w:t>
      </w:r>
    </w:p>
    <w:p w14:paraId="27B264B3" w14:textId="77777777" w:rsidR="009A5DD2" w:rsidRPr="00DC7263" w:rsidRDefault="009A5DD2" w:rsidP="00696B4C">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01CDF615"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16. VAROVANJE OSEBNIH PODATKOV</w:t>
      </w:r>
    </w:p>
    <w:p w14:paraId="556628F1" w14:textId="77777777" w:rsidR="009A5DD2" w:rsidRPr="00DC7263" w:rsidRDefault="009A5DD2" w:rsidP="00696B4C">
      <w:pPr>
        <w:jc w:val="both"/>
        <w:rPr>
          <w:rFonts w:ascii="Arial" w:hAnsi="Arial" w:cs="Arial"/>
          <w:sz w:val="20"/>
          <w:szCs w:val="20"/>
        </w:rPr>
      </w:pPr>
    </w:p>
    <w:p w14:paraId="4B3D90ED"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Prijavitelj - izvajalec projekta mora pri svojem delu upoštevati predpise, ki urejajo področje varstva osebnih podatkov, predvsem Zakon o varstvu osebnih podatkov.</w:t>
      </w:r>
    </w:p>
    <w:p w14:paraId="13EDA9BE" w14:textId="77777777" w:rsidR="009A5DD2" w:rsidRPr="00DC7263" w:rsidRDefault="009A5DD2" w:rsidP="00696B4C">
      <w:pPr>
        <w:rPr>
          <w:rFonts w:ascii="Arial" w:hAnsi="Arial" w:cs="Arial"/>
          <w:sz w:val="20"/>
          <w:szCs w:val="20"/>
        </w:rPr>
      </w:pPr>
    </w:p>
    <w:p w14:paraId="1F95A91B" w14:textId="77777777" w:rsidR="009A5DD2" w:rsidRPr="00DC7263" w:rsidRDefault="009A5DD2" w:rsidP="00696B4C">
      <w:pPr>
        <w:rPr>
          <w:rFonts w:ascii="Arial" w:hAnsi="Arial" w:cs="Arial"/>
          <w:b/>
          <w:sz w:val="20"/>
          <w:szCs w:val="20"/>
        </w:rPr>
      </w:pPr>
      <w:r w:rsidRPr="00DC7263">
        <w:rPr>
          <w:rFonts w:ascii="Arial" w:hAnsi="Arial" w:cs="Arial"/>
          <w:b/>
          <w:sz w:val="20"/>
          <w:szCs w:val="20"/>
        </w:rPr>
        <w:t>17. PRAVNO VARSTVO</w:t>
      </w:r>
    </w:p>
    <w:p w14:paraId="4B85246F" w14:textId="77777777" w:rsidR="009A5DD2" w:rsidRPr="00DC7263" w:rsidRDefault="009A5DD2" w:rsidP="00696B4C">
      <w:pPr>
        <w:rPr>
          <w:rFonts w:ascii="Arial" w:hAnsi="Arial" w:cs="Arial"/>
          <w:b/>
          <w:sz w:val="20"/>
          <w:szCs w:val="20"/>
        </w:rPr>
      </w:pPr>
    </w:p>
    <w:p w14:paraId="4DD395EF" w14:textId="77777777" w:rsidR="009A5DD2" w:rsidRPr="00DC7263" w:rsidRDefault="009A5DD2" w:rsidP="00696B4C">
      <w:pPr>
        <w:pStyle w:val="Telobesedila"/>
        <w:overflowPunct w:val="0"/>
        <w:autoSpaceDE w:val="0"/>
        <w:autoSpaceDN w:val="0"/>
        <w:adjustRightInd w:val="0"/>
        <w:textAlignment w:val="baseline"/>
        <w:rPr>
          <w:rFonts w:ascii="Arial" w:hAnsi="Arial" w:cs="Arial"/>
          <w:sz w:val="20"/>
        </w:rPr>
      </w:pPr>
      <w:r w:rsidRPr="00DC7263">
        <w:rPr>
          <w:rFonts w:ascii="Arial" w:hAnsi="Arial" w:cs="Arial"/>
          <w:sz w:val="20"/>
        </w:rPr>
        <w:t>Zoper sklep oziroma obvestilo iz 14. točke lahko prijavitelj vloži pritožbo v roku 8 dni od prejema sklepa oziroma obvestila. O pritožbi bo odločal</w:t>
      </w:r>
      <w:r w:rsidR="00CC1717" w:rsidRPr="00DC7263">
        <w:rPr>
          <w:rFonts w:ascii="Arial" w:hAnsi="Arial" w:cs="Arial"/>
          <w:sz w:val="20"/>
        </w:rPr>
        <w:t xml:space="preserve"> Urad Vlade RS za oskrbo in integracijo migrantov</w:t>
      </w:r>
      <w:r w:rsidRPr="00DC7263">
        <w:rPr>
          <w:rFonts w:ascii="Arial" w:hAnsi="Arial" w:cs="Arial"/>
          <w:sz w:val="20"/>
        </w:rPr>
        <w:t>.</w:t>
      </w:r>
    </w:p>
    <w:p w14:paraId="492BC2F9" w14:textId="77777777" w:rsidR="009A5DD2" w:rsidRPr="00DC7263" w:rsidRDefault="009A5DD2" w:rsidP="00696B4C">
      <w:pPr>
        <w:pStyle w:val="Telobesedila"/>
        <w:overflowPunct w:val="0"/>
        <w:autoSpaceDE w:val="0"/>
        <w:autoSpaceDN w:val="0"/>
        <w:adjustRightInd w:val="0"/>
        <w:textAlignment w:val="baseline"/>
        <w:rPr>
          <w:rFonts w:ascii="Arial" w:hAnsi="Arial" w:cs="Arial"/>
          <w:sz w:val="20"/>
        </w:rPr>
      </w:pPr>
    </w:p>
    <w:tbl>
      <w:tblPr>
        <w:tblW w:w="9648" w:type="dxa"/>
        <w:tblLook w:val="01E0" w:firstRow="1" w:lastRow="1" w:firstColumn="1" w:lastColumn="1" w:noHBand="0" w:noVBand="0"/>
      </w:tblPr>
      <w:tblGrid>
        <w:gridCol w:w="4248"/>
        <w:gridCol w:w="540"/>
        <w:gridCol w:w="4860"/>
      </w:tblGrid>
      <w:tr w:rsidR="009A5DD2" w:rsidRPr="00DC7263" w14:paraId="356563AF" w14:textId="77777777" w:rsidTr="00696B4C">
        <w:tc>
          <w:tcPr>
            <w:tcW w:w="4248" w:type="dxa"/>
          </w:tcPr>
          <w:p w14:paraId="2EE3996F" w14:textId="77777777" w:rsidR="009A5DD2" w:rsidRPr="00DC7263" w:rsidRDefault="009A5DD2" w:rsidP="005C445D">
            <w:pPr>
              <w:spacing w:before="120" w:after="120"/>
              <w:ind w:left="850" w:hanging="850"/>
              <w:jc w:val="both"/>
              <w:rPr>
                <w:rFonts w:ascii="Arial" w:hAnsi="Arial" w:cs="Arial"/>
                <w:b/>
                <w:snapToGrid w:val="0"/>
                <w:sz w:val="20"/>
                <w:szCs w:val="20"/>
              </w:rPr>
            </w:pPr>
          </w:p>
        </w:tc>
        <w:tc>
          <w:tcPr>
            <w:tcW w:w="540" w:type="dxa"/>
          </w:tcPr>
          <w:p w14:paraId="6C81FC08" w14:textId="77777777" w:rsidR="009A5DD2" w:rsidRPr="00DC7263" w:rsidRDefault="009A5DD2" w:rsidP="005C445D">
            <w:pPr>
              <w:spacing w:before="120" w:after="120"/>
              <w:ind w:left="850" w:hanging="850"/>
              <w:jc w:val="both"/>
              <w:rPr>
                <w:rFonts w:ascii="Arial" w:hAnsi="Arial" w:cs="Arial"/>
                <w:b/>
                <w:snapToGrid w:val="0"/>
                <w:sz w:val="20"/>
                <w:szCs w:val="20"/>
              </w:rPr>
            </w:pPr>
          </w:p>
        </w:tc>
        <w:tc>
          <w:tcPr>
            <w:tcW w:w="4860" w:type="dxa"/>
          </w:tcPr>
          <w:p w14:paraId="51AEAE66" w14:textId="77777777" w:rsidR="009A5DD2" w:rsidRPr="00DC7263" w:rsidRDefault="009A5DD2" w:rsidP="005C445D">
            <w:pPr>
              <w:spacing w:before="120" w:after="120"/>
              <w:ind w:left="850" w:hanging="850"/>
              <w:jc w:val="both"/>
              <w:rPr>
                <w:rFonts w:ascii="Arial" w:hAnsi="Arial" w:cs="Arial"/>
                <w:b/>
                <w:snapToGrid w:val="0"/>
                <w:sz w:val="20"/>
                <w:szCs w:val="20"/>
              </w:rPr>
            </w:pPr>
          </w:p>
        </w:tc>
      </w:tr>
      <w:tr w:rsidR="009A5DD2" w:rsidRPr="00DC7263" w14:paraId="2197DCDA" w14:textId="77777777" w:rsidTr="00696B4C">
        <w:tc>
          <w:tcPr>
            <w:tcW w:w="4248" w:type="dxa"/>
          </w:tcPr>
          <w:p w14:paraId="0DAE083E" w14:textId="77777777" w:rsidR="009A5DD2" w:rsidRPr="00DC7263" w:rsidRDefault="009A5DD2" w:rsidP="0036636E">
            <w:pPr>
              <w:spacing w:line="260" w:lineRule="exact"/>
              <w:jc w:val="both"/>
              <w:rPr>
                <w:rFonts w:ascii="Arial" w:hAnsi="Arial" w:cs="Arial"/>
                <w:b/>
                <w:snapToGrid w:val="0"/>
                <w:sz w:val="20"/>
                <w:szCs w:val="20"/>
              </w:rPr>
            </w:pPr>
          </w:p>
        </w:tc>
        <w:tc>
          <w:tcPr>
            <w:tcW w:w="540" w:type="dxa"/>
          </w:tcPr>
          <w:p w14:paraId="687EF9EE" w14:textId="77777777" w:rsidR="009A5DD2" w:rsidRPr="00DC7263" w:rsidRDefault="009A5DD2" w:rsidP="005C445D">
            <w:pPr>
              <w:spacing w:before="120" w:after="120"/>
              <w:ind w:left="850" w:hanging="850"/>
              <w:jc w:val="both"/>
              <w:rPr>
                <w:rFonts w:ascii="Arial" w:hAnsi="Arial" w:cs="Arial"/>
                <w:b/>
                <w:snapToGrid w:val="0"/>
                <w:sz w:val="20"/>
                <w:szCs w:val="20"/>
              </w:rPr>
            </w:pPr>
          </w:p>
        </w:tc>
        <w:tc>
          <w:tcPr>
            <w:tcW w:w="4860" w:type="dxa"/>
          </w:tcPr>
          <w:p w14:paraId="6A46FD45" w14:textId="77777777" w:rsidR="008573D9" w:rsidRPr="00DC7263" w:rsidRDefault="008573D9"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r w:rsidRPr="00DC7263">
              <w:rPr>
                <w:rFonts w:ascii="Arial" w:hAnsi="Arial" w:cs="Arial"/>
                <w:snapToGrid w:val="0"/>
                <w:sz w:val="20"/>
                <w:szCs w:val="20"/>
              </w:rPr>
              <w:t xml:space="preserve">mag. </w:t>
            </w:r>
            <w:r w:rsidR="00D254C1" w:rsidRPr="00DC7263">
              <w:rPr>
                <w:rFonts w:ascii="Arial" w:hAnsi="Arial" w:cs="Arial"/>
                <w:snapToGrid w:val="0"/>
                <w:sz w:val="20"/>
                <w:szCs w:val="20"/>
              </w:rPr>
              <w:t xml:space="preserve">Dušan </w:t>
            </w:r>
            <w:r w:rsidR="00CC1717" w:rsidRPr="00DC7263">
              <w:rPr>
                <w:rFonts w:ascii="Arial" w:hAnsi="Arial" w:cs="Arial"/>
                <w:snapToGrid w:val="0"/>
                <w:sz w:val="20"/>
                <w:szCs w:val="20"/>
              </w:rPr>
              <w:t>L</w:t>
            </w:r>
            <w:r w:rsidR="00D254C1" w:rsidRPr="00DC7263">
              <w:rPr>
                <w:rFonts w:ascii="Arial" w:hAnsi="Arial" w:cs="Arial"/>
                <w:snapToGrid w:val="0"/>
                <w:sz w:val="20"/>
                <w:szCs w:val="20"/>
              </w:rPr>
              <w:t>užar</w:t>
            </w:r>
          </w:p>
          <w:p w14:paraId="406F29CA" w14:textId="77777777" w:rsidR="008573D9" w:rsidRPr="00DC7263" w:rsidRDefault="00D254C1"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bCs/>
                <w:sz w:val="20"/>
                <w:szCs w:val="20"/>
              </w:rPr>
            </w:pPr>
            <w:proofErr w:type="spellStart"/>
            <w:r w:rsidRPr="00DC7263">
              <w:rPr>
                <w:rFonts w:ascii="Arial" w:hAnsi="Arial" w:cs="Arial"/>
                <w:snapToGrid w:val="0"/>
                <w:sz w:val="20"/>
                <w:szCs w:val="20"/>
              </w:rPr>
              <w:t>v.d</w:t>
            </w:r>
            <w:proofErr w:type="spellEnd"/>
            <w:r w:rsidRPr="00DC7263">
              <w:rPr>
                <w:rFonts w:ascii="Arial" w:hAnsi="Arial" w:cs="Arial"/>
                <w:snapToGrid w:val="0"/>
                <w:sz w:val="20"/>
                <w:szCs w:val="20"/>
              </w:rPr>
              <w:t>. direktorja</w:t>
            </w:r>
            <w:r w:rsidR="009A5DD2" w:rsidRPr="00DC7263">
              <w:rPr>
                <w:rFonts w:ascii="Arial" w:hAnsi="Arial" w:cs="Arial"/>
                <w:snapToGrid w:val="0"/>
                <w:sz w:val="20"/>
                <w:szCs w:val="20"/>
              </w:rPr>
              <w:t xml:space="preserve"> </w:t>
            </w:r>
          </w:p>
          <w:p w14:paraId="03A30F8A" w14:textId="77777777" w:rsidR="009A5DD2" w:rsidRPr="00DC7263" w:rsidRDefault="009A5DD2"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p>
        </w:tc>
      </w:tr>
    </w:tbl>
    <w:p w14:paraId="5A00681E" w14:textId="77777777" w:rsidR="009A5DD2" w:rsidRPr="00DC7263" w:rsidRDefault="009A5DD2" w:rsidP="00696B4C">
      <w:pPr>
        <w:jc w:val="both"/>
        <w:rPr>
          <w:rFonts w:ascii="Arial" w:hAnsi="Arial" w:cs="Arial"/>
          <w:b/>
          <w:sz w:val="20"/>
          <w:szCs w:val="20"/>
        </w:rPr>
      </w:pPr>
    </w:p>
    <w:p w14:paraId="5CA72754" w14:textId="77777777" w:rsidR="009A5DD2" w:rsidRPr="00DC7263" w:rsidRDefault="009A5DD2" w:rsidP="00696B4C">
      <w:pPr>
        <w:pStyle w:val="Naslov1"/>
        <w:rPr>
          <w:rFonts w:ascii="Arial" w:hAnsi="Arial" w:cs="Arial"/>
          <w:spacing w:val="4"/>
          <w:sz w:val="20"/>
        </w:rPr>
      </w:pPr>
      <w:r w:rsidRPr="00DC7263">
        <w:rPr>
          <w:rFonts w:ascii="Arial" w:hAnsi="Arial" w:cs="Arial"/>
          <w:spacing w:val="4"/>
          <w:sz w:val="20"/>
        </w:rPr>
        <w:br w:type="page"/>
      </w:r>
      <w:bookmarkStart w:id="4" w:name="_Toc417022154"/>
      <w:r w:rsidRPr="00DC7263">
        <w:rPr>
          <w:rFonts w:ascii="Arial" w:hAnsi="Arial" w:cs="Arial"/>
          <w:spacing w:val="4"/>
          <w:sz w:val="20"/>
        </w:rPr>
        <w:lastRenderedPageBreak/>
        <w:t xml:space="preserve">III. DEL: OPIS PREDMETA JAVNEGA </w:t>
      </w:r>
      <w:bookmarkEnd w:id="4"/>
      <w:r w:rsidR="0099518B" w:rsidRPr="00DC7263">
        <w:rPr>
          <w:rFonts w:ascii="Arial" w:hAnsi="Arial" w:cs="Arial"/>
          <w:spacing w:val="4"/>
          <w:sz w:val="20"/>
        </w:rPr>
        <w:t>RAZPISA</w:t>
      </w:r>
    </w:p>
    <w:p w14:paraId="139CB8F4" w14:textId="77777777" w:rsidR="009A5DD2" w:rsidRPr="00DC7263" w:rsidRDefault="009A5DD2" w:rsidP="00696B4C">
      <w:pPr>
        <w:jc w:val="both"/>
        <w:rPr>
          <w:rFonts w:ascii="Arial" w:hAnsi="Arial" w:cs="Arial"/>
          <w:b/>
          <w:sz w:val="20"/>
          <w:szCs w:val="20"/>
        </w:rPr>
      </w:pPr>
    </w:p>
    <w:p w14:paraId="7E7030A5" w14:textId="77777777" w:rsidR="009A5DD2" w:rsidRPr="00DC7263" w:rsidRDefault="009A5DD2" w:rsidP="00696B4C">
      <w:pPr>
        <w:jc w:val="both"/>
        <w:rPr>
          <w:rFonts w:ascii="Arial" w:hAnsi="Arial" w:cs="Arial"/>
          <w:b/>
          <w:sz w:val="20"/>
          <w:szCs w:val="20"/>
        </w:rPr>
      </w:pPr>
    </w:p>
    <w:p w14:paraId="31071923" w14:textId="77777777" w:rsidR="009A5DD2" w:rsidRPr="00DC7263" w:rsidRDefault="009A5DD2" w:rsidP="00696B4C">
      <w:pPr>
        <w:jc w:val="both"/>
        <w:rPr>
          <w:rFonts w:ascii="Arial" w:hAnsi="Arial" w:cs="Arial"/>
          <w:b/>
          <w:sz w:val="20"/>
          <w:szCs w:val="20"/>
        </w:rPr>
      </w:pPr>
      <w:r w:rsidRPr="00DC7263">
        <w:rPr>
          <w:rFonts w:ascii="Arial" w:hAnsi="Arial" w:cs="Arial"/>
          <w:b/>
          <w:sz w:val="20"/>
          <w:szCs w:val="20"/>
        </w:rPr>
        <w:t xml:space="preserve">1. PREDMET JAVNEGA </w:t>
      </w:r>
      <w:r w:rsidR="0099518B" w:rsidRPr="00DC7263">
        <w:rPr>
          <w:rFonts w:ascii="Arial" w:hAnsi="Arial" w:cs="Arial"/>
          <w:b/>
          <w:sz w:val="20"/>
          <w:szCs w:val="20"/>
        </w:rPr>
        <w:t>RAZPISA</w:t>
      </w:r>
    </w:p>
    <w:p w14:paraId="785C1C78" w14:textId="77777777" w:rsidR="009A5DD2" w:rsidRPr="00DC7263" w:rsidRDefault="009A5DD2" w:rsidP="00696B4C">
      <w:pPr>
        <w:jc w:val="both"/>
        <w:rPr>
          <w:rFonts w:ascii="Arial" w:hAnsi="Arial" w:cs="Arial"/>
          <w:b/>
          <w:iCs/>
          <w:sz w:val="20"/>
          <w:szCs w:val="20"/>
          <w:u w:val="single"/>
        </w:rPr>
      </w:pPr>
    </w:p>
    <w:p w14:paraId="00BD0FC0" w14:textId="37BDA622" w:rsidR="00897AE3" w:rsidRPr="00DC7263" w:rsidRDefault="00897AE3" w:rsidP="00897AE3">
      <w:pPr>
        <w:jc w:val="both"/>
        <w:rPr>
          <w:rFonts w:ascii="Arial" w:hAnsi="Arial" w:cs="Arial"/>
          <w:sz w:val="20"/>
          <w:szCs w:val="20"/>
        </w:rPr>
      </w:pPr>
      <w:r w:rsidRPr="00DC7263">
        <w:rPr>
          <w:rFonts w:ascii="Arial" w:hAnsi="Arial" w:cs="Arial"/>
          <w:sz w:val="20"/>
          <w:szCs w:val="20"/>
        </w:rPr>
        <w:t>Predmet javnega razpisa je program » Pomoč pri integraciji oseb s priznano mednarodno zaščito«</w:t>
      </w:r>
      <w:r w:rsidR="00B873AF">
        <w:rPr>
          <w:rFonts w:ascii="Arial" w:hAnsi="Arial" w:cs="Arial"/>
          <w:sz w:val="20"/>
          <w:szCs w:val="20"/>
        </w:rPr>
        <w:t>,</w:t>
      </w:r>
      <w:r w:rsidRPr="00DC7263">
        <w:rPr>
          <w:rFonts w:ascii="Arial" w:hAnsi="Arial" w:cs="Arial"/>
          <w:sz w:val="20"/>
          <w:szCs w:val="20"/>
        </w:rPr>
        <w:t xml:space="preserve"> s katerim osebam z mednarodno zaščito ter članom njihovih družin (državljanom tretjih držav) v prvih treh letih od pridobitve statusa, zagotovi program pomoči, s katerim bo omogočena celostna obravnava</w:t>
      </w:r>
      <w:r w:rsidR="00A14EB8" w:rsidRPr="00DC7263">
        <w:rPr>
          <w:rFonts w:ascii="Arial" w:hAnsi="Arial" w:cs="Arial"/>
          <w:sz w:val="20"/>
          <w:szCs w:val="20"/>
        </w:rPr>
        <w:t xml:space="preserve"> in lažje vključevanje v slovensko družbo</w:t>
      </w:r>
      <w:r w:rsidRPr="00DC7263">
        <w:rPr>
          <w:rFonts w:ascii="Arial" w:hAnsi="Arial" w:cs="Arial"/>
          <w:sz w:val="20"/>
          <w:szCs w:val="20"/>
        </w:rPr>
        <w:t xml:space="preserve">. </w:t>
      </w:r>
    </w:p>
    <w:p w14:paraId="7011D871" w14:textId="77777777" w:rsidR="00F962D9" w:rsidRPr="00DC7263" w:rsidRDefault="00F962D9" w:rsidP="00897AE3">
      <w:pPr>
        <w:jc w:val="both"/>
        <w:rPr>
          <w:rFonts w:ascii="Arial" w:hAnsi="Arial" w:cs="Arial"/>
          <w:sz w:val="20"/>
          <w:szCs w:val="20"/>
        </w:rPr>
      </w:pPr>
    </w:p>
    <w:p w14:paraId="77A960E2" w14:textId="77777777" w:rsidR="00F962D9" w:rsidRPr="00DC7263" w:rsidRDefault="00F962D9" w:rsidP="00F962D9">
      <w:pPr>
        <w:ind w:right="-1418"/>
        <w:jc w:val="both"/>
        <w:rPr>
          <w:rFonts w:ascii="Arial" w:hAnsi="Arial" w:cs="Arial"/>
          <w:sz w:val="20"/>
          <w:szCs w:val="20"/>
        </w:rPr>
      </w:pPr>
      <w:r w:rsidRPr="00DC7263">
        <w:rPr>
          <w:rFonts w:ascii="Arial" w:hAnsi="Arial" w:cs="Arial"/>
          <w:sz w:val="20"/>
          <w:szCs w:val="20"/>
        </w:rPr>
        <w:t xml:space="preserve">Predmet javnega razpisa obsega izvajanje spodaj navedenih delov programa ter zagotavljanje povezanega </w:t>
      </w:r>
    </w:p>
    <w:p w14:paraId="37F6B0D1" w14:textId="77777777" w:rsidR="00F962D9" w:rsidRPr="00DC7263" w:rsidRDefault="00F962D9" w:rsidP="00F962D9">
      <w:pPr>
        <w:ind w:right="-1418"/>
        <w:jc w:val="both"/>
        <w:rPr>
          <w:rFonts w:ascii="Arial" w:hAnsi="Arial" w:cs="Arial"/>
          <w:sz w:val="20"/>
          <w:szCs w:val="20"/>
        </w:rPr>
      </w:pPr>
      <w:r w:rsidRPr="00DC7263">
        <w:rPr>
          <w:rFonts w:ascii="Arial" w:hAnsi="Arial" w:cs="Arial"/>
          <w:sz w:val="20"/>
          <w:szCs w:val="20"/>
        </w:rPr>
        <w:t>in usklajenega sodelovanja vseh oseb, ki bodo izvajale oba dela programa:</w:t>
      </w:r>
    </w:p>
    <w:p w14:paraId="0DEA1F5D" w14:textId="77777777" w:rsidR="00F962D9" w:rsidRPr="00DC7263" w:rsidRDefault="00F962D9" w:rsidP="00F962D9">
      <w:pPr>
        <w:ind w:right="-1418"/>
        <w:jc w:val="both"/>
        <w:rPr>
          <w:rFonts w:ascii="Arial" w:hAnsi="Arial" w:cs="Arial"/>
          <w:sz w:val="20"/>
          <w:szCs w:val="20"/>
        </w:rPr>
      </w:pPr>
    </w:p>
    <w:p w14:paraId="69C1F9AA" w14:textId="77777777" w:rsidR="00F962D9" w:rsidRPr="00DC7263" w:rsidRDefault="00F962D9" w:rsidP="00F962D9">
      <w:pPr>
        <w:numPr>
          <w:ilvl w:val="0"/>
          <w:numId w:val="33"/>
        </w:numPr>
        <w:jc w:val="both"/>
        <w:rPr>
          <w:rFonts w:ascii="Arial" w:hAnsi="Arial" w:cs="Arial"/>
          <w:sz w:val="20"/>
          <w:szCs w:val="20"/>
        </w:rPr>
      </w:pPr>
      <w:r w:rsidRPr="00DC7263">
        <w:rPr>
          <w:rFonts w:ascii="Arial" w:hAnsi="Arial" w:cs="Arial"/>
          <w:sz w:val="20"/>
          <w:szCs w:val="20"/>
        </w:rPr>
        <w:t xml:space="preserve">1. del programa: Orientacijski program in pomoč pri urejanju življenjskih situacij, </w:t>
      </w:r>
    </w:p>
    <w:p w14:paraId="5193E884" w14:textId="77777777" w:rsidR="00F962D9" w:rsidRPr="00DC7263" w:rsidRDefault="00F962D9" w:rsidP="00F962D9">
      <w:pPr>
        <w:numPr>
          <w:ilvl w:val="0"/>
          <w:numId w:val="33"/>
        </w:numPr>
        <w:jc w:val="both"/>
        <w:rPr>
          <w:rFonts w:ascii="Arial" w:hAnsi="Arial" w:cs="Arial"/>
          <w:sz w:val="20"/>
          <w:szCs w:val="20"/>
        </w:rPr>
      </w:pPr>
      <w:r w:rsidRPr="00DC7263">
        <w:rPr>
          <w:rFonts w:ascii="Arial" w:hAnsi="Arial" w:cs="Arial"/>
          <w:sz w:val="20"/>
          <w:szCs w:val="20"/>
        </w:rPr>
        <w:t>2. del programa: Integracijske aktivnosti in učna pomoč.</w:t>
      </w:r>
      <w:r w:rsidRPr="00DC7263" w:rsidDel="00CC1717">
        <w:rPr>
          <w:rFonts w:ascii="Arial" w:hAnsi="Arial" w:cs="Arial"/>
          <w:sz w:val="20"/>
          <w:szCs w:val="20"/>
        </w:rPr>
        <w:t xml:space="preserve"> </w:t>
      </w:r>
    </w:p>
    <w:p w14:paraId="324BF02A" w14:textId="77777777" w:rsidR="00F962D9" w:rsidRPr="00DC7263" w:rsidRDefault="00F962D9" w:rsidP="00F962D9">
      <w:pPr>
        <w:ind w:left="360"/>
        <w:jc w:val="both"/>
        <w:rPr>
          <w:rFonts w:ascii="Arial" w:hAnsi="Arial" w:cs="Arial"/>
          <w:sz w:val="20"/>
          <w:szCs w:val="20"/>
        </w:rPr>
      </w:pPr>
    </w:p>
    <w:p w14:paraId="2649376D" w14:textId="256465E2"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Projekt se bo izvajal predvsem na </w:t>
      </w:r>
      <w:r w:rsidR="00206835">
        <w:rPr>
          <w:rFonts w:ascii="Arial" w:hAnsi="Arial" w:cs="Arial"/>
          <w:sz w:val="20"/>
          <w:szCs w:val="20"/>
        </w:rPr>
        <w:t>obm</w:t>
      </w:r>
      <w:r w:rsidRPr="00DC7263">
        <w:rPr>
          <w:rFonts w:ascii="Arial" w:hAnsi="Arial" w:cs="Arial"/>
          <w:sz w:val="20"/>
          <w:szCs w:val="20"/>
        </w:rPr>
        <w:t xml:space="preserve">očju Ljubljane in Maribora in drugih lokacijah. Izvajalec mora zagotavljati enako kakovost izvedbe vseh delov projekta v vseh krajih. </w:t>
      </w:r>
    </w:p>
    <w:p w14:paraId="61E024F7" w14:textId="77777777" w:rsidR="00F962D9" w:rsidRPr="00DC7263" w:rsidRDefault="00F962D9" w:rsidP="00F962D9">
      <w:pPr>
        <w:jc w:val="both"/>
        <w:rPr>
          <w:rFonts w:ascii="Arial" w:hAnsi="Arial" w:cs="Arial"/>
          <w:sz w:val="20"/>
          <w:szCs w:val="20"/>
          <w:highlight w:val="yellow"/>
        </w:rPr>
      </w:pPr>
    </w:p>
    <w:p w14:paraId="6EF705CC"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Prijavitelji morajo ponuditi predmet javnega razpisa v celoti in se ne morejo prijaviti za izvajanje posameznega dela predmeta javnega razpisa oz. posameznega dela projekta. </w:t>
      </w:r>
    </w:p>
    <w:p w14:paraId="15A65CCC" w14:textId="77777777" w:rsidR="00F962D9" w:rsidRPr="00DC7263" w:rsidRDefault="00F962D9" w:rsidP="00F962D9">
      <w:pPr>
        <w:jc w:val="both"/>
        <w:rPr>
          <w:rFonts w:ascii="Arial" w:hAnsi="Arial" w:cs="Arial"/>
          <w:sz w:val="20"/>
          <w:szCs w:val="20"/>
        </w:rPr>
      </w:pPr>
    </w:p>
    <w:p w14:paraId="2A42B0FD"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Projekt se bo izvajal v obdobju od podpisa pogodbe oziroma do porabe sredstev, namenjenih izvajanju projekta</w:t>
      </w:r>
      <w:r w:rsidR="002765FC" w:rsidRPr="00DC7263">
        <w:rPr>
          <w:rFonts w:ascii="Arial" w:hAnsi="Arial" w:cs="Arial"/>
          <w:sz w:val="20"/>
          <w:szCs w:val="20"/>
        </w:rPr>
        <w:t xml:space="preserve"> oz. najkasneje </w:t>
      </w:r>
      <w:r w:rsidR="00780089" w:rsidRPr="00DC7263">
        <w:rPr>
          <w:rFonts w:ascii="Arial" w:hAnsi="Arial" w:cs="Arial"/>
          <w:sz w:val="20"/>
          <w:szCs w:val="20"/>
        </w:rPr>
        <w:t>do 31.12.2021.</w:t>
      </w:r>
    </w:p>
    <w:p w14:paraId="5B8C9A33" w14:textId="77777777" w:rsidR="00F962D9" w:rsidRPr="00DC7263" w:rsidRDefault="00F962D9" w:rsidP="00F962D9">
      <w:pPr>
        <w:jc w:val="both"/>
        <w:rPr>
          <w:rFonts w:ascii="Arial" w:hAnsi="Arial" w:cs="Arial"/>
          <w:sz w:val="20"/>
          <w:szCs w:val="20"/>
        </w:rPr>
      </w:pPr>
    </w:p>
    <w:p w14:paraId="3C046A86" w14:textId="77777777" w:rsidR="00F962D9" w:rsidRPr="00DC7263" w:rsidRDefault="00F962D9" w:rsidP="00F962D9">
      <w:pPr>
        <w:numPr>
          <w:ilvl w:val="12"/>
          <w:numId w:val="0"/>
        </w:numPr>
        <w:jc w:val="both"/>
        <w:rPr>
          <w:rFonts w:ascii="Arial" w:hAnsi="Arial" w:cs="Arial"/>
          <w:sz w:val="20"/>
          <w:szCs w:val="20"/>
          <w:lang w:eastAsia="en-US"/>
        </w:rPr>
      </w:pPr>
      <w:r w:rsidRPr="00DC7263">
        <w:rPr>
          <w:rFonts w:ascii="Arial" w:hAnsi="Arial" w:cs="Arial"/>
          <w:sz w:val="20"/>
          <w:szCs w:val="20"/>
          <w:lang w:eastAsia="en-US"/>
        </w:rPr>
        <w:t>Projekt se izvaja po načelu nepridobitnosti. Navedena sredstva so strogo namenska in jih sme izvajalec uporabiti izključno za izvajanje projekta.</w:t>
      </w:r>
    </w:p>
    <w:p w14:paraId="107761E9" w14:textId="77777777" w:rsidR="00F962D9" w:rsidRPr="00DC7263" w:rsidRDefault="00F962D9" w:rsidP="00F962D9">
      <w:pPr>
        <w:jc w:val="both"/>
        <w:rPr>
          <w:rFonts w:ascii="Arial" w:hAnsi="Arial" w:cs="Arial"/>
          <w:sz w:val="20"/>
          <w:szCs w:val="20"/>
        </w:rPr>
      </w:pPr>
    </w:p>
    <w:p w14:paraId="4EF3E935"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Izvajalec je dolžan zagotoviti, da bodo osebe, ki bodo vodile in izvajale aktivnosti projekta, izpolnjevale pogoje iz 8.4 točke II. dela razpisne dokumentacije.  </w:t>
      </w:r>
    </w:p>
    <w:p w14:paraId="7E466D9E" w14:textId="77777777" w:rsidR="0022211A" w:rsidRPr="00DC7263" w:rsidRDefault="0022211A" w:rsidP="00002AFA">
      <w:pPr>
        <w:jc w:val="both"/>
        <w:rPr>
          <w:rFonts w:ascii="Arial" w:hAnsi="Arial" w:cs="Arial"/>
          <w:sz w:val="20"/>
          <w:szCs w:val="20"/>
        </w:rPr>
      </w:pPr>
    </w:p>
    <w:p w14:paraId="6EE83EA8" w14:textId="77777777" w:rsidR="009A5DD2" w:rsidRPr="00DC7263" w:rsidRDefault="009A5DD2" w:rsidP="00696B4C">
      <w:pPr>
        <w:pStyle w:val="MSSodmik"/>
        <w:tabs>
          <w:tab w:val="left" w:pos="7088"/>
        </w:tabs>
        <w:spacing w:after="0" w:line="240" w:lineRule="auto"/>
        <w:jc w:val="both"/>
        <w:rPr>
          <w:rFonts w:ascii="Arial" w:hAnsi="Arial" w:cs="Arial"/>
          <w:sz w:val="20"/>
          <w:lang w:val="sl-SI"/>
        </w:rPr>
      </w:pPr>
    </w:p>
    <w:p w14:paraId="5EB8A166" w14:textId="77777777" w:rsidR="009A5DD2" w:rsidRPr="00DC7263" w:rsidRDefault="009A5DD2" w:rsidP="00E451B1">
      <w:pPr>
        <w:jc w:val="both"/>
        <w:rPr>
          <w:rFonts w:ascii="Arial" w:hAnsi="Arial" w:cs="Arial"/>
          <w:sz w:val="20"/>
          <w:szCs w:val="20"/>
          <w:u w:val="single"/>
        </w:rPr>
      </w:pPr>
      <w:r w:rsidRPr="00DC7263">
        <w:rPr>
          <w:rFonts w:ascii="Arial" w:hAnsi="Arial" w:cs="Arial"/>
          <w:sz w:val="20"/>
          <w:szCs w:val="20"/>
          <w:u w:val="single"/>
        </w:rPr>
        <w:t xml:space="preserve">Namen in cilj projekta: </w:t>
      </w:r>
    </w:p>
    <w:p w14:paraId="6C14B552" w14:textId="77777777" w:rsidR="009A5DD2" w:rsidRPr="00DC7263" w:rsidRDefault="009A5DD2" w:rsidP="00E451B1">
      <w:pPr>
        <w:jc w:val="both"/>
        <w:rPr>
          <w:rFonts w:ascii="Arial" w:hAnsi="Arial" w:cs="Arial"/>
          <w:sz w:val="20"/>
          <w:szCs w:val="20"/>
        </w:rPr>
      </w:pPr>
    </w:p>
    <w:p w14:paraId="717D00E0" w14:textId="019B3FBF" w:rsidR="009A5DD2" w:rsidRPr="00DC7263" w:rsidRDefault="009A5DD2" w:rsidP="00D245A7">
      <w:pPr>
        <w:jc w:val="both"/>
        <w:rPr>
          <w:rFonts w:ascii="Arial" w:hAnsi="Arial" w:cs="Arial"/>
          <w:sz w:val="20"/>
          <w:szCs w:val="20"/>
        </w:rPr>
      </w:pPr>
      <w:r w:rsidRPr="00DC7263">
        <w:rPr>
          <w:rFonts w:ascii="Arial" w:hAnsi="Arial" w:cs="Arial"/>
          <w:sz w:val="20"/>
          <w:szCs w:val="20"/>
        </w:rPr>
        <w:t xml:space="preserve">Namen projekta </w:t>
      </w:r>
      <w:r w:rsidR="006C6026" w:rsidRPr="00DC7263">
        <w:rPr>
          <w:rFonts w:ascii="Arial" w:hAnsi="Arial" w:cs="Arial"/>
          <w:sz w:val="20"/>
          <w:szCs w:val="20"/>
        </w:rPr>
        <w:t>je osebam z mednarodno zaščito ter članom njihovih družin (državljanom tretjih držav) v prvih treh letih od pridobitve statusa, zagotoviti program pomoči, s katerim bo omogočena celostna obravnava. Program predvideva izvedbo orientacijskega programa</w:t>
      </w:r>
      <w:r w:rsidR="00B45470" w:rsidRPr="00DC7263">
        <w:rPr>
          <w:rFonts w:ascii="Arial" w:hAnsi="Arial" w:cs="Arial"/>
          <w:sz w:val="20"/>
          <w:szCs w:val="20"/>
        </w:rPr>
        <w:t>.</w:t>
      </w:r>
      <w:r w:rsidR="006C6026" w:rsidRPr="00DC7263">
        <w:rPr>
          <w:rFonts w:ascii="Arial" w:hAnsi="Arial" w:cs="Arial"/>
          <w:sz w:val="20"/>
          <w:szCs w:val="20"/>
        </w:rPr>
        <w:t xml:space="preserve"> </w:t>
      </w:r>
    </w:p>
    <w:p w14:paraId="63977567" w14:textId="77777777" w:rsidR="00C240FA" w:rsidRPr="00DC7263" w:rsidRDefault="00C240FA" w:rsidP="00D245A7">
      <w:pPr>
        <w:jc w:val="both"/>
        <w:rPr>
          <w:rFonts w:ascii="Arial" w:hAnsi="Arial" w:cs="Arial"/>
          <w:sz w:val="20"/>
          <w:szCs w:val="20"/>
        </w:rPr>
      </w:pPr>
    </w:p>
    <w:p w14:paraId="447FDD24" w14:textId="77777777" w:rsidR="00C240FA" w:rsidRPr="00DC7263" w:rsidRDefault="00C240FA" w:rsidP="00C240FA">
      <w:pPr>
        <w:jc w:val="both"/>
        <w:rPr>
          <w:rFonts w:ascii="Arial" w:hAnsi="Arial" w:cs="Arial"/>
          <w:sz w:val="20"/>
          <w:szCs w:val="20"/>
        </w:rPr>
      </w:pPr>
      <w:r w:rsidRPr="00DC7263">
        <w:rPr>
          <w:rFonts w:ascii="Arial" w:hAnsi="Arial" w:cs="Arial"/>
          <w:sz w:val="20"/>
          <w:szCs w:val="20"/>
        </w:rPr>
        <w:t>Cilj projekta je zagotavljanje celostne pomoči osebam s priznanim statusom mednarodne zaščite.</w:t>
      </w:r>
    </w:p>
    <w:p w14:paraId="7853770E" w14:textId="77777777" w:rsidR="00C240FA" w:rsidRPr="00DC7263" w:rsidRDefault="00C240FA" w:rsidP="00C240FA">
      <w:pPr>
        <w:jc w:val="both"/>
        <w:rPr>
          <w:rFonts w:ascii="Arial" w:hAnsi="Arial" w:cs="Arial"/>
          <w:sz w:val="20"/>
          <w:szCs w:val="20"/>
        </w:rPr>
      </w:pPr>
    </w:p>
    <w:p w14:paraId="350B5124" w14:textId="77777777" w:rsidR="00C240FA" w:rsidRPr="00DC7263" w:rsidRDefault="00C240FA" w:rsidP="00C240FA">
      <w:pPr>
        <w:jc w:val="both"/>
        <w:rPr>
          <w:rFonts w:ascii="Arial" w:hAnsi="Arial" w:cs="Arial"/>
          <w:sz w:val="20"/>
          <w:szCs w:val="20"/>
        </w:rPr>
      </w:pPr>
      <w:r w:rsidRPr="00DC7263">
        <w:rPr>
          <w:rFonts w:ascii="Arial" w:hAnsi="Arial" w:cs="Arial"/>
          <w:sz w:val="20"/>
          <w:szCs w:val="20"/>
        </w:rPr>
        <w:t>Aktivnosti projekta:</w:t>
      </w:r>
    </w:p>
    <w:p w14:paraId="0E34B211" w14:textId="77777777" w:rsidR="00C240FA" w:rsidRPr="00DC7263" w:rsidRDefault="00C240FA" w:rsidP="00C240FA">
      <w:pPr>
        <w:jc w:val="both"/>
        <w:rPr>
          <w:rFonts w:ascii="Arial" w:hAnsi="Arial" w:cs="Arial"/>
          <w:sz w:val="20"/>
          <w:szCs w:val="20"/>
        </w:rPr>
      </w:pPr>
    </w:p>
    <w:p w14:paraId="169FDD71"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1: vodenj</w:t>
      </w:r>
      <w:r w:rsidR="006632BB" w:rsidRPr="00DC7263">
        <w:rPr>
          <w:rFonts w:ascii="Arial" w:hAnsi="Arial" w:cs="Arial"/>
          <w:sz w:val="20"/>
          <w:szCs w:val="20"/>
        </w:rPr>
        <w:t>e</w:t>
      </w:r>
      <w:r w:rsidRPr="00DC7263">
        <w:rPr>
          <w:rFonts w:ascii="Arial" w:hAnsi="Arial" w:cs="Arial"/>
          <w:sz w:val="20"/>
          <w:szCs w:val="20"/>
        </w:rPr>
        <w:t xml:space="preserve"> in koordiniranje projekta</w:t>
      </w:r>
    </w:p>
    <w:p w14:paraId="0DFEF26C"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2</w:t>
      </w:r>
      <w:r w:rsidR="00F962D9" w:rsidRPr="00DC7263">
        <w:rPr>
          <w:rFonts w:ascii="Arial" w:hAnsi="Arial" w:cs="Arial"/>
          <w:sz w:val="20"/>
          <w:szCs w:val="20"/>
        </w:rPr>
        <w:t>: orientacijski program</w:t>
      </w:r>
      <w:r w:rsidR="00F962D9" w:rsidRPr="00DC7263">
        <w:rPr>
          <w:rFonts w:ascii="Arial" w:hAnsi="Arial" w:cs="Arial"/>
          <w:b/>
          <w:sz w:val="20"/>
          <w:szCs w:val="20"/>
          <w:u w:val="single"/>
        </w:rPr>
        <w:t xml:space="preserve">  </w:t>
      </w:r>
    </w:p>
    <w:p w14:paraId="08A6DFD2"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3: pomoč pri urejanju življenjskih situacij</w:t>
      </w:r>
    </w:p>
    <w:p w14:paraId="04E532D1"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4: integracijske aktivnosti</w:t>
      </w:r>
    </w:p>
    <w:p w14:paraId="67DB1FE4" w14:textId="77777777" w:rsidR="00C240FA" w:rsidRPr="00DC7263" w:rsidRDefault="00C240FA" w:rsidP="00C240FA">
      <w:pPr>
        <w:numPr>
          <w:ilvl w:val="0"/>
          <w:numId w:val="20"/>
        </w:numPr>
        <w:jc w:val="both"/>
        <w:rPr>
          <w:rFonts w:ascii="Arial" w:hAnsi="Arial" w:cs="Arial"/>
          <w:sz w:val="20"/>
          <w:szCs w:val="20"/>
        </w:rPr>
      </w:pPr>
      <w:r w:rsidRPr="00DC7263">
        <w:rPr>
          <w:rFonts w:ascii="Arial" w:hAnsi="Arial" w:cs="Arial"/>
          <w:sz w:val="20"/>
          <w:szCs w:val="20"/>
        </w:rPr>
        <w:t>Aktivnost 5: učna pomoč</w:t>
      </w:r>
    </w:p>
    <w:p w14:paraId="5C634EDC" w14:textId="77777777" w:rsidR="00C240FA" w:rsidRPr="00DC7263" w:rsidRDefault="00C240FA" w:rsidP="00D245A7">
      <w:pPr>
        <w:jc w:val="both"/>
        <w:rPr>
          <w:rFonts w:ascii="Arial" w:hAnsi="Arial" w:cs="Arial"/>
          <w:sz w:val="20"/>
          <w:szCs w:val="20"/>
        </w:rPr>
      </w:pPr>
    </w:p>
    <w:p w14:paraId="55ADC6A3"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Kazalniki:</w:t>
      </w:r>
    </w:p>
    <w:p w14:paraId="06AA4D69" w14:textId="77777777" w:rsidR="00F962D9" w:rsidRPr="00DC7263" w:rsidRDefault="00F962D9" w:rsidP="00F962D9">
      <w:pPr>
        <w:jc w:val="both"/>
        <w:rPr>
          <w:rFonts w:ascii="Arial" w:hAnsi="Arial" w:cs="Arial"/>
          <w:sz w:val="20"/>
          <w:szCs w:val="20"/>
        </w:rPr>
      </w:pPr>
    </w:p>
    <w:p w14:paraId="4E6861BA" w14:textId="77777777" w:rsidR="00F962D9" w:rsidRPr="00611E3E" w:rsidRDefault="00F962D9" w:rsidP="00F962D9">
      <w:pPr>
        <w:jc w:val="both"/>
        <w:rPr>
          <w:rFonts w:ascii="Arial" w:hAnsi="Arial" w:cs="Arial"/>
          <w:sz w:val="20"/>
          <w:szCs w:val="20"/>
        </w:rPr>
      </w:pPr>
      <w:r w:rsidRPr="00611E3E">
        <w:rPr>
          <w:rFonts w:ascii="Arial" w:hAnsi="Arial" w:cs="Arial"/>
          <w:sz w:val="20"/>
          <w:szCs w:val="20"/>
        </w:rPr>
        <w:t>C2 - Število oseb iz ciljnih skupin, ki so prejele pomoč iz tega sklada prek ukrepov za vključevanje</w:t>
      </w:r>
    </w:p>
    <w:p w14:paraId="1579F956" w14:textId="77777777" w:rsidR="00F962D9" w:rsidRPr="00611E3E" w:rsidRDefault="00F962D9" w:rsidP="00F962D9">
      <w:pPr>
        <w:jc w:val="both"/>
        <w:rPr>
          <w:rFonts w:ascii="Arial" w:hAnsi="Arial" w:cs="Arial"/>
          <w:sz w:val="20"/>
          <w:szCs w:val="20"/>
        </w:rPr>
      </w:pPr>
      <w:r w:rsidRPr="00611E3E">
        <w:rPr>
          <w:rFonts w:ascii="Arial" w:hAnsi="Arial" w:cs="Arial"/>
          <w:sz w:val="20"/>
          <w:szCs w:val="20"/>
        </w:rPr>
        <w:t>C2.1 - Izmed teh, število oseb iz ciljnih skupin, ki so prejele pomoč prek ukrepov, namenjenih izobraževanju in usposabljanju, vključno z jezikovnim usposabljanjem in pripravljalnimi ukrepi za lažji dostop do trga dela</w:t>
      </w:r>
    </w:p>
    <w:p w14:paraId="035F06C7" w14:textId="77777777" w:rsidR="00F962D9" w:rsidRPr="00DC7263" w:rsidRDefault="00F962D9" w:rsidP="00F962D9">
      <w:pPr>
        <w:jc w:val="both"/>
        <w:rPr>
          <w:rFonts w:ascii="Arial" w:hAnsi="Arial" w:cs="Arial"/>
          <w:sz w:val="20"/>
          <w:szCs w:val="20"/>
        </w:rPr>
      </w:pPr>
      <w:r w:rsidRPr="00611E3E">
        <w:rPr>
          <w:rFonts w:ascii="Arial" w:hAnsi="Arial" w:cs="Arial"/>
          <w:sz w:val="20"/>
          <w:szCs w:val="20"/>
        </w:rPr>
        <w:t>C2.2 - Izmed teh, število oseb iz ciljnih skupin, ki so prejele svetovanje in pomoč na področju nastanitve</w:t>
      </w:r>
    </w:p>
    <w:p w14:paraId="6F93AC0C" w14:textId="2523A475" w:rsidR="009A5DD2" w:rsidRPr="00DC7263" w:rsidRDefault="00130F57" w:rsidP="00D245A7">
      <w:pPr>
        <w:jc w:val="both"/>
        <w:rPr>
          <w:rFonts w:ascii="Arial" w:hAnsi="Arial" w:cs="Arial"/>
          <w:sz w:val="20"/>
          <w:szCs w:val="20"/>
        </w:rPr>
      </w:pPr>
      <w:r w:rsidRPr="00130F57">
        <w:rPr>
          <w:rFonts w:ascii="Arial" w:hAnsi="Arial" w:cs="Arial"/>
          <w:sz w:val="20"/>
          <w:szCs w:val="20"/>
        </w:rPr>
        <w:t>C2.3 - Izmed teh, število oseb iz ciljnih skupin, ki so prejele zdravstveno in psihološko pomoč</w:t>
      </w:r>
    </w:p>
    <w:p w14:paraId="0F3C4B90" w14:textId="3BE92A40" w:rsidR="00F962D9" w:rsidRDefault="00F962D9" w:rsidP="00D245A7">
      <w:pPr>
        <w:jc w:val="both"/>
        <w:rPr>
          <w:rFonts w:ascii="Arial" w:hAnsi="Arial" w:cs="Arial"/>
          <w:sz w:val="20"/>
          <w:szCs w:val="20"/>
        </w:rPr>
      </w:pPr>
    </w:p>
    <w:p w14:paraId="7B06A500" w14:textId="48F4EECE" w:rsidR="005415C0" w:rsidRDefault="005415C0" w:rsidP="00D245A7">
      <w:pPr>
        <w:jc w:val="both"/>
        <w:rPr>
          <w:rFonts w:ascii="Arial" w:hAnsi="Arial" w:cs="Arial"/>
          <w:sz w:val="20"/>
          <w:szCs w:val="20"/>
        </w:rPr>
      </w:pPr>
    </w:p>
    <w:p w14:paraId="777A2DC6" w14:textId="253AF613" w:rsidR="005415C0" w:rsidRDefault="005415C0" w:rsidP="00D245A7">
      <w:pPr>
        <w:jc w:val="both"/>
        <w:rPr>
          <w:rFonts w:ascii="Arial" w:hAnsi="Arial" w:cs="Arial"/>
          <w:sz w:val="20"/>
          <w:szCs w:val="20"/>
        </w:rPr>
      </w:pPr>
    </w:p>
    <w:p w14:paraId="61FEF52A" w14:textId="0D104A4A" w:rsidR="005415C0" w:rsidRDefault="005415C0" w:rsidP="00D245A7">
      <w:pPr>
        <w:jc w:val="both"/>
        <w:rPr>
          <w:rFonts w:ascii="Arial" w:hAnsi="Arial" w:cs="Arial"/>
          <w:sz w:val="20"/>
          <w:szCs w:val="20"/>
        </w:rPr>
      </w:pPr>
    </w:p>
    <w:p w14:paraId="44FEC04A" w14:textId="7C23B4B1" w:rsidR="005415C0" w:rsidRDefault="005415C0" w:rsidP="00D245A7">
      <w:pPr>
        <w:jc w:val="both"/>
        <w:rPr>
          <w:rFonts w:ascii="Arial" w:hAnsi="Arial" w:cs="Arial"/>
          <w:sz w:val="20"/>
          <w:szCs w:val="20"/>
        </w:rPr>
      </w:pPr>
    </w:p>
    <w:p w14:paraId="00D7D407" w14:textId="77777777" w:rsidR="005415C0" w:rsidRPr="00DC7263" w:rsidRDefault="005415C0" w:rsidP="00D245A7">
      <w:pPr>
        <w:jc w:val="both"/>
        <w:rPr>
          <w:rFonts w:ascii="Arial" w:hAnsi="Arial" w:cs="Arial"/>
          <w:sz w:val="20"/>
          <w:szCs w:val="20"/>
        </w:rPr>
      </w:pPr>
    </w:p>
    <w:p w14:paraId="382B734C" w14:textId="77777777" w:rsidR="009A5DD2" w:rsidRPr="00DC7263" w:rsidRDefault="009A5DD2" w:rsidP="00696B4C">
      <w:pPr>
        <w:pStyle w:val="MSSodmik"/>
        <w:tabs>
          <w:tab w:val="left" w:pos="7088"/>
        </w:tabs>
        <w:spacing w:after="0" w:line="240" w:lineRule="auto"/>
        <w:jc w:val="both"/>
        <w:rPr>
          <w:rFonts w:ascii="Arial" w:hAnsi="Arial" w:cs="Arial"/>
          <w:bCs/>
          <w:sz w:val="20"/>
          <w:u w:val="single"/>
          <w:lang w:val="sl-SI"/>
        </w:rPr>
      </w:pPr>
      <w:r w:rsidRPr="00DC7263">
        <w:rPr>
          <w:rFonts w:ascii="Arial" w:hAnsi="Arial" w:cs="Arial"/>
          <w:bCs/>
          <w:sz w:val="20"/>
          <w:u w:val="single"/>
          <w:lang w:val="sl-SI"/>
        </w:rPr>
        <w:t>Opis predmeta javnega razpisa z zahtevano vsebino projekta</w:t>
      </w:r>
    </w:p>
    <w:p w14:paraId="75F30DD0" w14:textId="77777777" w:rsidR="00F962D9" w:rsidRPr="00DC7263" w:rsidRDefault="00F962D9" w:rsidP="00696B4C">
      <w:pPr>
        <w:pStyle w:val="MSSodmik"/>
        <w:tabs>
          <w:tab w:val="left" w:pos="7088"/>
        </w:tabs>
        <w:spacing w:after="0" w:line="240" w:lineRule="auto"/>
        <w:jc w:val="both"/>
        <w:rPr>
          <w:rFonts w:ascii="Arial" w:hAnsi="Arial" w:cs="Arial"/>
          <w:bCs/>
          <w:sz w:val="20"/>
          <w:u w:val="single"/>
          <w:lang w:val="sl-SI"/>
        </w:rPr>
      </w:pPr>
    </w:p>
    <w:p w14:paraId="451AA693" w14:textId="77777777" w:rsidR="00F962D9" w:rsidRPr="00DC7263" w:rsidRDefault="00F962D9" w:rsidP="00F962D9">
      <w:pPr>
        <w:jc w:val="both"/>
        <w:rPr>
          <w:rFonts w:ascii="Arial" w:hAnsi="Arial" w:cs="Arial"/>
          <w:b/>
          <w:sz w:val="20"/>
          <w:szCs w:val="20"/>
          <w:u w:val="single"/>
        </w:rPr>
      </w:pPr>
      <w:r w:rsidRPr="00DC7263">
        <w:rPr>
          <w:rFonts w:ascii="Arial" w:hAnsi="Arial" w:cs="Arial"/>
          <w:b/>
          <w:sz w:val="20"/>
          <w:szCs w:val="20"/>
          <w:u w:val="single"/>
        </w:rPr>
        <w:t xml:space="preserve">1. del programa: »Orientacijski program  in pomoč pri urejanju življenjskih situacij </w:t>
      </w:r>
    </w:p>
    <w:p w14:paraId="2A753310" w14:textId="77777777" w:rsidR="00F962D9" w:rsidRPr="00DC7263" w:rsidRDefault="00F962D9" w:rsidP="00F962D9">
      <w:pPr>
        <w:jc w:val="both"/>
        <w:rPr>
          <w:rFonts w:ascii="Arial" w:hAnsi="Arial" w:cs="Arial"/>
          <w:sz w:val="20"/>
          <w:szCs w:val="20"/>
        </w:rPr>
      </w:pPr>
    </w:p>
    <w:p w14:paraId="6D34C899" w14:textId="4280C073"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Orientacijski program</w:t>
      </w:r>
      <w:r w:rsidR="007E6359" w:rsidRPr="00DC7263">
        <w:rPr>
          <w:rFonts w:ascii="Arial" w:hAnsi="Arial" w:cs="Arial"/>
          <w:b/>
          <w:sz w:val="20"/>
          <w:szCs w:val="20"/>
          <w:u w:val="single"/>
        </w:rPr>
        <w:t xml:space="preserve"> (trajanje programa je 30 dni)</w:t>
      </w:r>
      <w:r w:rsidRPr="00DC7263">
        <w:rPr>
          <w:rFonts w:ascii="Arial" w:hAnsi="Arial" w:cs="Arial"/>
          <w:sz w:val="20"/>
          <w:szCs w:val="20"/>
        </w:rPr>
        <w:t xml:space="preserve">  se bo izvajal v Ljubljani in Mariboru, pa tudi v drugih krajih,  petkrat na teden, najmanj 3 ure na dan, v dopoldanskem in/ali popoldanskem času, glede na potrebe ciljne populacije in dostopnost organizacij in institucij, ki so ključne za izvedbo Orientacij</w:t>
      </w:r>
      <w:r w:rsidR="00206835">
        <w:rPr>
          <w:rFonts w:ascii="Arial" w:hAnsi="Arial" w:cs="Arial"/>
          <w:sz w:val="20"/>
          <w:szCs w:val="20"/>
        </w:rPr>
        <w:t>s</w:t>
      </w:r>
      <w:r w:rsidRPr="00DC7263">
        <w:rPr>
          <w:rFonts w:ascii="Arial" w:hAnsi="Arial" w:cs="Arial"/>
          <w:sz w:val="20"/>
          <w:szCs w:val="20"/>
        </w:rPr>
        <w:t xml:space="preserve">kega programa. Izvaja se lahko skupinsko ali individualno (odvisno od števila udeležencev, napotenih s strani </w:t>
      </w:r>
      <w:r w:rsidR="00542C22" w:rsidRPr="00DC7263">
        <w:rPr>
          <w:rFonts w:ascii="Arial" w:hAnsi="Arial" w:cs="Arial"/>
          <w:sz w:val="20"/>
          <w:szCs w:val="20"/>
        </w:rPr>
        <w:t xml:space="preserve"> naročnika</w:t>
      </w:r>
      <w:r w:rsidRPr="00DC7263">
        <w:rPr>
          <w:rFonts w:ascii="Arial" w:hAnsi="Arial" w:cs="Arial"/>
          <w:sz w:val="20"/>
          <w:szCs w:val="20"/>
        </w:rPr>
        <w:t>).</w:t>
      </w:r>
    </w:p>
    <w:p w14:paraId="1D0082FB" w14:textId="77777777" w:rsidR="00F962D9" w:rsidRPr="00DC7263" w:rsidRDefault="00F962D9" w:rsidP="00F962D9">
      <w:pPr>
        <w:jc w:val="both"/>
        <w:rPr>
          <w:rFonts w:ascii="Arial" w:hAnsi="Arial" w:cs="Arial"/>
          <w:sz w:val="20"/>
          <w:szCs w:val="20"/>
        </w:rPr>
      </w:pPr>
    </w:p>
    <w:p w14:paraId="37AD9227"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Izvajalec se za vsako posamezno skupino oz. posameznika o pričetku izvajanja</w:t>
      </w:r>
      <w:r w:rsidR="007E6359" w:rsidRPr="00DC7263">
        <w:rPr>
          <w:rFonts w:ascii="Arial" w:hAnsi="Arial" w:cs="Arial"/>
          <w:sz w:val="20"/>
          <w:szCs w:val="20"/>
        </w:rPr>
        <w:t xml:space="preserve"> </w:t>
      </w:r>
      <w:r w:rsidRPr="00DC7263">
        <w:rPr>
          <w:rFonts w:ascii="Arial" w:hAnsi="Arial" w:cs="Arial"/>
          <w:sz w:val="20"/>
          <w:szCs w:val="20"/>
        </w:rPr>
        <w:t xml:space="preserve">Orientacijskega programa dogovori z naročnikom. </w:t>
      </w:r>
    </w:p>
    <w:p w14:paraId="18CCBA23" w14:textId="77777777" w:rsidR="00F962D9" w:rsidRPr="00DC7263" w:rsidRDefault="00F962D9" w:rsidP="00F962D9">
      <w:pPr>
        <w:jc w:val="both"/>
        <w:rPr>
          <w:rFonts w:ascii="Arial" w:hAnsi="Arial" w:cs="Arial"/>
          <w:sz w:val="20"/>
          <w:szCs w:val="20"/>
        </w:rPr>
      </w:pPr>
    </w:p>
    <w:p w14:paraId="010D8DA3" w14:textId="77777777" w:rsidR="00F962D9" w:rsidRPr="00DC7263" w:rsidRDefault="00B45470" w:rsidP="00F962D9">
      <w:pPr>
        <w:jc w:val="both"/>
        <w:rPr>
          <w:rFonts w:ascii="Arial" w:hAnsi="Arial" w:cs="Arial"/>
          <w:sz w:val="20"/>
          <w:szCs w:val="20"/>
        </w:rPr>
      </w:pPr>
      <w:r w:rsidRPr="00DC7263">
        <w:rPr>
          <w:rFonts w:ascii="Arial" w:hAnsi="Arial" w:cs="Arial"/>
          <w:sz w:val="20"/>
          <w:szCs w:val="20"/>
        </w:rPr>
        <w:t>V</w:t>
      </w:r>
      <w:r w:rsidR="00F962D9" w:rsidRPr="00DC7263">
        <w:rPr>
          <w:rFonts w:ascii="Arial" w:hAnsi="Arial" w:cs="Arial"/>
          <w:sz w:val="20"/>
          <w:szCs w:val="20"/>
        </w:rPr>
        <w:t>sebovati</w:t>
      </w:r>
      <w:r w:rsidR="006632BB" w:rsidRPr="00DC7263">
        <w:rPr>
          <w:rFonts w:ascii="Arial" w:hAnsi="Arial" w:cs="Arial"/>
          <w:sz w:val="20"/>
          <w:szCs w:val="20"/>
        </w:rPr>
        <w:t xml:space="preserve"> mora</w:t>
      </w:r>
      <w:r w:rsidR="00F962D9" w:rsidRPr="00DC7263">
        <w:rPr>
          <w:rFonts w:ascii="Arial" w:hAnsi="Arial" w:cs="Arial"/>
          <w:sz w:val="20"/>
          <w:szCs w:val="20"/>
        </w:rPr>
        <w:t xml:space="preserve"> naslednje vsebine :</w:t>
      </w:r>
    </w:p>
    <w:p w14:paraId="7FFF4D2D" w14:textId="77777777" w:rsidR="00F962D9" w:rsidRPr="00DC7263" w:rsidRDefault="00F962D9" w:rsidP="00F962D9">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Spoznavanje in praktično delovanje sistemov v Sloveniji ( zdravstvo, šolstvo, zaposlovanje..)</w:t>
      </w:r>
    </w:p>
    <w:p w14:paraId="0040A293" w14:textId="77777777" w:rsidR="00F962D9" w:rsidRPr="00DC7263" w:rsidRDefault="00F962D9" w:rsidP="00F962D9">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Nastanitev (bivanjski standardi, najemne pogodbe, pravice in odgovornosti najemnikov, uporaba gospodinjskih aparatov, ločevanje odpadkov …)</w:t>
      </w:r>
    </w:p>
    <w:p w14:paraId="4AA99DB8" w14:textId="77777777" w:rsidR="00F962D9" w:rsidRPr="00DC7263" w:rsidRDefault="00F962D9" w:rsidP="00F962D9">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Seznanitev z osnovnimi storitvami (javni prevoz, telefonija, banke…)</w:t>
      </w:r>
    </w:p>
    <w:p w14:paraId="68147E26" w14:textId="77777777" w:rsidR="00F962D9" w:rsidRPr="00DC7263" w:rsidRDefault="00F962D9" w:rsidP="00F962D9">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Kulturne razlike/kulturna prilagoditev</w:t>
      </w:r>
    </w:p>
    <w:p w14:paraId="75386C04" w14:textId="77777777" w:rsidR="00F962D9" w:rsidRPr="00DC7263" w:rsidRDefault="00F962D9" w:rsidP="00F962D9">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Pravice in dolžnosti</w:t>
      </w:r>
    </w:p>
    <w:p w14:paraId="1094CB18" w14:textId="77777777" w:rsidR="00F962D9" w:rsidRPr="00DC7263" w:rsidRDefault="00F962D9" w:rsidP="00F962D9">
      <w:pPr>
        <w:spacing w:after="160" w:line="259" w:lineRule="auto"/>
        <w:contextualSpacing/>
        <w:rPr>
          <w:rFonts w:ascii="Arial" w:hAnsi="Arial" w:cs="Arial"/>
          <w:sz w:val="20"/>
          <w:szCs w:val="20"/>
        </w:rPr>
      </w:pPr>
      <w:r w:rsidRPr="00DC7263">
        <w:rPr>
          <w:rFonts w:ascii="Arial" w:hAnsi="Arial" w:cs="Arial"/>
          <w:sz w:val="20"/>
          <w:szCs w:val="20"/>
        </w:rPr>
        <w:t>Udeleženci Orientacijskega programa so upravičeni do mesečne vozovnice za najcenejši javni prevoz od doma do kraja izvedbe programa.</w:t>
      </w:r>
    </w:p>
    <w:p w14:paraId="37401217" w14:textId="77777777" w:rsidR="0088721D" w:rsidRPr="00DC7263" w:rsidRDefault="0088721D" w:rsidP="00F962D9">
      <w:pPr>
        <w:spacing w:after="160" w:line="259" w:lineRule="auto"/>
        <w:contextualSpacing/>
        <w:rPr>
          <w:rFonts w:ascii="Arial" w:hAnsi="Arial" w:cs="Arial"/>
          <w:sz w:val="20"/>
          <w:szCs w:val="20"/>
        </w:rPr>
      </w:pPr>
    </w:p>
    <w:p w14:paraId="3002C2F0" w14:textId="77777777" w:rsidR="0088721D" w:rsidRPr="00DC7263" w:rsidRDefault="0088721D" w:rsidP="00F962D9">
      <w:pPr>
        <w:spacing w:after="160" w:line="259" w:lineRule="auto"/>
        <w:contextualSpacing/>
        <w:rPr>
          <w:rFonts w:ascii="Arial" w:hAnsi="Arial" w:cs="Arial"/>
          <w:sz w:val="20"/>
          <w:szCs w:val="20"/>
          <w:u w:val="single"/>
        </w:rPr>
      </w:pPr>
      <w:r w:rsidRPr="00DC7263">
        <w:rPr>
          <w:rFonts w:ascii="Arial" w:hAnsi="Arial" w:cs="Arial"/>
          <w:sz w:val="20"/>
          <w:szCs w:val="20"/>
          <w:u w:val="single"/>
        </w:rPr>
        <w:t>Prijavitelj mora ob prijavi</w:t>
      </w:r>
      <w:r w:rsidR="007E6359" w:rsidRPr="00DC7263">
        <w:rPr>
          <w:rFonts w:ascii="Arial" w:hAnsi="Arial" w:cs="Arial"/>
          <w:sz w:val="20"/>
          <w:szCs w:val="20"/>
          <w:u w:val="single"/>
        </w:rPr>
        <w:t xml:space="preserve"> 1. dela</w:t>
      </w:r>
      <w:r w:rsidRPr="00DC7263">
        <w:rPr>
          <w:rFonts w:ascii="Arial" w:hAnsi="Arial" w:cs="Arial"/>
          <w:sz w:val="20"/>
          <w:szCs w:val="20"/>
          <w:u w:val="single"/>
        </w:rPr>
        <w:t xml:space="preserve"> programa predložiti </w:t>
      </w:r>
      <w:r w:rsidR="007E6359" w:rsidRPr="00DC7263">
        <w:rPr>
          <w:rFonts w:ascii="Arial" w:hAnsi="Arial" w:cs="Arial"/>
          <w:sz w:val="20"/>
          <w:szCs w:val="20"/>
          <w:u w:val="single"/>
        </w:rPr>
        <w:t xml:space="preserve">plan predvidenih aktivnosti Orientacijskega programa za </w:t>
      </w:r>
      <w:r w:rsidR="00D60161" w:rsidRPr="00DC7263">
        <w:rPr>
          <w:rFonts w:ascii="Arial" w:hAnsi="Arial" w:cs="Arial"/>
          <w:sz w:val="20"/>
          <w:szCs w:val="20"/>
          <w:u w:val="single"/>
        </w:rPr>
        <w:t>vseh 30 dni.</w:t>
      </w:r>
      <w:r w:rsidR="007E6359" w:rsidRPr="00DC7263">
        <w:rPr>
          <w:rFonts w:ascii="Arial" w:hAnsi="Arial" w:cs="Arial"/>
          <w:sz w:val="20"/>
          <w:szCs w:val="20"/>
          <w:u w:val="single"/>
        </w:rPr>
        <w:t>.</w:t>
      </w:r>
    </w:p>
    <w:p w14:paraId="74FD4F12" w14:textId="77777777" w:rsidR="00F962D9" w:rsidRPr="00DC7263" w:rsidRDefault="00F962D9" w:rsidP="00F962D9">
      <w:pPr>
        <w:jc w:val="both"/>
        <w:rPr>
          <w:rFonts w:ascii="Arial" w:hAnsi="Arial" w:cs="Arial"/>
          <w:sz w:val="20"/>
          <w:szCs w:val="20"/>
        </w:rPr>
      </w:pPr>
    </w:p>
    <w:p w14:paraId="34CF563B" w14:textId="77777777"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Pomoč pri urejanju življenjskih situacij</w:t>
      </w:r>
      <w:r w:rsidRPr="00DC7263">
        <w:rPr>
          <w:rFonts w:ascii="Arial" w:hAnsi="Arial" w:cs="Arial"/>
          <w:b/>
          <w:sz w:val="20"/>
          <w:szCs w:val="20"/>
        </w:rPr>
        <w:t xml:space="preserve"> </w:t>
      </w:r>
      <w:r w:rsidRPr="00DC7263">
        <w:rPr>
          <w:rFonts w:ascii="Arial" w:hAnsi="Arial" w:cs="Arial"/>
          <w:sz w:val="20"/>
          <w:szCs w:val="20"/>
        </w:rPr>
        <w:t xml:space="preserve">se bo izvajala v Ljubljani in Mariboru, pa tudi v drugih krajih, vse dni v tednu, od ponedeljka do nedelje, predvidoma petkrat na teden, v dopoldanskem in/ali popoldanskem času, glede na potrebe ciljne populacije in dostopnost organizacij in institucij, ki so ključne za vključevanje v okolje. </w:t>
      </w:r>
    </w:p>
    <w:p w14:paraId="112BF678" w14:textId="77777777" w:rsidR="00F962D9" w:rsidRPr="00DC7263" w:rsidRDefault="00F962D9" w:rsidP="00F962D9">
      <w:pPr>
        <w:jc w:val="both"/>
        <w:rPr>
          <w:rFonts w:ascii="Arial" w:hAnsi="Arial" w:cs="Arial"/>
          <w:sz w:val="20"/>
          <w:szCs w:val="20"/>
        </w:rPr>
      </w:pPr>
    </w:p>
    <w:p w14:paraId="5E9B15AF"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Pomoč pri urejanju življenjskih situacij vključuje:</w:t>
      </w:r>
    </w:p>
    <w:p w14:paraId="7E9BCE56" w14:textId="77777777" w:rsidR="00F962D9" w:rsidRPr="00DC7263" w:rsidRDefault="00F962D9" w:rsidP="00F962D9">
      <w:pPr>
        <w:numPr>
          <w:ilvl w:val="0"/>
          <w:numId w:val="34"/>
        </w:numPr>
        <w:jc w:val="both"/>
        <w:rPr>
          <w:rFonts w:ascii="Arial" w:hAnsi="Arial" w:cs="Arial"/>
          <w:sz w:val="20"/>
          <w:szCs w:val="20"/>
        </w:rPr>
      </w:pPr>
      <w:r w:rsidRPr="00DC7263">
        <w:rPr>
          <w:rFonts w:ascii="Arial" w:hAnsi="Arial" w:cs="Arial"/>
          <w:sz w:val="20"/>
          <w:szCs w:val="20"/>
        </w:rPr>
        <w:t>iskanje ustrezne nastanitve (do 3 lokacije na iskalca nastanitve), stik z najemodajalci, pogajanja in priprave za sklenitev najemne pogodbe,</w:t>
      </w:r>
    </w:p>
    <w:p w14:paraId="3A47AB6F" w14:textId="77777777" w:rsidR="00F962D9" w:rsidRPr="00DC7263" w:rsidRDefault="00F962D9" w:rsidP="00F962D9">
      <w:pPr>
        <w:numPr>
          <w:ilvl w:val="0"/>
          <w:numId w:val="34"/>
        </w:numPr>
        <w:jc w:val="both"/>
        <w:rPr>
          <w:rFonts w:ascii="Arial" w:hAnsi="Arial" w:cs="Arial"/>
          <w:sz w:val="20"/>
          <w:szCs w:val="20"/>
        </w:rPr>
      </w:pPr>
      <w:r w:rsidRPr="00DC7263">
        <w:rPr>
          <w:rFonts w:ascii="Arial" w:hAnsi="Arial" w:cs="Arial"/>
          <w:sz w:val="20"/>
          <w:szCs w:val="20"/>
        </w:rPr>
        <w:t>pomoč pri nastanitvi in uvajanju v samostojno bivanje v integracijski hiši, drugih namestitvenih kapacitetah urada ali nastanitvi na zasebnem naslovu,</w:t>
      </w:r>
    </w:p>
    <w:p w14:paraId="6A889444" w14:textId="77777777" w:rsidR="00F962D9" w:rsidRPr="00DC7263" w:rsidRDefault="00F962D9" w:rsidP="00F962D9">
      <w:pPr>
        <w:numPr>
          <w:ilvl w:val="0"/>
          <w:numId w:val="34"/>
        </w:numPr>
        <w:jc w:val="both"/>
        <w:rPr>
          <w:rFonts w:ascii="Arial" w:hAnsi="Arial" w:cs="Arial"/>
          <w:sz w:val="20"/>
          <w:szCs w:val="20"/>
        </w:rPr>
      </w:pPr>
      <w:r w:rsidRPr="00DC7263">
        <w:rPr>
          <w:rFonts w:ascii="Arial" w:hAnsi="Arial" w:cs="Arial"/>
          <w:sz w:val="20"/>
          <w:szCs w:val="20"/>
        </w:rPr>
        <w:t>prvo spremstvo v institucije in organizacije z javnim prevozom (banka, Center za socialno delo, Zavod RS za zaposlovanje, ipd.) ter pomoč pri urejanju dokumentov,</w:t>
      </w:r>
    </w:p>
    <w:p w14:paraId="14ACF7D5" w14:textId="77777777" w:rsidR="00F962D9" w:rsidRPr="00DC7263" w:rsidRDefault="00F962D9" w:rsidP="00F962D9">
      <w:pPr>
        <w:numPr>
          <w:ilvl w:val="0"/>
          <w:numId w:val="34"/>
        </w:numPr>
        <w:jc w:val="both"/>
        <w:rPr>
          <w:rFonts w:ascii="Arial" w:hAnsi="Arial" w:cs="Arial"/>
          <w:sz w:val="20"/>
          <w:szCs w:val="20"/>
        </w:rPr>
      </w:pPr>
      <w:r w:rsidRPr="00DC7263">
        <w:rPr>
          <w:rFonts w:ascii="Arial" w:hAnsi="Arial" w:cs="Arial"/>
          <w:sz w:val="20"/>
          <w:szCs w:val="20"/>
        </w:rPr>
        <w:t>pomoč pri iskanju osebnega zdravnika in prvo spremstvo k zdravniku. Z vsakokratnim soglasjem naročnika (po e-pošti) lahko izvajalec upravičenca k istemu zdravniku spremlja večkrat,</w:t>
      </w:r>
    </w:p>
    <w:p w14:paraId="4AAC54E9" w14:textId="77777777" w:rsidR="00F962D9" w:rsidRPr="00DC7263" w:rsidRDefault="00F962D9" w:rsidP="00F962D9">
      <w:pPr>
        <w:numPr>
          <w:ilvl w:val="0"/>
          <w:numId w:val="34"/>
        </w:numPr>
        <w:jc w:val="both"/>
        <w:rPr>
          <w:rFonts w:ascii="Arial" w:hAnsi="Arial" w:cs="Arial"/>
          <w:sz w:val="20"/>
          <w:szCs w:val="20"/>
        </w:rPr>
      </w:pPr>
      <w:r w:rsidRPr="00DC7263">
        <w:rPr>
          <w:rFonts w:ascii="Arial" w:hAnsi="Arial" w:cs="Arial"/>
          <w:sz w:val="20"/>
          <w:szCs w:val="20"/>
        </w:rPr>
        <w:t>reševanje izjemnih situacij (ločitev, združevanje družine, zdravstveni primeri ipd.),</w:t>
      </w:r>
    </w:p>
    <w:p w14:paraId="504240C4" w14:textId="72EDCF68" w:rsidR="00F962D9" w:rsidRPr="00DC7263" w:rsidRDefault="00F962D9" w:rsidP="00F962D9">
      <w:pPr>
        <w:numPr>
          <w:ilvl w:val="0"/>
          <w:numId w:val="34"/>
        </w:numPr>
        <w:jc w:val="both"/>
        <w:rPr>
          <w:rFonts w:ascii="Arial" w:hAnsi="Arial" w:cs="Arial"/>
          <w:sz w:val="20"/>
          <w:szCs w:val="20"/>
        </w:rPr>
      </w:pPr>
      <w:r w:rsidRPr="00DC7263">
        <w:rPr>
          <w:rFonts w:ascii="Arial" w:hAnsi="Arial" w:cs="Arial"/>
          <w:sz w:val="20"/>
          <w:szCs w:val="20"/>
        </w:rPr>
        <w:t>zagotovitev storitev (npr. prevod uradnega dokumenta), ki so potrebn</w:t>
      </w:r>
      <w:r w:rsidR="00206835">
        <w:rPr>
          <w:rFonts w:ascii="Arial" w:hAnsi="Arial" w:cs="Arial"/>
          <w:sz w:val="20"/>
          <w:szCs w:val="20"/>
        </w:rPr>
        <w:t>e</w:t>
      </w:r>
      <w:r w:rsidRPr="00DC7263">
        <w:rPr>
          <w:rFonts w:ascii="Arial" w:hAnsi="Arial" w:cs="Arial"/>
          <w:sz w:val="20"/>
          <w:szCs w:val="20"/>
        </w:rPr>
        <w:t xml:space="preserve"> pri reševanju izjemnih situacij, </w:t>
      </w:r>
    </w:p>
    <w:p w14:paraId="18BB7C0B" w14:textId="77777777" w:rsidR="00F962D9" w:rsidRPr="00DC7263" w:rsidRDefault="00F962D9" w:rsidP="00F962D9">
      <w:pPr>
        <w:ind w:left="360"/>
        <w:jc w:val="both"/>
        <w:rPr>
          <w:rFonts w:ascii="Arial" w:hAnsi="Arial" w:cs="Arial"/>
          <w:sz w:val="20"/>
          <w:szCs w:val="20"/>
        </w:rPr>
      </w:pPr>
    </w:p>
    <w:p w14:paraId="6B92677E" w14:textId="77777777" w:rsidR="00857BB0" w:rsidRPr="00DC7263" w:rsidRDefault="00F962D9" w:rsidP="00857BB0">
      <w:pPr>
        <w:jc w:val="both"/>
        <w:rPr>
          <w:rFonts w:ascii="Arial" w:hAnsi="Arial" w:cs="Arial"/>
          <w:sz w:val="20"/>
          <w:szCs w:val="20"/>
        </w:rPr>
      </w:pPr>
      <w:r w:rsidRPr="00DC7263">
        <w:rPr>
          <w:rFonts w:ascii="Arial" w:hAnsi="Arial" w:cs="Arial"/>
          <w:sz w:val="20"/>
          <w:szCs w:val="20"/>
        </w:rPr>
        <w:t xml:space="preserve">O poteku, načinu dela in opredelitvi </w:t>
      </w:r>
      <w:r w:rsidR="00857BB0" w:rsidRPr="00DC7263">
        <w:rPr>
          <w:rFonts w:ascii="Arial" w:hAnsi="Arial" w:cs="Arial"/>
          <w:sz w:val="20"/>
          <w:szCs w:val="20"/>
        </w:rPr>
        <w:t xml:space="preserve">izjemne situacije </w:t>
      </w:r>
      <w:r w:rsidRPr="00DC7263">
        <w:rPr>
          <w:rFonts w:ascii="Arial" w:hAnsi="Arial" w:cs="Arial"/>
          <w:sz w:val="20"/>
          <w:szCs w:val="20"/>
        </w:rPr>
        <w:t>se dogovorita glavni nosilec programa in skrbnik pogodbe naročnika, ter usklajujeta obseg in vsebino vseh del prvega dela programa.</w:t>
      </w:r>
      <w:r w:rsidR="00857BB0" w:rsidRPr="00DC7263">
        <w:rPr>
          <w:rFonts w:ascii="Arial" w:hAnsi="Arial" w:cs="Arial"/>
          <w:sz w:val="20"/>
          <w:szCs w:val="20"/>
        </w:rPr>
        <w:t xml:space="preserve"> </w:t>
      </w:r>
    </w:p>
    <w:p w14:paraId="6A994123" w14:textId="77777777" w:rsidR="00F962D9" w:rsidRPr="00DC7263" w:rsidRDefault="00F962D9" w:rsidP="00F962D9">
      <w:pPr>
        <w:jc w:val="both"/>
        <w:rPr>
          <w:rFonts w:ascii="Arial" w:hAnsi="Arial" w:cs="Arial"/>
          <w:sz w:val="20"/>
          <w:szCs w:val="20"/>
        </w:rPr>
      </w:pPr>
    </w:p>
    <w:p w14:paraId="3E89F656" w14:textId="77777777" w:rsidR="00F962D9" w:rsidRPr="00DC7263" w:rsidRDefault="00F962D9" w:rsidP="00F962D9">
      <w:pPr>
        <w:rPr>
          <w:rFonts w:ascii="Arial" w:hAnsi="Arial" w:cs="Arial"/>
          <w:sz w:val="20"/>
          <w:szCs w:val="20"/>
        </w:rPr>
      </w:pPr>
      <w:r w:rsidRPr="00DC7263">
        <w:rPr>
          <w:rFonts w:ascii="Arial" w:hAnsi="Arial" w:cs="Arial"/>
          <w:b/>
          <w:sz w:val="20"/>
          <w:szCs w:val="20"/>
          <w:u w:val="single"/>
        </w:rPr>
        <w:t>2. del programa: » Integracijske aktivnosti in učna pomoč«</w:t>
      </w:r>
    </w:p>
    <w:p w14:paraId="4DBC20C6" w14:textId="77777777" w:rsidR="00F962D9" w:rsidRPr="00DC7263" w:rsidRDefault="00F962D9" w:rsidP="00F962D9">
      <w:pPr>
        <w:jc w:val="both"/>
        <w:rPr>
          <w:rFonts w:ascii="Arial" w:hAnsi="Arial" w:cs="Arial"/>
          <w:sz w:val="20"/>
          <w:szCs w:val="20"/>
          <w:highlight w:val="yellow"/>
          <w:u w:val="single"/>
        </w:rPr>
      </w:pPr>
    </w:p>
    <w:p w14:paraId="45423C79" w14:textId="77777777"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Integracijske aktivnosti</w:t>
      </w:r>
      <w:r w:rsidRPr="00DC7263">
        <w:rPr>
          <w:rFonts w:ascii="Arial" w:hAnsi="Arial" w:cs="Arial"/>
          <w:sz w:val="20"/>
          <w:szCs w:val="20"/>
        </w:rPr>
        <w:t xml:space="preserve"> se bodo</w:t>
      </w:r>
      <w:r w:rsidR="00D60161" w:rsidRPr="00DC7263">
        <w:rPr>
          <w:rFonts w:ascii="Arial" w:hAnsi="Arial" w:cs="Arial"/>
          <w:sz w:val="20"/>
          <w:szCs w:val="20"/>
        </w:rPr>
        <w:t xml:space="preserve"> </w:t>
      </w:r>
      <w:r w:rsidRPr="00DC7263">
        <w:rPr>
          <w:rFonts w:ascii="Arial" w:hAnsi="Arial" w:cs="Arial"/>
          <w:sz w:val="20"/>
          <w:szCs w:val="20"/>
        </w:rPr>
        <w:t>izvajale v Ljubljani in Mariboru, p</w:t>
      </w:r>
      <w:r w:rsidR="005E19FC" w:rsidRPr="00DC7263">
        <w:rPr>
          <w:rFonts w:ascii="Arial" w:hAnsi="Arial" w:cs="Arial"/>
          <w:sz w:val="20"/>
          <w:szCs w:val="20"/>
        </w:rPr>
        <w:t xml:space="preserve">o potrebi </w:t>
      </w:r>
      <w:r w:rsidRPr="00DC7263">
        <w:rPr>
          <w:rFonts w:ascii="Arial" w:hAnsi="Arial" w:cs="Arial"/>
          <w:sz w:val="20"/>
          <w:szCs w:val="20"/>
        </w:rPr>
        <w:t xml:space="preserve"> tudi v drugih krajih, vse dni v tednu, predvidoma petkrat na teden, v dopoldanskem in/ali popoldanskem času, glede na potrebe ciljne populacije in dostopnost organizacij in institucij, ki so ključne za vključevanje v okolje</w:t>
      </w:r>
      <w:r w:rsidR="005E19FC" w:rsidRPr="00DC7263">
        <w:rPr>
          <w:rFonts w:ascii="Arial" w:hAnsi="Arial" w:cs="Arial"/>
          <w:sz w:val="20"/>
          <w:szCs w:val="20"/>
        </w:rPr>
        <w:t xml:space="preserve">. Aktivnosti se izvajajo kontinuirano vsaj enkrat tedensko v celotnem obdobju trajanja projekta </w:t>
      </w:r>
      <w:r w:rsidRPr="00DC7263">
        <w:rPr>
          <w:rFonts w:ascii="Arial" w:hAnsi="Arial" w:cs="Arial"/>
          <w:sz w:val="20"/>
          <w:szCs w:val="20"/>
        </w:rPr>
        <w:t xml:space="preserve">ter vsebujejo: </w:t>
      </w:r>
    </w:p>
    <w:p w14:paraId="1916C10E" w14:textId="77777777" w:rsidR="00F962D9" w:rsidRPr="00DC7263" w:rsidRDefault="00F962D9" w:rsidP="00F962D9">
      <w:pPr>
        <w:jc w:val="both"/>
        <w:rPr>
          <w:rFonts w:ascii="Arial" w:hAnsi="Arial" w:cs="Arial"/>
          <w:sz w:val="20"/>
          <w:szCs w:val="20"/>
        </w:rPr>
      </w:pPr>
    </w:p>
    <w:p w14:paraId="18F8FA6C" w14:textId="77777777" w:rsidR="00F962D9" w:rsidRPr="00DC7263" w:rsidRDefault="00F962D9" w:rsidP="00F962D9">
      <w:pPr>
        <w:numPr>
          <w:ilvl w:val="0"/>
          <w:numId w:val="34"/>
        </w:numPr>
        <w:jc w:val="both"/>
        <w:rPr>
          <w:rFonts w:ascii="Arial" w:hAnsi="Arial" w:cs="Arial"/>
          <w:sz w:val="20"/>
          <w:szCs w:val="20"/>
        </w:rPr>
      </w:pPr>
      <w:r w:rsidRPr="00DC7263">
        <w:rPr>
          <w:rFonts w:ascii="Arial" w:hAnsi="Arial" w:cs="Arial"/>
          <w:sz w:val="20"/>
          <w:szCs w:val="20"/>
        </w:rPr>
        <w:t xml:space="preserve">opismenjevanje oseb, ki so nepismene ali slabo pismene v latinici, </w:t>
      </w:r>
    </w:p>
    <w:p w14:paraId="22ABCDE3" w14:textId="77777777" w:rsidR="00F962D9" w:rsidRPr="00DC7263" w:rsidRDefault="00F962D9" w:rsidP="00F962D9">
      <w:pPr>
        <w:numPr>
          <w:ilvl w:val="0"/>
          <w:numId w:val="34"/>
        </w:numPr>
        <w:jc w:val="both"/>
        <w:rPr>
          <w:rFonts w:ascii="Arial" w:hAnsi="Arial" w:cs="Arial"/>
          <w:sz w:val="20"/>
          <w:szCs w:val="20"/>
        </w:rPr>
      </w:pPr>
      <w:r w:rsidRPr="00DC7263">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34065056" w14:textId="77777777" w:rsidR="00F962D9" w:rsidRPr="00DC7263" w:rsidRDefault="005E19FC" w:rsidP="00F962D9">
      <w:pPr>
        <w:numPr>
          <w:ilvl w:val="0"/>
          <w:numId w:val="34"/>
        </w:numPr>
        <w:jc w:val="both"/>
        <w:rPr>
          <w:rFonts w:ascii="Arial" w:hAnsi="Arial" w:cs="Arial"/>
          <w:sz w:val="20"/>
          <w:szCs w:val="20"/>
        </w:rPr>
      </w:pPr>
      <w:r w:rsidRPr="00DC7263">
        <w:rPr>
          <w:rFonts w:ascii="Arial" w:hAnsi="Arial" w:cs="Arial"/>
          <w:sz w:val="20"/>
          <w:szCs w:val="20"/>
        </w:rPr>
        <w:t xml:space="preserve">individualna in tematska </w:t>
      </w:r>
      <w:r w:rsidR="00F962D9" w:rsidRPr="00DC7263">
        <w:rPr>
          <w:rFonts w:ascii="Arial" w:hAnsi="Arial" w:cs="Arial"/>
          <w:sz w:val="20"/>
          <w:szCs w:val="20"/>
        </w:rPr>
        <w:t>skupinska srečanja, ki jih bo izvajalec izvajal v svojih prostorih oz. v prostorih, ki jih bo najel za ta namen, v Ljubljani, Mariboru in drugih lokacijah.</w:t>
      </w:r>
    </w:p>
    <w:p w14:paraId="7144C908" w14:textId="77777777" w:rsidR="005E19FC" w:rsidRPr="00DC7263" w:rsidRDefault="005E19FC" w:rsidP="00F962D9">
      <w:pPr>
        <w:jc w:val="both"/>
        <w:rPr>
          <w:rFonts w:ascii="Arial" w:hAnsi="Arial" w:cs="Arial"/>
          <w:sz w:val="20"/>
          <w:szCs w:val="20"/>
        </w:rPr>
      </w:pPr>
    </w:p>
    <w:p w14:paraId="76E13748" w14:textId="77777777" w:rsidR="00F962D9" w:rsidRPr="00DC7263" w:rsidRDefault="005E19FC" w:rsidP="00F962D9">
      <w:pPr>
        <w:jc w:val="both"/>
        <w:rPr>
          <w:rFonts w:ascii="Arial" w:hAnsi="Arial" w:cs="Arial"/>
          <w:sz w:val="20"/>
          <w:szCs w:val="20"/>
        </w:rPr>
      </w:pPr>
      <w:r w:rsidRPr="00DC7263">
        <w:rPr>
          <w:rFonts w:ascii="Arial" w:hAnsi="Arial" w:cs="Arial"/>
          <w:sz w:val="20"/>
          <w:szCs w:val="20"/>
        </w:rPr>
        <w:lastRenderedPageBreak/>
        <w:t>Prijavitelj lahko v svoji ponudbi opredeli še dodatne integracijske aktivnosti, ki se bodo izvajale bodisi kontinuirano, občasno ali ciljno samo ob določenih dogodkih.</w:t>
      </w:r>
    </w:p>
    <w:p w14:paraId="3912BD44" w14:textId="77777777" w:rsidR="00D60161" w:rsidRPr="00DC7263" w:rsidRDefault="00D60161" w:rsidP="00F962D9">
      <w:pPr>
        <w:jc w:val="both"/>
        <w:rPr>
          <w:rFonts w:ascii="Arial" w:hAnsi="Arial" w:cs="Arial"/>
          <w:sz w:val="20"/>
          <w:szCs w:val="20"/>
        </w:rPr>
      </w:pPr>
    </w:p>
    <w:p w14:paraId="1EF3BA23"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Termin, trajanje, lokacijo in pogostost izvedbe srečanj lahko izvajalec v dogovoru z naročnikom prilagodi željam in potrebam upravičencev, po dogovoru z naročnikom se lahko izvajajo tudi v prostorih urada (integracijska hiša...)</w:t>
      </w:r>
      <w:r w:rsidR="00D60161" w:rsidRPr="00DC7263">
        <w:rPr>
          <w:rFonts w:ascii="Arial" w:hAnsi="Arial" w:cs="Arial"/>
          <w:sz w:val="20"/>
          <w:szCs w:val="20"/>
        </w:rPr>
        <w:t>.</w:t>
      </w:r>
      <w:r w:rsidRPr="00DC7263">
        <w:rPr>
          <w:rFonts w:ascii="Arial" w:hAnsi="Arial" w:cs="Arial"/>
          <w:sz w:val="20"/>
          <w:szCs w:val="20"/>
        </w:rPr>
        <w:t xml:space="preserve"> </w:t>
      </w:r>
    </w:p>
    <w:p w14:paraId="0738A1CB" w14:textId="77777777" w:rsidR="00F962D9" w:rsidRPr="00DC7263" w:rsidRDefault="00F962D9" w:rsidP="00F962D9">
      <w:pPr>
        <w:jc w:val="both"/>
        <w:rPr>
          <w:rFonts w:ascii="Arial" w:hAnsi="Arial" w:cs="Arial"/>
          <w:sz w:val="20"/>
          <w:szCs w:val="20"/>
        </w:rPr>
      </w:pPr>
    </w:p>
    <w:p w14:paraId="22A38A64"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Upoštevajoč število oseb, ki jim je bila nudena tovrstna pomoč v letih od 2015 do 2018, je predvideno število končnih uporabnikov tega dela programa približno 150 mesečno.</w:t>
      </w:r>
    </w:p>
    <w:p w14:paraId="7700E728" w14:textId="77777777" w:rsidR="00F962D9" w:rsidRPr="00DC7263" w:rsidRDefault="00F962D9" w:rsidP="00F962D9">
      <w:pPr>
        <w:ind w:left="360"/>
        <w:jc w:val="both"/>
        <w:rPr>
          <w:rFonts w:ascii="Arial" w:hAnsi="Arial" w:cs="Arial"/>
          <w:sz w:val="20"/>
          <w:szCs w:val="20"/>
        </w:rPr>
      </w:pPr>
    </w:p>
    <w:p w14:paraId="78B0D8A6" w14:textId="77777777" w:rsidR="000B0F7A" w:rsidRPr="00DC7263" w:rsidRDefault="000B0F7A" w:rsidP="000B0F7A">
      <w:pPr>
        <w:spacing w:after="160" w:line="259" w:lineRule="auto"/>
        <w:contextualSpacing/>
        <w:rPr>
          <w:rFonts w:ascii="Arial" w:hAnsi="Arial" w:cs="Arial"/>
          <w:sz w:val="20"/>
          <w:szCs w:val="20"/>
          <w:u w:val="single"/>
        </w:rPr>
      </w:pPr>
      <w:r w:rsidRPr="00DC7263">
        <w:rPr>
          <w:rFonts w:ascii="Arial" w:hAnsi="Arial" w:cs="Arial"/>
          <w:sz w:val="20"/>
          <w:szCs w:val="20"/>
          <w:u w:val="single"/>
        </w:rPr>
        <w:t>Prijavitelj mora ob prijavi 2. dela programa predložiti plan predvidenih aktivnosti</w:t>
      </w:r>
      <w:r w:rsidR="005E19FC" w:rsidRPr="00DC7263">
        <w:rPr>
          <w:rFonts w:ascii="Arial" w:hAnsi="Arial" w:cs="Arial"/>
          <w:sz w:val="20"/>
          <w:szCs w:val="20"/>
          <w:u w:val="single"/>
        </w:rPr>
        <w:t xml:space="preserve"> z njihovim opisom in pogostostjo izvajanja.</w:t>
      </w:r>
    </w:p>
    <w:p w14:paraId="0DDC6E5C" w14:textId="77777777" w:rsidR="00F962D9" w:rsidRPr="00DC7263" w:rsidRDefault="00F962D9" w:rsidP="00F962D9">
      <w:pPr>
        <w:jc w:val="both"/>
        <w:rPr>
          <w:rFonts w:ascii="Arial" w:hAnsi="Arial" w:cs="Arial"/>
          <w:sz w:val="20"/>
          <w:szCs w:val="20"/>
        </w:rPr>
      </w:pPr>
    </w:p>
    <w:p w14:paraId="5C8287CD" w14:textId="77777777" w:rsidR="00F962D9" w:rsidRPr="00DC7263" w:rsidRDefault="00F962D9" w:rsidP="00F962D9">
      <w:pPr>
        <w:jc w:val="both"/>
        <w:rPr>
          <w:rFonts w:ascii="Arial" w:hAnsi="Arial" w:cs="Arial"/>
          <w:sz w:val="20"/>
          <w:szCs w:val="20"/>
        </w:rPr>
      </w:pPr>
      <w:r w:rsidRPr="00DC7263">
        <w:rPr>
          <w:rFonts w:ascii="Arial" w:hAnsi="Arial" w:cs="Arial"/>
          <w:b/>
          <w:sz w:val="20"/>
          <w:szCs w:val="20"/>
          <w:u w:val="single"/>
        </w:rPr>
        <w:t>Učna pomoč</w:t>
      </w:r>
      <w:r w:rsidRPr="00DC7263">
        <w:rPr>
          <w:rFonts w:ascii="Arial" w:hAnsi="Arial" w:cs="Arial"/>
          <w:sz w:val="20"/>
          <w:szCs w:val="20"/>
        </w:rPr>
        <w:t xml:space="preserve"> je namenjena vsem, ki potrebujejo dodatno pomoč pri učenju slovenskega jezika ali šolski snovi ter zajema tako tehnike lažjega učenja slovenskega jezika in razumevanja učne snovi, pomoč pri domačih nalogah, kot tudi morebitno pomoč nepismenim osebam pri opismenjevanju.</w:t>
      </w:r>
    </w:p>
    <w:p w14:paraId="16A0AF26" w14:textId="77777777" w:rsidR="00F962D9" w:rsidRPr="00DC7263" w:rsidRDefault="00F962D9" w:rsidP="00F962D9">
      <w:pPr>
        <w:jc w:val="both"/>
        <w:rPr>
          <w:rFonts w:ascii="Arial" w:hAnsi="Arial" w:cs="Arial"/>
          <w:sz w:val="20"/>
          <w:szCs w:val="20"/>
        </w:rPr>
      </w:pPr>
    </w:p>
    <w:p w14:paraId="2D6BF8F5"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Učna pomoč se bo glede na potrebe koristnikov pomoči izvajala večinoma v prostorih izvajalca oz. v prostorih, ki jih bo izvajalec najel za ta namen, v Ljubljani, Mariboru in drugih lokacijah. </w:t>
      </w:r>
    </w:p>
    <w:p w14:paraId="223A92AB" w14:textId="77777777" w:rsidR="00F962D9" w:rsidRPr="00DC7263" w:rsidRDefault="00F962D9" w:rsidP="00F962D9">
      <w:pPr>
        <w:jc w:val="both"/>
        <w:rPr>
          <w:rFonts w:ascii="Arial" w:hAnsi="Arial" w:cs="Arial"/>
          <w:sz w:val="20"/>
          <w:szCs w:val="20"/>
        </w:rPr>
      </w:pPr>
    </w:p>
    <w:p w14:paraId="3C195E6C" w14:textId="1D0069A1"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Upoštevajoč število oseb, ki </w:t>
      </w:r>
      <w:r w:rsidR="00206835">
        <w:rPr>
          <w:rFonts w:ascii="Arial" w:hAnsi="Arial" w:cs="Arial"/>
          <w:sz w:val="20"/>
          <w:szCs w:val="20"/>
        </w:rPr>
        <w:t>so</w:t>
      </w:r>
      <w:r w:rsidRPr="00DC7263">
        <w:rPr>
          <w:rFonts w:ascii="Arial" w:hAnsi="Arial" w:cs="Arial"/>
          <w:sz w:val="20"/>
          <w:szCs w:val="20"/>
        </w:rPr>
        <w:t xml:space="preserve"> potreboval</w:t>
      </w:r>
      <w:r w:rsidR="00206835">
        <w:rPr>
          <w:rFonts w:ascii="Arial" w:hAnsi="Arial" w:cs="Arial"/>
          <w:sz w:val="20"/>
          <w:szCs w:val="20"/>
        </w:rPr>
        <w:t>e</w:t>
      </w:r>
      <w:r w:rsidRPr="00DC7263">
        <w:rPr>
          <w:rFonts w:ascii="Arial" w:hAnsi="Arial" w:cs="Arial"/>
          <w:sz w:val="20"/>
          <w:szCs w:val="20"/>
        </w:rPr>
        <w:t xml:space="preserve"> tovrstno pomoč v obdobju od 2015 do 2018, je predvideno število končnih uporabnikov tega dela programa največ 70 mesečno.</w:t>
      </w:r>
    </w:p>
    <w:p w14:paraId="344826D5" w14:textId="77777777" w:rsidR="00F962D9" w:rsidRPr="00DC7263" w:rsidRDefault="00F962D9" w:rsidP="00F962D9">
      <w:pPr>
        <w:jc w:val="both"/>
        <w:rPr>
          <w:rFonts w:ascii="Arial" w:hAnsi="Arial" w:cs="Arial"/>
          <w:sz w:val="20"/>
          <w:szCs w:val="20"/>
        </w:rPr>
      </w:pPr>
    </w:p>
    <w:p w14:paraId="4F068BCD" w14:textId="77777777" w:rsidR="00A14EB8" w:rsidRPr="00DC7263" w:rsidRDefault="00A14EB8" w:rsidP="00F962D9">
      <w:pPr>
        <w:jc w:val="both"/>
        <w:rPr>
          <w:rFonts w:ascii="Arial" w:hAnsi="Arial" w:cs="Arial"/>
          <w:sz w:val="20"/>
          <w:szCs w:val="20"/>
        </w:rPr>
      </w:pPr>
    </w:p>
    <w:p w14:paraId="492E09D2"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Za oba dela programa mora izvajalec zaradi lažjega sporazumevanja z uporabniki zagotavljati ves čas izvajanja projekta neformalno prevajanje predvsem za arabski in </w:t>
      </w:r>
      <w:proofErr w:type="spellStart"/>
      <w:r w:rsidRPr="00DC7263">
        <w:rPr>
          <w:rFonts w:ascii="Arial" w:hAnsi="Arial" w:cs="Arial"/>
          <w:sz w:val="20"/>
          <w:szCs w:val="20"/>
        </w:rPr>
        <w:t>tigrinski</w:t>
      </w:r>
      <w:proofErr w:type="spellEnd"/>
      <w:r w:rsidRPr="00DC7263">
        <w:rPr>
          <w:rFonts w:ascii="Arial" w:hAnsi="Arial" w:cs="Arial"/>
          <w:sz w:val="20"/>
          <w:szCs w:val="20"/>
        </w:rPr>
        <w:t xml:space="preserve"> jezik.</w:t>
      </w:r>
    </w:p>
    <w:p w14:paraId="063B88AC" w14:textId="77777777" w:rsidR="00F962D9" w:rsidRPr="00DC7263" w:rsidRDefault="00F962D9" w:rsidP="00F962D9">
      <w:pPr>
        <w:jc w:val="both"/>
        <w:rPr>
          <w:rFonts w:ascii="Arial" w:hAnsi="Arial" w:cs="Arial"/>
          <w:sz w:val="20"/>
          <w:szCs w:val="20"/>
        </w:rPr>
      </w:pPr>
    </w:p>
    <w:p w14:paraId="34F6D79F"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Izvajalec lahko v dogovoru z naročnikom organizira izvajanje vsebin v večjem obsegu kot je opredeljeno s tem razpisom, vendar lahko v tem primeru uveljavlja stroške zgolj na osnovi Zakona o prostovoljstvu.</w:t>
      </w:r>
    </w:p>
    <w:p w14:paraId="7CBABDE2" w14:textId="77777777" w:rsidR="00F962D9" w:rsidRPr="00DC7263" w:rsidRDefault="00F962D9" w:rsidP="00F962D9">
      <w:pPr>
        <w:jc w:val="both"/>
        <w:rPr>
          <w:rFonts w:ascii="Arial" w:hAnsi="Arial" w:cs="Arial"/>
          <w:sz w:val="20"/>
          <w:szCs w:val="20"/>
          <w:highlight w:val="yellow"/>
        </w:rPr>
      </w:pPr>
    </w:p>
    <w:p w14:paraId="2313801D" w14:textId="77777777" w:rsidR="00F962D9" w:rsidRPr="00DC7263" w:rsidRDefault="00F962D9" w:rsidP="00F962D9">
      <w:pPr>
        <w:jc w:val="both"/>
        <w:rPr>
          <w:rFonts w:ascii="Arial" w:hAnsi="Arial" w:cs="Arial"/>
          <w:sz w:val="20"/>
          <w:szCs w:val="20"/>
          <w:highlight w:val="yellow"/>
        </w:rPr>
      </w:pPr>
    </w:p>
    <w:p w14:paraId="3E269980" w14:textId="77777777" w:rsidR="00F962D9" w:rsidRPr="00DC7263" w:rsidRDefault="00F962D9" w:rsidP="00F962D9">
      <w:pPr>
        <w:numPr>
          <w:ilvl w:val="12"/>
          <w:numId w:val="0"/>
        </w:numPr>
        <w:jc w:val="both"/>
        <w:rPr>
          <w:rFonts w:ascii="Arial" w:hAnsi="Arial" w:cs="Arial"/>
          <w:sz w:val="20"/>
          <w:szCs w:val="20"/>
          <w:lang w:eastAsia="en-US"/>
        </w:rPr>
      </w:pPr>
    </w:p>
    <w:p w14:paraId="69DB897B" w14:textId="77777777" w:rsidR="00F962D9" w:rsidRPr="00DC7263" w:rsidRDefault="00F962D9" w:rsidP="00F962D9">
      <w:pPr>
        <w:jc w:val="both"/>
        <w:rPr>
          <w:rFonts w:ascii="Arial" w:hAnsi="Arial" w:cs="Arial"/>
          <w:sz w:val="20"/>
          <w:szCs w:val="20"/>
          <w:u w:val="single"/>
        </w:rPr>
      </w:pPr>
      <w:r w:rsidRPr="00DC7263">
        <w:rPr>
          <w:rFonts w:ascii="Arial" w:hAnsi="Arial" w:cs="Arial"/>
          <w:sz w:val="20"/>
          <w:szCs w:val="20"/>
          <w:u w:val="single"/>
        </w:rPr>
        <w:t xml:space="preserve">Projekt se bo izvajal v obdobju od podpisa pogodbe do zaključka vseh predvidenih aktivnosti za upravičence, vendar najkasneje do </w:t>
      </w:r>
      <w:r w:rsidR="00E92F01" w:rsidRPr="00DC7263">
        <w:rPr>
          <w:rFonts w:ascii="Arial" w:hAnsi="Arial" w:cs="Arial"/>
          <w:sz w:val="20"/>
          <w:szCs w:val="20"/>
          <w:u w:val="single"/>
        </w:rPr>
        <w:t>31</w:t>
      </w:r>
      <w:r w:rsidRPr="00DC7263">
        <w:rPr>
          <w:rFonts w:ascii="Arial" w:hAnsi="Arial" w:cs="Arial"/>
          <w:sz w:val="20"/>
          <w:szCs w:val="20"/>
          <w:u w:val="single"/>
        </w:rPr>
        <w:t xml:space="preserve">. </w:t>
      </w:r>
      <w:r w:rsidR="00E92F01" w:rsidRPr="00DC7263">
        <w:rPr>
          <w:rFonts w:ascii="Arial" w:hAnsi="Arial" w:cs="Arial"/>
          <w:sz w:val="20"/>
          <w:szCs w:val="20"/>
          <w:u w:val="single"/>
        </w:rPr>
        <w:t>12</w:t>
      </w:r>
      <w:r w:rsidRPr="00DC7263">
        <w:rPr>
          <w:rFonts w:ascii="Arial" w:hAnsi="Arial" w:cs="Arial"/>
          <w:sz w:val="20"/>
          <w:szCs w:val="20"/>
          <w:u w:val="single"/>
        </w:rPr>
        <w:t>. 2021.</w:t>
      </w:r>
    </w:p>
    <w:p w14:paraId="2636268D" w14:textId="77777777" w:rsidR="00F962D9" w:rsidRPr="00DC7263" w:rsidRDefault="00F962D9" w:rsidP="00F962D9">
      <w:pPr>
        <w:jc w:val="both"/>
        <w:rPr>
          <w:rFonts w:ascii="Arial" w:hAnsi="Arial" w:cs="Arial"/>
          <w:sz w:val="20"/>
          <w:szCs w:val="20"/>
        </w:rPr>
      </w:pPr>
    </w:p>
    <w:p w14:paraId="0671B429" w14:textId="62881ADF" w:rsidR="00AB4104" w:rsidRPr="00DC7263" w:rsidRDefault="00C91313" w:rsidP="00AB4104">
      <w:pPr>
        <w:jc w:val="both"/>
        <w:rPr>
          <w:rFonts w:ascii="Arial" w:hAnsi="Arial" w:cs="Arial"/>
          <w:sz w:val="20"/>
          <w:szCs w:val="20"/>
        </w:rPr>
      </w:pPr>
      <w:r w:rsidRPr="00DC7263">
        <w:rPr>
          <w:rFonts w:ascii="Arial" w:hAnsi="Arial" w:cs="Arial"/>
          <w:sz w:val="20"/>
          <w:szCs w:val="20"/>
        </w:rPr>
        <w:t>Projekt bo potekal v lastnih prostorih prijavitelja ali najetih prostorih s strani prijavitelja, ki jih prijavitelj zagotovi v krajih</w:t>
      </w:r>
      <w:r w:rsidR="00206835">
        <w:rPr>
          <w:rFonts w:ascii="Arial" w:hAnsi="Arial" w:cs="Arial"/>
          <w:sz w:val="20"/>
          <w:szCs w:val="20"/>
        </w:rPr>
        <w:t>,</w:t>
      </w:r>
      <w:r w:rsidRPr="00DC7263">
        <w:rPr>
          <w:rFonts w:ascii="Arial" w:hAnsi="Arial" w:cs="Arial"/>
          <w:sz w:val="20"/>
          <w:szCs w:val="20"/>
        </w:rPr>
        <w:t xml:space="preserve"> kjer so nastanjeni upravičenci, po dogovoru z naročnikom pa se lahko izjemoma izvaja tudi v prostorih naročnika (integracijska hiša)</w:t>
      </w:r>
      <w:r w:rsidR="00206835">
        <w:rPr>
          <w:rFonts w:ascii="Arial" w:hAnsi="Arial" w:cs="Arial"/>
          <w:sz w:val="20"/>
          <w:szCs w:val="20"/>
        </w:rPr>
        <w:t>.</w:t>
      </w:r>
      <w:r w:rsidR="00AB4104" w:rsidRPr="00DC7263">
        <w:rPr>
          <w:rFonts w:ascii="Arial" w:hAnsi="Arial" w:cs="Arial"/>
          <w:sz w:val="20"/>
          <w:szCs w:val="20"/>
        </w:rPr>
        <w:t xml:space="preserve"> V dogovoru med izvajalcem in naročnikom se lahko obseg </w:t>
      </w:r>
      <w:r w:rsidR="00206835">
        <w:rPr>
          <w:rFonts w:ascii="Arial" w:hAnsi="Arial" w:cs="Arial"/>
          <w:sz w:val="20"/>
          <w:szCs w:val="20"/>
        </w:rPr>
        <w:t xml:space="preserve">projektnih aktivnosti </w:t>
      </w:r>
      <w:r w:rsidR="00AB4104" w:rsidRPr="00DC7263">
        <w:rPr>
          <w:rFonts w:ascii="Arial" w:hAnsi="Arial" w:cs="Arial"/>
          <w:sz w:val="20"/>
          <w:szCs w:val="20"/>
        </w:rPr>
        <w:t>spremeni.</w:t>
      </w:r>
    </w:p>
    <w:p w14:paraId="53194091" w14:textId="77777777" w:rsidR="00C175B8" w:rsidRPr="00DC7263" w:rsidRDefault="00C175B8" w:rsidP="00835B30">
      <w:pPr>
        <w:jc w:val="both"/>
        <w:rPr>
          <w:rFonts w:ascii="Arial" w:hAnsi="Arial" w:cs="Arial"/>
          <w:sz w:val="20"/>
          <w:szCs w:val="20"/>
        </w:rPr>
      </w:pPr>
    </w:p>
    <w:p w14:paraId="0ACED2F2" w14:textId="33E0FB83" w:rsidR="00C175B8" w:rsidRPr="00DC7263" w:rsidRDefault="00C175B8" w:rsidP="00C175B8">
      <w:pPr>
        <w:jc w:val="both"/>
        <w:rPr>
          <w:rFonts w:ascii="Arial" w:hAnsi="Arial" w:cs="Arial"/>
          <w:sz w:val="20"/>
          <w:szCs w:val="20"/>
        </w:rPr>
      </w:pPr>
      <w:r w:rsidRPr="00DC7263">
        <w:rPr>
          <w:rFonts w:ascii="Arial" w:hAnsi="Arial" w:cs="Arial"/>
          <w:sz w:val="20"/>
          <w:szCs w:val="20"/>
        </w:rPr>
        <w:t>Prijavitel</w:t>
      </w:r>
      <w:r w:rsidR="00A14EB8" w:rsidRPr="00DC7263">
        <w:rPr>
          <w:rFonts w:ascii="Arial" w:hAnsi="Arial" w:cs="Arial"/>
          <w:sz w:val="20"/>
          <w:szCs w:val="20"/>
        </w:rPr>
        <w:t>j</w:t>
      </w:r>
      <w:r w:rsidRPr="00DC7263">
        <w:rPr>
          <w:rFonts w:ascii="Arial" w:hAnsi="Arial" w:cs="Arial"/>
          <w:sz w:val="20"/>
          <w:szCs w:val="20"/>
        </w:rPr>
        <w:t xml:space="preserve"> mora pri pripravi programa predvideti sredstva</w:t>
      </w:r>
      <w:ins w:id="5" w:author="Luka Vodopivec" w:date="2019-04-23T15:21:00Z">
        <w:r w:rsidR="006B718B">
          <w:rPr>
            <w:rFonts w:ascii="Arial" w:hAnsi="Arial" w:cs="Arial"/>
            <w:sz w:val="20"/>
            <w:szCs w:val="20"/>
          </w:rPr>
          <w:t>,</w:t>
        </w:r>
      </w:ins>
      <w:r w:rsidRPr="00DC7263">
        <w:rPr>
          <w:rFonts w:ascii="Arial" w:hAnsi="Arial" w:cs="Arial"/>
          <w:sz w:val="20"/>
          <w:szCs w:val="20"/>
        </w:rPr>
        <w:t xml:space="preserve"> s katerimi bo upravičencem - osebam z mednarodno zaščito – olajšal urejanje življenjskih situacij in izpolnjevanju različnih obveznosti v prvem, najintenzivnejšem obdobju po pridobitvi statusa. Sredstva se koristijo v obliki plačila mesečne vozovnice mestnega potniškega prometa na </w:t>
      </w:r>
      <w:r w:rsidR="006B718B">
        <w:rPr>
          <w:rFonts w:ascii="Arial" w:hAnsi="Arial" w:cs="Arial"/>
          <w:sz w:val="20"/>
          <w:szCs w:val="20"/>
        </w:rPr>
        <w:t>obm</w:t>
      </w:r>
      <w:r w:rsidRPr="00DC7263">
        <w:rPr>
          <w:rFonts w:ascii="Arial" w:hAnsi="Arial" w:cs="Arial"/>
          <w:sz w:val="20"/>
          <w:szCs w:val="20"/>
        </w:rPr>
        <w:t>očju Ljubljane, Maribora in mesečnih primestnih vozovnicah drugih lokacij</w:t>
      </w:r>
      <w:r w:rsidR="006B718B">
        <w:rPr>
          <w:rFonts w:ascii="Arial" w:hAnsi="Arial" w:cs="Arial"/>
          <w:sz w:val="20"/>
          <w:szCs w:val="20"/>
        </w:rPr>
        <w:t>,</w:t>
      </w:r>
      <w:r w:rsidR="004B6023" w:rsidRPr="00DC7263">
        <w:rPr>
          <w:rFonts w:ascii="Arial" w:hAnsi="Arial" w:cs="Arial"/>
          <w:sz w:val="20"/>
          <w:szCs w:val="20"/>
        </w:rPr>
        <w:t xml:space="preserve"> pri čemer pa nakup fizičnega nosilca (npr. kartice Urbana</w:t>
      </w:r>
      <w:r w:rsidR="006B718B">
        <w:rPr>
          <w:rFonts w:ascii="Arial" w:hAnsi="Arial" w:cs="Arial"/>
          <w:sz w:val="20"/>
          <w:szCs w:val="20"/>
        </w:rPr>
        <w:t>,</w:t>
      </w:r>
      <w:r w:rsidR="004B6023" w:rsidRPr="00DC7263">
        <w:rPr>
          <w:rFonts w:ascii="Arial" w:hAnsi="Arial" w:cs="Arial"/>
          <w:sz w:val="20"/>
          <w:szCs w:val="20"/>
        </w:rPr>
        <w:t xml:space="preserve"> na katero se naloži dobroimetje) predstavlja strošek upravičenca.</w:t>
      </w:r>
    </w:p>
    <w:p w14:paraId="3B7F4057" w14:textId="77777777" w:rsidR="00C175B8" w:rsidRPr="00DC7263" w:rsidRDefault="00C175B8" w:rsidP="00C175B8">
      <w:pPr>
        <w:jc w:val="both"/>
        <w:rPr>
          <w:rFonts w:ascii="Arial" w:hAnsi="Arial" w:cs="Arial"/>
          <w:sz w:val="20"/>
          <w:szCs w:val="20"/>
        </w:rPr>
      </w:pPr>
    </w:p>
    <w:p w14:paraId="1BD42CD0" w14:textId="77777777" w:rsidR="00C175B8" w:rsidRPr="00DC7263" w:rsidRDefault="00C175B8" w:rsidP="00C175B8">
      <w:pPr>
        <w:jc w:val="both"/>
        <w:rPr>
          <w:rFonts w:ascii="Arial" w:hAnsi="Arial" w:cs="Arial"/>
          <w:sz w:val="20"/>
          <w:szCs w:val="20"/>
        </w:rPr>
      </w:pPr>
      <w:r w:rsidRPr="00DC7263">
        <w:rPr>
          <w:rFonts w:ascii="Arial" w:hAnsi="Arial" w:cs="Arial"/>
          <w:sz w:val="20"/>
          <w:szCs w:val="20"/>
        </w:rPr>
        <w:t>Upravičenci do plačila mesečnih vozovnic so osebe:</w:t>
      </w:r>
    </w:p>
    <w:p w14:paraId="35C7EDEC" w14:textId="77777777" w:rsidR="00C175B8" w:rsidRPr="00DC7263" w:rsidRDefault="004C5AEE" w:rsidP="00C175B8">
      <w:pPr>
        <w:numPr>
          <w:ilvl w:val="0"/>
          <w:numId w:val="35"/>
        </w:numPr>
        <w:spacing w:line="260" w:lineRule="exact"/>
        <w:jc w:val="both"/>
        <w:rPr>
          <w:rFonts w:ascii="Arial" w:hAnsi="Arial" w:cs="Arial"/>
          <w:sz w:val="20"/>
          <w:szCs w:val="20"/>
        </w:rPr>
      </w:pPr>
      <w:r w:rsidRPr="00DC7263">
        <w:rPr>
          <w:rFonts w:ascii="Arial" w:hAnsi="Arial" w:cs="Arial"/>
          <w:sz w:val="20"/>
          <w:szCs w:val="20"/>
        </w:rPr>
        <w:t xml:space="preserve">ki </w:t>
      </w:r>
      <w:r w:rsidR="00C175B8" w:rsidRPr="00DC7263">
        <w:rPr>
          <w:rFonts w:ascii="Arial" w:hAnsi="Arial" w:cs="Arial"/>
          <w:sz w:val="20"/>
          <w:szCs w:val="20"/>
        </w:rPr>
        <w:t xml:space="preserve">so aktivni udeleženci </w:t>
      </w:r>
      <w:r w:rsidR="00CE2996" w:rsidRPr="00DC7263">
        <w:rPr>
          <w:rFonts w:ascii="Arial" w:hAnsi="Arial" w:cs="Arial"/>
          <w:sz w:val="20"/>
          <w:szCs w:val="20"/>
        </w:rPr>
        <w:t xml:space="preserve">orientacijskega </w:t>
      </w:r>
      <w:r w:rsidR="00C175B8" w:rsidRPr="00DC7263">
        <w:rPr>
          <w:rFonts w:ascii="Arial" w:hAnsi="Arial" w:cs="Arial"/>
          <w:sz w:val="20"/>
          <w:szCs w:val="20"/>
        </w:rPr>
        <w:t>programa,</w:t>
      </w:r>
    </w:p>
    <w:p w14:paraId="51FF3FB7" w14:textId="1527CC76" w:rsidR="00C175B8" w:rsidRPr="00DC7263" w:rsidRDefault="00C175B8" w:rsidP="00C175B8">
      <w:pPr>
        <w:numPr>
          <w:ilvl w:val="0"/>
          <w:numId w:val="35"/>
        </w:numPr>
        <w:spacing w:line="260" w:lineRule="exact"/>
        <w:jc w:val="both"/>
        <w:rPr>
          <w:rFonts w:ascii="Arial" w:hAnsi="Arial" w:cs="Arial"/>
          <w:sz w:val="20"/>
          <w:szCs w:val="20"/>
        </w:rPr>
      </w:pPr>
      <w:r w:rsidRPr="00DC7263">
        <w:rPr>
          <w:rFonts w:ascii="Arial" w:hAnsi="Arial" w:cs="Arial"/>
          <w:sz w:val="20"/>
          <w:szCs w:val="20"/>
        </w:rPr>
        <w:t>pri katerih od pridobitve statusa osebe z mednarodno zaščito še ni preteklo 12 mesecev. Do zadnje vozovnice so upravičeni v mesecu</w:t>
      </w:r>
      <w:r w:rsidR="006B718B">
        <w:rPr>
          <w:rFonts w:ascii="Arial" w:hAnsi="Arial" w:cs="Arial"/>
          <w:sz w:val="20"/>
          <w:szCs w:val="20"/>
        </w:rPr>
        <w:t>,</w:t>
      </w:r>
      <w:r w:rsidRPr="00DC7263">
        <w:rPr>
          <w:rFonts w:ascii="Arial" w:hAnsi="Arial" w:cs="Arial"/>
          <w:sz w:val="20"/>
          <w:szCs w:val="20"/>
        </w:rPr>
        <w:t xml:space="preserve"> v katerem se izteče dvanajstmesečno obdobje. Datum začetka upravičenosti pridobi izvajalec od naročnika, </w:t>
      </w:r>
    </w:p>
    <w:p w14:paraId="483C262C" w14:textId="77777777" w:rsidR="00C175B8" w:rsidRPr="00DC7263" w:rsidRDefault="00C175B8" w:rsidP="00C175B8">
      <w:pPr>
        <w:numPr>
          <w:ilvl w:val="0"/>
          <w:numId w:val="35"/>
        </w:numPr>
        <w:spacing w:line="260" w:lineRule="exact"/>
        <w:jc w:val="both"/>
        <w:rPr>
          <w:rFonts w:ascii="Arial" w:hAnsi="Arial" w:cs="Arial"/>
          <w:sz w:val="20"/>
          <w:szCs w:val="20"/>
        </w:rPr>
      </w:pPr>
      <w:r w:rsidRPr="00DC7263">
        <w:rPr>
          <w:rFonts w:ascii="Arial" w:hAnsi="Arial" w:cs="Arial"/>
          <w:sz w:val="20"/>
          <w:szCs w:val="20"/>
        </w:rPr>
        <w:t>ki so status pridobile pred podpisom pogodbe, vendar od takrat še ni poteklo dvanajst mesecev,</w:t>
      </w:r>
    </w:p>
    <w:p w14:paraId="469145E4" w14:textId="77777777" w:rsidR="00C175B8" w:rsidRPr="00DC7263" w:rsidRDefault="00C175B8" w:rsidP="00C175B8">
      <w:pPr>
        <w:numPr>
          <w:ilvl w:val="0"/>
          <w:numId w:val="35"/>
        </w:numPr>
        <w:spacing w:line="260" w:lineRule="exact"/>
        <w:jc w:val="both"/>
        <w:rPr>
          <w:rFonts w:ascii="Arial" w:hAnsi="Arial" w:cs="Arial"/>
          <w:sz w:val="20"/>
          <w:szCs w:val="20"/>
        </w:rPr>
      </w:pPr>
      <w:r w:rsidRPr="00DC7263">
        <w:rPr>
          <w:rFonts w:ascii="Arial" w:hAnsi="Arial" w:cs="Arial"/>
          <w:sz w:val="20"/>
          <w:szCs w:val="20"/>
        </w:rPr>
        <w:t>ne uveljavljajo stroška mesečne vozovnice iz drugega naslova,</w:t>
      </w:r>
    </w:p>
    <w:p w14:paraId="4E3328D9" w14:textId="77777777" w:rsidR="00C175B8" w:rsidRPr="00DC7263" w:rsidRDefault="00C175B8" w:rsidP="00C175B8">
      <w:pPr>
        <w:numPr>
          <w:ilvl w:val="0"/>
          <w:numId w:val="35"/>
        </w:numPr>
        <w:spacing w:line="260" w:lineRule="exact"/>
        <w:jc w:val="both"/>
        <w:rPr>
          <w:rFonts w:ascii="Arial" w:hAnsi="Arial" w:cs="Arial"/>
          <w:sz w:val="20"/>
          <w:szCs w:val="20"/>
        </w:rPr>
      </w:pPr>
      <w:r w:rsidRPr="00DC7263">
        <w:rPr>
          <w:rFonts w:ascii="Arial" w:hAnsi="Arial" w:cs="Arial"/>
          <w:sz w:val="20"/>
          <w:szCs w:val="20"/>
        </w:rPr>
        <w:t>ki nimajo lastnega dohodka. Podatke o morebitnih lastnih dohodkih izvajalec pridobi od naročnika.</w:t>
      </w:r>
    </w:p>
    <w:p w14:paraId="1BB2F1B0" w14:textId="77777777" w:rsidR="00C175B8" w:rsidRPr="00DC7263" w:rsidRDefault="00C175B8" w:rsidP="00C175B8">
      <w:pPr>
        <w:jc w:val="both"/>
        <w:rPr>
          <w:rFonts w:ascii="Arial" w:hAnsi="Arial" w:cs="Arial"/>
          <w:sz w:val="20"/>
          <w:szCs w:val="20"/>
        </w:rPr>
      </w:pPr>
    </w:p>
    <w:p w14:paraId="3AEEB325" w14:textId="77777777" w:rsidR="009A5DD2" w:rsidRPr="00DC7263" w:rsidRDefault="009A5DD2" w:rsidP="00835B30">
      <w:pPr>
        <w:jc w:val="both"/>
        <w:rPr>
          <w:rFonts w:ascii="Arial" w:hAnsi="Arial" w:cs="Arial"/>
          <w:sz w:val="20"/>
          <w:szCs w:val="20"/>
        </w:rPr>
      </w:pPr>
    </w:p>
    <w:p w14:paraId="725B73D8" w14:textId="77777777" w:rsidR="009A5DD2" w:rsidRPr="00DC7263" w:rsidRDefault="009A5DD2" w:rsidP="00835B30">
      <w:pPr>
        <w:jc w:val="both"/>
        <w:rPr>
          <w:rFonts w:ascii="Arial" w:hAnsi="Arial" w:cs="Arial"/>
          <w:sz w:val="20"/>
          <w:szCs w:val="20"/>
        </w:rPr>
      </w:pPr>
      <w:r w:rsidRPr="00DC7263">
        <w:rPr>
          <w:rFonts w:ascii="Arial" w:hAnsi="Arial" w:cs="Arial"/>
          <w:sz w:val="20"/>
          <w:szCs w:val="20"/>
        </w:rPr>
        <w:lastRenderedPageBreak/>
        <w:t>V kolikor bo prijavitelj v svoji vlogi predvidel osebe, ki bodo nudile pomoč pri sporazumevanju, z govorci ki ne govorijo EU jezikov, in te osebe niso zaposlene pri prijavitelju oziroma jih prijavitelj ne bo zaposlil na podlagi avtorske/</w:t>
      </w:r>
      <w:proofErr w:type="spellStart"/>
      <w:r w:rsidRPr="00DC7263">
        <w:rPr>
          <w:rFonts w:ascii="Arial" w:hAnsi="Arial" w:cs="Arial"/>
          <w:sz w:val="20"/>
          <w:szCs w:val="20"/>
        </w:rPr>
        <w:t>podjemne</w:t>
      </w:r>
      <w:proofErr w:type="spellEnd"/>
      <w:r w:rsidRPr="00DC7263">
        <w:rPr>
          <w:rFonts w:ascii="Arial" w:hAnsi="Arial" w:cs="Arial"/>
          <w:sz w:val="20"/>
          <w:szCs w:val="20"/>
        </w:rPr>
        <w:t xml:space="preserve"> pogodbe (ter jih ne bo navedel v prilogi IV/5), naj prijavitelj pri pripravi projekta predvidi tudi denarne nagrade za te osebe.</w:t>
      </w:r>
    </w:p>
    <w:p w14:paraId="39782AC4" w14:textId="77777777" w:rsidR="009A5DD2" w:rsidRPr="00DC7263" w:rsidRDefault="009A5DD2" w:rsidP="00835B30">
      <w:pPr>
        <w:jc w:val="both"/>
        <w:rPr>
          <w:rFonts w:ascii="Arial" w:hAnsi="Arial" w:cs="Arial"/>
          <w:sz w:val="20"/>
          <w:szCs w:val="20"/>
        </w:rPr>
      </w:pPr>
    </w:p>
    <w:p w14:paraId="520D8070" w14:textId="77777777" w:rsidR="009A5DD2" w:rsidRPr="00DC7263" w:rsidRDefault="009A5DD2" w:rsidP="00AD0C37">
      <w:pPr>
        <w:jc w:val="both"/>
        <w:rPr>
          <w:rFonts w:ascii="Arial" w:hAnsi="Arial" w:cs="Arial"/>
          <w:sz w:val="20"/>
          <w:szCs w:val="20"/>
        </w:rPr>
      </w:pPr>
      <w:r w:rsidRPr="00DC7263">
        <w:rPr>
          <w:rFonts w:ascii="Arial" w:hAnsi="Arial" w:cs="Arial"/>
          <w:sz w:val="20"/>
          <w:szCs w:val="20"/>
        </w:rPr>
        <w:t xml:space="preserve">V primeru izvajanja projekta s prostovoljci ima prijavitelj možnost vključiti stroške prostovoljcev v prijavo projekta skladno z Zakonom o prostovoljstvu. </w:t>
      </w:r>
    </w:p>
    <w:p w14:paraId="6B051D5B" w14:textId="77777777" w:rsidR="009A5DD2" w:rsidRPr="00DC7263" w:rsidRDefault="009A5DD2" w:rsidP="00D245A7">
      <w:pPr>
        <w:jc w:val="both"/>
        <w:rPr>
          <w:rFonts w:ascii="Arial" w:hAnsi="Arial" w:cs="Arial"/>
          <w:sz w:val="20"/>
          <w:szCs w:val="20"/>
        </w:rPr>
      </w:pPr>
    </w:p>
    <w:p w14:paraId="3E440FA4" w14:textId="77777777" w:rsidR="009A5DD2" w:rsidRPr="00DC7263" w:rsidRDefault="009A5DD2" w:rsidP="00696B4C">
      <w:pPr>
        <w:jc w:val="both"/>
        <w:rPr>
          <w:rFonts w:ascii="Arial" w:hAnsi="Arial" w:cs="Arial"/>
          <w:sz w:val="20"/>
          <w:szCs w:val="20"/>
        </w:rPr>
      </w:pPr>
    </w:p>
    <w:p w14:paraId="5418C97D" w14:textId="77777777" w:rsidR="009A5DD2" w:rsidRPr="00DC7263" w:rsidRDefault="009A5DD2" w:rsidP="00696B4C">
      <w:pPr>
        <w:jc w:val="both"/>
        <w:rPr>
          <w:rFonts w:ascii="Arial" w:hAnsi="Arial" w:cs="Arial"/>
          <w:b/>
          <w:sz w:val="20"/>
          <w:szCs w:val="20"/>
        </w:rPr>
      </w:pPr>
      <w:r w:rsidRPr="00DC7263">
        <w:rPr>
          <w:rFonts w:ascii="Arial" w:hAnsi="Arial" w:cs="Arial"/>
          <w:b/>
          <w:sz w:val="20"/>
          <w:szCs w:val="20"/>
        </w:rPr>
        <w:t>2. OBVEZNOSTI IZVAJALCA PROJEKTA, VODJE PROJEKTA IN OSEB, KI BODO IZVAJALE AKTIVNOSTI PROJEKTA</w:t>
      </w:r>
    </w:p>
    <w:p w14:paraId="55F6A21E" w14:textId="77777777" w:rsidR="009A5DD2" w:rsidRPr="00DC7263" w:rsidRDefault="009A5DD2" w:rsidP="00696B4C">
      <w:pPr>
        <w:jc w:val="both"/>
        <w:rPr>
          <w:rFonts w:ascii="Arial" w:hAnsi="Arial" w:cs="Arial"/>
          <w:b/>
          <w:iCs/>
          <w:sz w:val="20"/>
          <w:szCs w:val="20"/>
          <w:u w:val="single"/>
        </w:rPr>
      </w:pPr>
    </w:p>
    <w:p w14:paraId="71B62D57" w14:textId="77777777" w:rsidR="009A5DD2" w:rsidRPr="00DC7263" w:rsidRDefault="009A5DD2" w:rsidP="00855A58">
      <w:pPr>
        <w:numPr>
          <w:ilvl w:val="0"/>
          <w:numId w:val="15"/>
        </w:numPr>
        <w:jc w:val="both"/>
        <w:rPr>
          <w:rFonts w:ascii="Arial" w:hAnsi="Arial" w:cs="Arial"/>
          <w:sz w:val="20"/>
          <w:szCs w:val="20"/>
        </w:rPr>
      </w:pPr>
      <w:r w:rsidRPr="00DC7263">
        <w:rPr>
          <w:rFonts w:ascii="Arial" w:hAnsi="Arial" w:cs="Arial"/>
          <w:sz w:val="20"/>
          <w:szCs w:val="20"/>
        </w:rPr>
        <w:t xml:space="preserve">Izvajalec je dolžan pri izvajanju projekta upoštevati predpise, ki urejajo področje varstva osebnih podatkov, med drugim Zakon o varovanju osebnih podatkov/smernice, ki upoštevajo mednarodno in evropsko pravo </w:t>
      </w:r>
      <w:r w:rsidRPr="00DC7263">
        <w:rPr>
          <w:rFonts w:ascii="Arial" w:hAnsi="Arial" w:cs="Arial"/>
          <w:i/>
          <w:sz w:val="20"/>
          <w:szCs w:val="20"/>
        </w:rPr>
        <w:t>/slednje upoštevati v primeru, če je izvajalec mednarodna organizacija/</w:t>
      </w:r>
      <w:r w:rsidRPr="00DC7263">
        <w:rPr>
          <w:rFonts w:ascii="Arial" w:hAnsi="Arial" w:cs="Arial"/>
          <w:sz w:val="20"/>
          <w:szCs w:val="20"/>
        </w:rPr>
        <w:t>, in Zakon o mednarodni zaščiti.</w:t>
      </w:r>
    </w:p>
    <w:p w14:paraId="74F657A4" w14:textId="77777777" w:rsidR="009A5DD2" w:rsidRPr="00DC7263" w:rsidRDefault="009A5DD2" w:rsidP="00855A58">
      <w:pPr>
        <w:numPr>
          <w:ilvl w:val="0"/>
          <w:numId w:val="15"/>
        </w:numPr>
        <w:jc w:val="both"/>
        <w:rPr>
          <w:rFonts w:ascii="Arial" w:hAnsi="Arial" w:cs="Arial"/>
          <w:sz w:val="20"/>
          <w:szCs w:val="20"/>
        </w:rPr>
      </w:pPr>
      <w:r w:rsidRPr="00DC7263">
        <w:rPr>
          <w:rFonts w:ascii="Arial" w:hAnsi="Arial" w:cs="Arial"/>
          <w:sz w:val="20"/>
          <w:szCs w:val="20"/>
        </w:rPr>
        <w:t>Izvajalec je dolžan zagotoviti neprekinjeno izvajanje projekta, ki je predmet tega javnega razpisa, ves čas trajanja pogodbe.</w:t>
      </w:r>
    </w:p>
    <w:p w14:paraId="298D244B" w14:textId="77777777" w:rsidR="009A5DD2" w:rsidRPr="00DC7263" w:rsidRDefault="009A5DD2" w:rsidP="00855A58">
      <w:pPr>
        <w:numPr>
          <w:ilvl w:val="0"/>
          <w:numId w:val="15"/>
        </w:numPr>
        <w:jc w:val="both"/>
        <w:rPr>
          <w:rFonts w:ascii="Arial" w:hAnsi="Arial" w:cs="Arial"/>
          <w:sz w:val="20"/>
          <w:szCs w:val="20"/>
        </w:rPr>
      </w:pPr>
      <w:r w:rsidRPr="00DC7263">
        <w:rPr>
          <w:rFonts w:ascii="Arial" w:hAnsi="Arial" w:cs="Arial"/>
          <w:sz w:val="20"/>
          <w:szCs w:val="20"/>
        </w:rPr>
        <w:t>Izvajalec projekta je dolžan projekt izvajati kvalitetno, v skladu s cilji projekta in po pravilih stroke kot dober strokovnjak ter s strokovno usposobljenim kadrom.</w:t>
      </w:r>
    </w:p>
    <w:p w14:paraId="26B61283" w14:textId="77777777" w:rsidR="009A5DD2" w:rsidRPr="00DC7263" w:rsidRDefault="009A5DD2" w:rsidP="00855A58">
      <w:pPr>
        <w:pStyle w:val="Telobesedila"/>
        <w:numPr>
          <w:ilvl w:val="0"/>
          <w:numId w:val="15"/>
        </w:numPr>
        <w:rPr>
          <w:rFonts w:ascii="Arial" w:hAnsi="Arial" w:cs="Arial"/>
          <w:bCs/>
          <w:sz w:val="20"/>
        </w:rPr>
      </w:pPr>
      <w:r w:rsidRPr="00DC7263">
        <w:rPr>
          <w:rFonts w:ascii="Arial" w:hAnsi="Arial" w:cs="Arial"/>
          <w:bCs/>
          <w:sz w:val="20"/>
        </w:rPr>
        <w:t xml:space="preserve">Izvajalec ne sme brez predhodnega soglasja naročnika izvajati projekta v drugačnem obsegu ali vsebini od dogovorjene. V primeru morebitnih sprememb oziroma dopolnitev projekta mora pridobiti soglasje naročnika. </w:t>
      </w:r>
    </w:p>
    <w:p w14:paraId="31F0E716" w14:textId="77777777" w:rsidR="009A5DD2" w:rsidRPr="00DC7263" w:rsidRDefault="009A5DD2" w:rsidP="00855A58">
      <w:pPr>
        <w:pStyle w:val="MSSodmik"/>
        <w:numPr>
          <w:ilvl w:val="0"/>
          <w:numId w:val="15"/>
        </w:numPr>
        <w:autoSpaceDE w:val="0"/>
        <w:autoSpaceDN w:val="0"/>
        <w:adjustRightInd w:val="0"/>
        <w:spacing w:after="0" w:line="240" w:lineRule="auto"/>
        <w:jc w:val="both"/>
        <w:rPr>
          <w:rFonts w:ascii="Arial" w:hAnsi="Arial" w:cs="Arial"/>
          <w:sz w:val="20"/>
          <w:lang w:val="sl-SI" w:eastAsia="en-US"/>
        </w:rPr>
      </w:pPr>
      <w:r w:rsidRPr="00DC7263">
        <w:rPr>
          <w:rFonts w:ascii="Arial" w:hAnsi="Arial" w:cs="Arial"/>
          <w:bCs/>
          <w:sz w:val="20"/>
          <w:lang w:val="sl-SI"/>
        </w:rPr>
        <w:t>Izvajalec projekta mora pri informiranju javnosti v zvezi z izvajanjem projekta ustrezno predstaviti vlogo naročnika, navesti, da se projekt sofinancira iz sredstev Sklada</w:t>
      </w:r>
      <w:r w:rsidRPr="00DC7263">
        <w:rPr>
          <w:rFonts w:ascii="Arial" w:hAnsi="Arial" w:cs="Arial"/>
          <w:b/>
          <w:sz w:val="20"/>
          <w:lang w:val="sl-SI"/>
        </w:rPr>
        <w:t xml:space="preserve"> </w:t>
      </w:r>
      <w:r w:rsidRPr="00DC7263">
        <w:rPr>
          <w:rFonts w:ascii="Arial" w:hAnsi="Arial" w:cs="Arial"/>
          <w:sz w:val="20"/>
          <w:lang w:val="sl-SI"/>
        </w:rPr>
        <w:t xml:space="preserve">za azil, migracije in vključevanje in dodati logotip sklada. </w:t>
      </w:r>
    </w:p>
    <w:p w14:paraId="01DDF304" w14:textId="77777777" w:rsidR="009A5DD2" w:rsidRPr="00DC7263" w:rsidRDefault="009A5DD2" w:rsidP="00855A58">
      <w:pPr>
        <w:pStyle w:val="MSSodmik"/>
        <w:numPr>
          <w:ilvl w:val="0"/>
          <w:numId w:val="15"/>
        </w:numPr>
        <w:autoSpaceDE w:val="0"/>
        <w:autoSpaceDN w:val="0"/>
        <w:adjustRightInd w:val="0"/>
        <w:spacing w:after="0" w:line="240" w:lineRule="auto"/>
        <w:jc w:val="both"/>
        <w:rPr>
          <w:rFonts w:ascii="Arial" w:hAnsi="Arial" w:cs="Arial"/>
          <w:sz w:val="20"/>
          <w:lang w:val="sl-SI" w:eastAsia="en-US"/>
        </w:rPr>
      </w:pPr>
      <w:r w:rsidRPr="00DC7263">
        <w:rPr>
          <w:rFonts w:ascii="Arial" w:hAnsi="Arial" w:cs="Arial"/>
          <w:bCs/>
          <w:sz w:val="20"/>
          <w:lang w:val="sl-SI"/>
        </w:rPr>
        <w:t xml:space="preserve">Izvajalec mora </w:t>
      </w:r>
      <w:r w:rsidRPr="00DC7263">
        <w:rPr>
          <w:rFonts w:ascii="Arial" w:hAnsi="Arial" w:cs="Arial"/>
          <w:sz w:val="20"/>
          <w:lang w:val="sl-SI" w:eastAsia="en-US"/>
        </w:rPr>
        <w:t>vzpostaviti ustrezen sistem knjiženja (ločeno glede na stroškovni nosilec projekta), iz katerega bodo jasno razvidni stroški in transakcije, ki se nanašajo na projekt oziroma, da bo jasna revizijska sled.</w:t>
      </w:r>
    </w:p>
    <w:p w14:paraId="3AC08086" w14:textId="77777777" w:rsidR="009A5DD2" w:rsidRPr="00DC7263" w:rsidRDefault="009A5DD2" w:rsidP="00855A58">
      <w:pPr>
        <w:pStyle w:val="S"/>
        <w:numPr>
          <w:ilvl w:val="0"/>
          <w:numId w:val="15"/>
        </w:numPr>
        <w:overflowPunct w:val="0"/>
        <w:autoSpaceDE w:val="0"/>
        <w:autoSpaceDN w:val="0"/>
        <w:adjustRightInd w:val="0"/>
        <w:rPr>
          <w:rFonts w:ascii="Arial" w:hAnsi="Arial" w:cs="Arial"/>
          <w:sz w:val="20"/>
          <w:lang w:val="sl-SI"/>
        </w:rPr>
      </w:pPr>
      <w:r w:rsidRPr="00DC7263">
        <w:rPr>
          <w:rFonts w:ascii="Arial" w:hAnsi="Arial" w:cs="Arial"/>
          <w:sz w:val="20"/>
          <w:lang w:val="sl-SI"/>
        </w:rPr>
        <w:t xml:space="preserve">Izvajalec mora voditi poslovanje v skladu s predpisi glede na obliko organiziranja pravne osebe in Slovenskimi računovodskimi standardi/mednarodnimi računovodskimi standardi </w:t>
      </w:r>
      <w:r w:rsidRPr="00DC7263">
        <w:rPr>
          <w:rFonts w:ascii="Arial" w:hAnsi="Arial" w:cs="Arial"/>
          <w:i/>
          <w:sz w:val="20"/>
          <w:lang w:val="sl-SI"/>
        </w:rPr>
        <w:t>/slednje upoštevati v primeru, če je prijavitelj mednarodna organizacija/.</w:t>
      </w:r>
    </w:p>
    <w:p w14:paraId="060F64A2" w14:textId="77777777" w:rsidR="009A5DD2" w:rsidRPr="00DC7263" w:rsidRDefault="009A5DD2" w:rsidP="00855A58">
      <w:pPr>
        <w:pStyle w:val="S"/>
        <w:numPr>
          <w:ilvl w:val="0"/>
          <w:numId w:val="15"/>
        </w:numPr>
        <w:overflowPunct w:val="0"/>
        <w:autoSpaceDE w:val="0"/>
        <w:autoSpaceDN w:val="0"/>
        <w:adjustRightInd w:val="0"/>
        <w:rPr>
          <w:rFonts w:ascii="Arial" w:hAnsi="Arial" w:cs="Arial"/>
          <w:sz w:val="20"/>
          <w:lang w:val="sl-SI"/>
        </w:rPr>
      </w:pPr>
      <w:r w:rsidRPr="00DC7263">
        <w:rPr>
          <w:rFonts w:ascii="Arial" w:hAnsi="Arial" w:cs="Arial"/>
          <w:sz w:val="20"/>
          <w:lang w:val="sl-SI"/>
        </w:rPr>
        <w:t>Izvajalec je dolžan zagotoviti povezano in usklajeno sodelovanje vodje projekta in vseh oseb, ki bodo izvajale aktivnosti projekta.</w:t>
      </w:r>
    </w:p>
    <w:p w14:paraId="17945E11" w14:textId="77777777" w:rsidR="009A5DD2" w:rsidRPr="00DC7263" w:rsidRDefault="009A5DD2" w:rsidP="00855A58">
      <w:pPr>
        <w:pStyle w:val="S"/>
        <w:numPr>
          <w:ilvl w:val="0"/>
          <w:numId w:val="15"/>
        </w:numPr>
        <w:overflowPunct w:val="0"/>
        <w:autoSpaceDE w:val="0"/>
        <w:autoSpaceDN w:val="0"/>
        <w:adjustRightInd w:val="0"/>
        <w:rPr>
          <w:rFonts w:ascii="Arial" w:hAnsi="Arial" w:cs="Arial"/>
          <w:sz w:val="20"/>
          <w:lang w:val="sl-SI"/>
        </w:rPr>
      </w:pPr>
      <w:r w:rsidRPr="00DC7263">
        <w:rPr>
          <w:rFonts w:ascii="Arial" w:hAnsi="Arial" w:cs="Arial"/>
          <w:sz w:val="20"/>
          <w:lang w:val="sl-SI"/>
        </w:rPr>
        <w:t>Izvajalec je dolžan na vsaki lokaciji imenovati kontaktno osebo, ki bo koordinirala dela na tej lokaciji, sodelovala s pristojnimi svetovalci za integracijo in drugimi predstavniki naročnika, poročala vodji projekta o poteku in izvedenih aktivnostih na posamezni lokaciji, idr.</w:t>
      </w:r>
    </w:p>
    <w:p w14:paraId="31E96308" w14:textId="77777777" w:rsidR="009A5DD2" w:rsidRPr="00DC7263" w:rsidRDefault="009A5DD2" w:rsidP="00855A58">
      <w:pPr>
        <w:pStyle w:val="S"/>
        <w:numPr>
          <w:ilvl w:val="0"/>
          <w:numId w:val="15"/>
        </w:numPr>
        <w:overflowPunct w:val="0"/>
        <w:autoSpaceDE w:val="0"/>
        <w:autoSpaceDN w:val="0"/>
        <w:adjustRightInd w:val="0"/>
        <w:rPr>
          <w:rFonts w:ascii="Arial" w:hAnsi="Arial" w:cs="Arial"/>
          <w:sz w:val="20"/>
          <w:lang w:val="sl-SI"/>
        </w:rPr>
      </w:pPr>
      <w:r w:rsidRPr="00DC7263">
        <w:rPr>
          <w:rFonts w:ascii="Arial" w:hAnsi="Arial" w:cs="Arial"/>
          <w:sz w:val="20"/>
          <w:lang w:val="sl-SI"/>
        </w:rPr>
        <w:t>Vodja projekta je kontaktna točka med osebami, ki bodo izvajale aktivnosti projekta, in predstavniki naročnika (skrbnik pogodbe s strani naročnika) ter je dolžan:</w:t>
      </w:r>
    </w:p>
    <w:p w14:paraId="6188EDDD" w14:textId="77777777" w:rsidR="009A5DD2" w:rsidRPr="00DC7263" w:rsidRDefault="009A5DD2" w:rsidP="00855A58">
      <w:pPr>
        <w:pStyle w:val="S"/>
        <w:numPr>
          <w:ilvl w:val="1"/>
          <w:numId w:val="16"/>
        </w:numPr>
        <w:tabs>
          <w:tab w:val="clear" w:pos="1080"/>
          <w:tab w:val="num" w:pos="720"/>
        </w:tabs>
        <w:overflowPunct w:val="0"/>
        <w:autoSpaceDE w:val="0"/>
        <w:autoSpaceDN w:val="0"/>
        <w:adjustRightInd w:val="0"/>
        <w:ind w:left="720"/>
        <w:rPr>
          <w:rFonts w:ascii="Arial" w:hAnsi="Arial" w:cs="Arial"/>
          <w:sz w:val="20"/>
          <w:lang w:val="sl-SI"/>
        </w:rPr>
      </w:pPr>
      <w:r w:rsidRPr="00DC7263">
        <w:rPr>
          <w:rFonts w:ascii="Arial" w:hAnsi="Arial" w:cs="Arial"/>
          <w:sz w:val="20"/>
          <w:lang w:val="sl-SI"/>
        </w:rPr>
        <w:t>dnevno usklajevati delo vseh oseb, ki bodo izvajale oziroma koordinirale izvedbo projekta na različnih lokacijah;</w:t>
      </w:r>
    </w:p>
    <w:p w14:paraId="5D1A2DD2" w14:textId="77777777" w:rsidR="009A5DD2" w:rsidRPr="00DC7263" w:rsidRDefault="009A5DD2" w:rsidP="00855A58">
      <w:pPr>
        <w:pStyle w:val="S"/>
        <w:numPr>
          <w:ilvl w:val="1"/>
          <w:numId w:val="16"/>
        </w:numPr>
        <w:tabs>
          <w:tab w:val="clear" w:pos="1080"/>
          <w:tab w:val="num" w:pos="720"/>
        </w:tabs>
        <w:overflowPunct w:val="0"/>
        <w:autoSpaceDE w:val="0"/>
        <w:autoSpaceDN w:val="0"/>
        <w:adjustRightInd w:val="0"/>
        <w:ind w:left="720"/>
        <w:rPr>
          <w:rFonts w:ascii="Arial" w:hAnsi="Arial" w:cs="Arial"/>
          <w:sz w:val="20"/>
          <w:lang w:val="sl-SI"/>
        </w:rPr>
      </w:pPr>
      <w:r w:rsidRPr="00DC7263">
        <w:rPr>
          <w:rFonts w:ascii="Arial" w:hAnsi="Arial" w:cs="Arial"/>
          <w:sz w:val="20"/>
          <w:lang w:val="sl-SI"/>
        </w:rPr>
        <w:t>izdelati oziroma zbrati obdobna (trimesečna) poročila iz desete alineje o poteku in izvedenih aktivnostih na posameznih lokacijah in jih skupaj z zahtevkom za izplačilo posredovati naročniku,</w:t>
      </w:r>
    </w:p>
    <w:p w14:paraId="505CB8C4" w14:textId="77777777" w:rsidR="009A5DD2" w:rsidRPr="00DC7263" w:rsidRDefault="009A5DD2" w:rsidP="00855A58">
      <w:pPr>
        <w:pStyle w:val="S"/>
        <w:numPr>
          <w:ilvl w:val="1"/>
          <w:numId w:val="16"/>
        </w:numPr>
        <w:tabs>
          <w:tab w:val="clear" w:pos="1080"/>
          <w:tab w:val="num" w:pos="720"/>
        </w:tabs>
        <w:overflowPunct w:val="0"/>
        <w:autoSpaceDE w:val="0"/>
        <w:autoSpaceDN w:val="0"/>
        <w:adjustRightInd w:val="0"/>
        <w:ind w:left="720"/>
        <w:rPr>
          <w:rFonts w:ascii="Arial" w:hAnsi="Arial" w:cs="Arial"/>
          <w:sz w:val="20"/>
          <w:lang w:val="sl-SI"/>
        </w:rPr>
      </w:pPr>
      <w:r w:rsidRPr="00DC7263">
        <w:rPr>
          <w:rFonts w:ascii="Arial" w:hAnsi="Arial" w:cs="Arial"/>
          <w:sz w:val="20"/>
          <w:lang w:val="sl-SI"/>
        </w:rPr>
        <w:t xml:space="preserve">na poziv naročnika, enkrat mesečno na </w:t>
      </w:r>
      <w:proofErr w:type="spellStart"/>
      <w:r w:rsidRPr="00DC7263">
        <w:rPr>
          <w:rFonts w:ascii="Arial" w:hAnsi="Arial" w:cs="Arial"/>
          <w:sz w:val="20"/>
          <w:lang w:val="sl-SI"/>
        </w:rPr>
        <w:t>evalvacijskem</w:t>
      </w:r>
      <w:proofErr w:type="spellEnd"/>
      <w:r w:rsidRPr="00DC7263">
        <w:rPr>
          <w:rFonts w:ascii="Arial" w:hAnsi="Arial" w:cs="Arial"/>
          <w:sz w:val="20"/>
          <w:lang w:val="sl-SI"/>
        </w:rPr>
        <w:t xml:space="preserve"> sestanku, predstaviti</w:t>
      </w:r>
      <w:r w:rsidR="00CC1717" w:rsidRPr="00DC7263">
        <w:rPr>
          <w:rFonts w:ascii="Arial" w:hAnsi="Arial" w:cs="Arial"/>
          <w:sz w:val="20"/>
          <w:lang w:val="sl-SI"/>
        </w:rPr>
        <w:t xml:space="preserve"> skrbnik</w:t>
      </w:r>
      <w:r w:rsidR="00981ADF" w:rsidRPr="00DC7263">
        <w:rPr>
          <w:rFonts w:ascii="Arial" w:hAnsi="Arial" w:cs="Arial"/>
          <w:sz w:val="20"/>
          <w:lang w:val="sl-SI"/>
        </w:rPr>
        <w:t>u</w:t>
      </w:r>
      <w:r w:rsidR="00CC1717" w:rsidRPr="00DC7263">
        <w:rPr>
          <w:rFonts w:ascii="Arial" w:hAnsi="Arial" w:cs="Arial"/>
          <w:sz w:val="20"/>
          <w:lang w:val="sl-SI"/>
        </w:rPr>
        <w:t xml:space="preserve"> pogodbe</w:t>
      </w:r>
      <w:r w:rsidR="00EE127F" w:rsidRPr="00DC7263">
        <w:rPr>
          <w:rFonts w:ascii="Arial" w:hAnsi="Arial" w:cs="Arial"/>
          <w:sz w:val="20"/>
          <w:lang w:val="sl-SI"/>
        </w:rPr>
        <w:t xml:space="preserve"> ugotovitve in predloge za izboljšanje izvajanja vsebin</w:t>
      </w:r>
      <w:r w:rsidRPr="00DC7263">
        <w:rPr>
          <w:rFonts w:ascii="Arial" w:hAnsi="Arial" w:cs="Arial"/>
          <w:sz w:val="20"/>
          <w:lang w:val="sl-SI"/>
        </w:rPr>
        <w:t>, idr.</w:t>
      </w:r>
    </w:p>
    <w:p w14:paraId="10290B20" w14:textId="77777777" w:rsidR="009A5DD2" w:rsidRPr="00DC7263" w:rsidRDefault="009A5DD2" w:rsidP="00855A58">
      <w:pPr>
        <w:numPr>
          <w:ilvl w:val="0"/>
          <w:numId w:val="15"/>
        </w:numPr>
        <w:tabs>
          <w:tab w:val="left" w:pos="426"/>
        </w:tabs>
        <w:spacing w:line="240" w:lineRule="atLeast"/>
        <w:jc w:val="both"/>
        <w:rPr>
          <w:rFonts w:ascii="Arial" w:hAnsi="Arial" w:cs="Arial"/>
          <w:sz w:val="20"/>
          <w:szCs w:val="20"/>
        </w:rPr>
      </w:pPr>
      <w:r w:rsidRPr="00DC7263">
        <w:rPr>
          <w:rFonts w:ascii="Arial" w:hAnsi="Arial" w:cs="Arial"/>
          <w:sz w:val="20"/>
          <w:szCs w:val="20"/>
        </w:rPr>
        <w:t>Izvajalec je dolžan na podlagi poročil ter razgovorov z osebami, ki bodo izvajale posamezne dele pr</w:t>
      </w:r>
      <w:r w:rsidR="00C91313" w:rsidRPr="00DC7263">
        <w:rPr>
          <w:rFonts w:ascii="Arial" w:hAnsi="Arial" w:cs="Arial"/>
          <w:sz w:val="20"/>
          <w:szCs w:val="20"/>
        </w:rPr>
        <w:t>ojekta, najkasneje do 31. 7. 2021</w:t>
      </w:r>
      <w:r w:rsidRPr="00DC7263">
        <w:rPr>
          <w:rFonts w:ascii="Arial" w:hAnsi="Arial" w:cs="Arial"/>
          <w:sz w:val="20"/>
          <w:szCs w:val="20"/>
        </w:rPr>
        <w:t>, naročniku oddati Poročilo o uspešnosti izvedbe projekta, ki mora vsebovati številčno predstavljene statistične podatke ter pričakovanja, odnos in odzive upravičencev do posameznih aktivnosti in delov projekta ter ugotovitve izvajalca o izvedbi projekta in predloge za izboljšanje njegovega izvajanja. Predmetno poročilo izvajalec predloži na elektronskem mediju in pošlje po e-pošti skrbniku pogodbe s strani naročnika.</w:t>
      </w:r>
    </w:p>
    <w:p w14:paraId="119C8EE3" w14:textId="77777777" w:rsidR="002C57A1" w:rsidRPr="00DC7263" w:rsidRDefault="002C57A1" w:rsidP="00855A58">
      <w:pPr>
        <w:numPr>
          <w:ilvl w:val="0"/>
          <w:numId w:val="15"/>
        </w:numPr>
        <w:jc w:val="both"/>
        <w:rPr>
          <w:rFonts w:ascii="Arial" w:hAnsi="Arial" w:cs="Arial"/>
          <w:sz w:val="20"/>
          <w:szCs w:val="20"/>
        </w:rPr>
      </w:pPr>
      <w:r w:rsidRPr="00DC7263">
        <w:rPr>
          <w:rFonts w:ascii="Arial" w:hAnsi="Arial" w:cs="Arial"/>
          <w:sz w:val="20"/>
          <w:szCs w:val="20"/>
        </w:rPr>
        <w:t>Pri informiranju javnosti v zvezi z izvajanjem programa ustrezno predstaviti vlogo naročnika ter ustrezno navesti vir financiranja.</w:t>
      </w:r>
    </w:p>
    <w:p w14:paraId="3E226026" w14:textId="32DB8157" w:rsidR="009A5DD2" w:rsidRPr="00DC7263" w:rsidRDefault="009A5DD2" w:rsidP="00855A58">
      <w:pPr>
        <w:pStyle w:val="Telobesedila"/>
        <w:numPr>
          <w:ilvl w:val="0"/>
          <w:numId w:val="15"/>
        </w:numPr>
        <w:rPr>
          <w:rFonts w:ascii="Arial" w:hAnsi="Arial" w:cs="Arial"/>
          <w:bCs/>
          <w:sz w:val="20"/>
        </w:rPr>
      </w:pPr>
      <w:r w:rsidRPr="00DC7263">
        <w:rPr>
          <w:rFonts w:ascii="Arial" w:hAnsi="Arial" w:cs="Arial"/>
          <w:bCs/>
          <w:sz w:val="20"/>
        </w:rPr>
        <w:t>V primeru, da v določenem obdobju, ki zadeva obdobno poročanje</w:t>
      </w:r>
      <w:r w:rsidR="006B718B">
        <w:rPr>
          <w:rFonts w:ascii="Arial" w:hAnsi="Arial" w:cs="Arial"/>
          <w:bCs/>
          <w:sz w:val="20"/>
        </w:rPr>
        <w:t>,</w:t>
      </w:r>
      <w:r w:rsidRPr="00DC7263">
        <w:rPr>
          <w:rFonts w:ascii="Arial" w:hAnsi="Arial" w:cs="Arial"/>
          <w:bCs/>
          <w:sz w:val="20"/>
        </w:rPr>
        <w:t xml:space="preserve"> ni izvedenih nobenih aktivnosti oz. stroški ne nastanejo, izvajalec o tem samo obvesti naročnika.</w:t>
      </w:r>
    </w:p>
    <w:p w14:paraId="47CF68CC" w14:textId="77777777" w:rsidR="009A5DD2" w:rsidRPr="00DC7263" w:rsidRDefault="009A5DD2" w:rsidP="00855A58">
      <w:pPr>
        <w:pStyle w:val="Telobesedila"/>
        <w:numPr>
          <w:ilvl w:val="0"/>
          <w:numId w:val="15"/>
        </w:numPr>
        <w:rPr>
          <w:rFonts w:ascii="Arial" w:hAnsi="Arial" w:cs="Arial"/>
          <w:bCs/>
          <w:sz w:val="20"/>
        </w:rPr>
      </w:pPr>
      <w:r w:rsidRPr="00DC7263">
        <w:rPr>
          <w:rFonts w:ascii="Arial" w:hAnsi="Arial" w:cs="Arial"/>
          <w:bCs/>
          <w:sz w:val="20"/>
        </w:rPr>
        <w:t>Vsi zahtevki za izplačilo, poročila, individualne ocene ter Poročilo o uspešnosti izvedbe projekta morajo biti zapisani v slovenskem jeziku.</w:t>
      </w:r>
    </w:p>
    <w:p w14:paraId="7AF42F86" w14:textId="77777777" w:rsidR="009A5DD2" w:rsidRPr="00DC7263" w:rsidRDefault="009A5DD2" w:rsidP="00855A58">
      <w:pPr>
        <w:pStyle w:val="Telobesedila"/>
        <w:numPr>
          <w:ilvl w:val="0"/>
          <w:numId w:val="15"/>
        </w:numPr>
        <w:rPr>
          <w:rFonts w:ascii="Arial" w:hAnsi="Arial" w:cs="Arial"/>
          <w:bCs/>
          <w:sz w:val="20"/>
        </w:rPr>
      </w:pPr>
      <w:r w:rsidRPr="00DC7263">
        <w:rPr>
          <w:rFonts w:ascii="Arial" w:hAnsi="Arial" w:cs="Arial"/>
          <w:bCs/>
          <w:sz w:val="20"/>
        </w:rPr>
        <w:t xml:space="preserve">Ob vključitvi prostovoljcev mora izvajalec njihovo delo urediti skladno z določili Zakona o prostovoljstvu (Ur. l. RS, št. 10/11 in 16/11 – </w:t>
      </w:r>
      <w:proofErr w:type="spellStart"/>
      <w:r w:rsidRPr="00DC7263">
        <w:rPr>
          <w:rFonts w:ascii="Arial" w:hAnsi="Arial" w:cs="Arial"/>
          <w:bCs/>
          <w:sz w:val="20"/>
        </w:rPr>
        <w:t>popr</w:t>
      </w:r>
      <w:proofErr w:type="spellEnd"/>
      <w:r w:rsidRPr="00DC7263">
        <w:rPr>
          <w:rFonts w:ascii="Arial" w:hAnsi="Arial" w:cs="Arial"/>
          <w:bCs/>
          <w:sz w:val="20"/>
        </w:rPr>
        <w:t>.).</w:t>
      </w:r>
    </w:p>
    <w:p w14:paraId="04D02A95" w14:textId="77777777" w:rsidR="009A5DD2" w:rsidRPr="00DC7263" w:rsidRDefault="009A5DD2" w:rsidP="00855A58">
      <w:pPr>
        <w:pStyle w:val="Telobesedila"/>
        <w:numPr>
          <w:ilvl w:val="0"/>
          <w:numId w:val="15"/>
        </w:numPr>
        <w:rPr>
          <w:rFonts w:ascii="Arial" w:hAnsi="Arial" w:cs="Arial"/>
          <w:bCs/>
          <w:sz w:val="20"/>
        </w:rPr>
      </w:pPr>
      <w:r w:rsidRPr="00DC7263">
        <w:rPr>
          <w:rFonts w:ascii="Arial" w:hAnsi="Arial" w:cs="Arial"/>
          <w:bCs/>
          <w:sz w:val="20"/>
        </w:rPr>
        <w:lastRenderedPageBreak/>
        <w:t xml:space="preserve">Izvajalec mora v času izvajanja projekta v skladu s strokovnimi normami in zahtevami projekta voditi delovno dokumentacijo o poteku projekta. </w:t>
      </w:r>
    </w:p>
    <w:p w14:paraId="40FE5631" w14:textId="77777777" w:rsidR="009A5DD2" w:rsidRPr="00DC7263" w:rsidRDefault="009A5DD2" w:rsidP="00855A58">
      <w:pPr>
        <w:pStyle w:val="Telobesedila"/>
        <w:numPr>
          <w:ilvl w:val="0"/>
          <w:numId w:val="15"/>
        </w:numPr>
        <w:rPr>
          <w:rFonts w:ascii="Arial" w:hAnsi="Arial" w:cs="Arial"/>
          <w:bCs/>
          <w:sz w:val="20"/>
        </w:rPr>
      </w:pPr>
      <w:r w:rsidRPr="00DC7263">
        <w:rPr>
          <w:rFonts w:ascii="Arial" w:hAnsi="Arial" w:cs="Arial"/>
          <w:bCs/>
          <w:sz w:val="20"/>
        </w:rPr>
        <w:t>Izvajalec je dolžan predstavnikom naročnika in skladov (v nadaljevanju financerja) omogočiti vpogled v projekt z vidika doseganja projektnih ciljev in z vidika namembnosti trošenja pogodbeno določenih finančnih sredstev (kontrole na kraju samem).</w:t>
      </w:r>
    </w:p>
    <w:p w14:paraId="783D7B40" w14:textId="77777777" w:rsidR="009A5DD2" w:rsidRPr="00DC7263" w:rsidRDefault="009A5DD2" w:rsidP="00855A58">
      <w:pPr>
        <w:pStyle w:val="Telobesedila"/>
        <w:numPr>
          <w:ilvl w:val="0"/>
          <w:numId w:val="15"/>
        </w:numPr>
        <w:rPr>
          <w:rFonts w:ascii="Arial" w:hAnsi="Arial" w:cs="Arial"/>
          <w:bCs/>
          <w:sz w:val="20"/>
        </w:rPr>
      </w:pPr>
      <w:r w:rsidRPr="00DC7263">
        <w:rPr>
          <w:rFonts w:ascii="Arial" w:hAnsi="Arial" w:cs="Arial"/>
          <w:bCs/>
          <w:sz w:val="20"/>
        </w:rPr>
        <w:t>Izvajalec brezplačno prenese na naročnika vse materialne avtorske pravice, ki nastanejo kot posledica izvedbe projekta in to izključno v neomejenem obsegu in za ves čas njihovega trajanja, razen moralne avtorske pravice, ki ostane avtorjem.</w:t>
      </w:r>
    </w:p>
    <w:p w14:paraId="69AE4434" w14:textId="77777777" w:rsidR="009A5DD2" w:rsidRPr="00DC7263" w:rsidRDefault="009A5DD2" w:rsidP="00855A58">
      <w:pPr>
        <w:pStyle w:val="Telobesedila"/>
        <w:numPr>
          <w:ilvl w:val="0"/>
          <w:numId w:val="15"/>
        </w:numPr>
        <w:rPr>
          <w:rFonts w:ascii="Arial" w:hAnsi="Arial" w:cs="Arial"/>
          <w:bCs/>
          <w:sz w:val="20"/>
        </w:rPr>
      </w:pPr>
      <w:r w:rsidRPr="00DC7263">
        <w:rPr>
          <w:rFonts w:ascii="Arial" w:hAnsi="Arial" w:cs="Arial"/>
          <w:bCs/>
          <w:sz w:val="20"/>
        </w:rPr>
        <w:t>Izvajalec mora izvajati projekt kot nepridobitno dejavnost.</w:t>
      </w:r>
    </w:p>
    <w:p w14:paraId="5D7B65C4" w14:textId="77777777" w:rsidR="00CE3C15" w:rsidRPr="00DC7263" w:rsidRDefault="009A5DD2" w:rsidP="008A6151">
      <w:pPr>
        <w:pStyle w:val="Telobesedila"/>
        <w:numPr>
          <w:ilvl w:val="0"/>
          <w:numId w:val="15"/>
        </w:numPr>
        <w:rPr>
          <w:rFonts w:ascii="Arial" w:hAnsi="Arial" w:cs="Arial"/>
          <w:bCs/>
          <w:sz w:val="20"/>
        </w:rPr>
      </w:pPr>
      <w:r w:rsidRPr="00DC7263">
        <w:rPr>
          <w:rFonts w:ascii="Arial" w:hAnsi="Arial" w:cs="Arial"/>
          <w:bCs/>
          <w:sz w:val="20"/>
        </w:rPr>
        <w:t>Izvajalec mora takoj oz. najkasneje v 8 dneh obvestiti naročnika, v kolikor pri izvajalcu v času izvajanja projekta pride do statusnih sprememb glede zavezanosti za DDV.</w:t>
      </w:r>
    </w:p>
    <w:p w14:paraId="61FBF91A" w14:textId="77777777" w:rsidR="00CE3C15" w:rsidRPr="00DC7263" w:rsidRDefault="008A6151" w:rsidP="00CE3C15">
      <w:pPr>
        <w:numPr>
          <w:ilvl w:val="0"/>
          <w:numId w:val="15"/>
        </w:numPr>
        <w:jc w:val="both"/>
        <w:rPr>
          <w:rFonts w:ascii="Arial" w:hAnsi="Arial" w:cs="Arial"/>
          <w:sz w:val="20"/>
          <w:szCs w:val="20"/>
        </w:rPr>
      </w:pPr>
      <w:r w:rsidRPr="00DC7263">
        <w:rPr>
          <w:rFonts w:ascii="Arial" w:hAnsi="Arial" w:cs="Arial"/>
          <w:sz w:val="20"/>
          <w:szCs w:val="20"/>
        </w:rPr>
        <w:t>Izvajalec mora pripraviti krajša tedenska</w:t>
      </w:r>
      <w:r w:rsidR="00CE3C15" w:rsidRPr="00DC7263">
        <w:rPr>
          <w:rFonts w:ascii="Arial" w:hAnsi="Arial" w:cs="Arial"/>
          <w:sz w:val="20"/>
          <w:szCs w:val="20"/>
        </w:rPr>
        <w:t xml:space="preserve"> poročil</w:t>
      </w:r>
      <w:r w:rsidRPr="00DC7263">
        <w:rPr>
          <w:rFonts w:ascii="Arial" w:hAnsi="Arial" w:cs="Arial"/>
          <w:sz w:val="20"/>
          <w:szCs w:val="20"/>
        </w:rPr>
        <w:t>a</w:t>
      </w:r>
      <w:r w:rsidR="00CE3C15" w:rsidRPr="00DC7263">
        <w:rPr>
          <w:rFonts w:ascii="Arial" w:hAnsi="Arial" w:cs="Arial"/>
          <w:sz w:val="20"/>
          <w:szCs w:val="20"/>
        </w:rPr>
        <w:t xml:space="preserve"> o poteku dela in izvedenih aktivnostih</w:t>
      </w:r>
      <w:r w:rsidR="004B6023" w:rsidRPr="00DC7263">
        <w:rPr>
          <w:rFonts w:ascii="Arial" w:hAnsi="Arial" w:cs="Arial"/>
          <w:sz w:val="20"/>
          <w:szCs w:val="20"/>
        </w:rPr>
        <w:t xml:space="preserve"> na obeh delih programa</w:t>
      </w:r>
      <w:r w:rsidR="00CE3C15" w:rsidRPr="00DC7263">
        <w:rPr>
          <w:rFonts w:ascii="Arial" w:hAnsi="Arial" w:cs="Arial"/>
          <w:sz w:val="20"/>
          <w:szCs w:val="20"/>
        </w:rPr>
        <w:t xml:space="preserve"> (o udeležencih, vsebini, času, kraju in posebnostih) ter tedensko posredovanje le-teh ob ponedeljkih do 12.00</w:t>
      </w:r>
      <w:r w:rsidRPr="00DC7263">
        <w:rPr>
          <w:rFonts w:ascii="Arial" w:hAnsi="Arial" w:cs="Arial"/>
          <w:sz w:val="20"/>
          <w:szCs w:val="20"/>
        </w:rPr>
        <w:t xml:space="preserve"> ure skrbniku pogodbe naročnika.</w:t>
      </w:r>
    </w:p>
    <w:p w14:paraId="1A903FAD" w14:textId="77777777" w:rsidR="00CE3C15" w:rsidRPr="00DC7263" w:rsidRDefault="008A6151" w:rsidP="00CE3C15">
      <w:pPr>
        <w:numPr>
          <w:ilvl w:val="0"/>
          <w:numId w:val="15"/>
        </w:numPr>
        <w:jc w:val="both"/>
        <w:rPr>
          <w:rFonts w:ascii="Arial" w:hAnsi="Arial" w:cs="Arial"/>
          <w:sz w:val="20"/>
          <w:szCs w:val="20"/>
        </w:rPr>
      </w:pPr>
      <w:r w:rsidRPr="00DC7263">
        <w:rPr>
          <w:rFonts w:ascii="Arial" w:hAnsi="Arial" w:cs="Arial"/>
          <w:sz w:val="20"/>
          <w:szCs w:val="20"/>
        </w:rPr>
        <w:t xml:space="preserve">Izvajalec mora načrtovati in usklajevati tedenske ali mesečne obveznosti </w:t>
      </w:r>
      <w:r w:rsidR="00CE3C15" w:rsidRPr="00DC7263">
        <w:rPr>
          <w:rFonts w:ascii="Arial" w:hAnsi="Arial" w:cs="Arial"/>
          <w:sz w:val="20"/>
          <w:szCs w:val="20"/>
        </w:rPr>
        <w:t xml:space="preserve">z glavnim nosilcem programa ter skrbnikom </w:t>
      </w:r>
      <w:r w:rsidRPr="00DC7263">
        <w:rPr>
          <w:rFonts w:ascii="Arial" w:hAnsi="Arial" w:cs="Arial"/>
          <w:sz w:val="20"/>
          <w:szCs w:val="20"/>
        </w:rPr>
        <w:t>pogodbe naročnika.</w:t>
      </w:r>
    </w:p>
    <w:p w14:paraId="2AE79289" w14:textId="77777777" w:rsidR="00611E3E" w:rsidRDefault="008A6151" w:rsidP="00CE3C15">
      <w:pPr>
        <w:numPr>
          <w:ilvl w:val="0"/>
          <w:numId w:val="15"/>
        </w:numPr>
        <w:jc w:val="both"/>
        <w:rPr>
          <w:rFonts w:ascii="Arial" w:hAnsi="Arial" w:cs="Arial"/>
          <w:sz w:val="20"/>
          <w:szCs w:val="20"/>
        </w:rPr>
      </w:pPr>
      <w:r w:rsidRPr="00DC7263">
        <w:rPr>
          <w:rFonts w:ascii="Arial" w:hAnsi="Arial" w:cs="Arial"/>
          <w:sz w:val="20"/>
          <w:szCs w:val="20"/>
        </w:rPr>
        <w:t>Izvajalec mora izdelati mesečna</w:t>
      </w:r>
      <w:r w:rsidR="00CE3C15" w:rsidRPr="00DC7263">
        <w:rPr>
          <w:rFonts w:ascii="Arial" w:hAnsi="Arial" w:cs="Arial"/>
          <w:sz w:val="20"/>
          <w:szCs w:val="20"/>
        </w:rPr>
        <w:t xml:space="preserve"> poročil</w:t>
      </w:r>
      <w:r w:rsidRPr="00DC7263">
        <w:rPr>
          <w:rFonts w:ascii="Arial" w:hAnsi="Arial" w:cs="Arial"/>
          <w:sz w:val="20"/>
          <w:szCs w:val="20"/>
        </w:rPr>
        <w:t>a za celoten program</w:t>
      </w:r>
      <w:r w:rsidR="00CE3C15" w:rsidRPr="00DC7263">
        <w:rPr>
          <w:rFonts w:ascii="Arial" w:hAnsi="Arial" w:cs="Arial"/>
          <w:sz w:val="20"/>
          <w:szCs w:val="20"/>
        </w:rPr>
        <w:t xml:space="preserve"> »</w:t>
      </w:r>
      <w:r w:rsidRPr="00DC7263">
        <w:rPr>
          <w:rFonts w:ascii="Arial" w:hAnsi="Arial" w:cs="Arial"/>
          <w:sz w:val="20"/>
          <w:szCs w:val="20"/>
        </w:rPr>
        <w:t>Pomoč pri integraciji oseb s priznano mednarodno zaščito</w:t>
      </w:r>
      <w:r w:rsidR="00CE3C15" w:rsidRPr="00DC7263">
        <w:rPr>
          <w:rFonts w:ascii="Arial" w:hAnsi="Arial" w:cs="Arial"/>
          <w:sz w:val="20"/>
          <w:szCs w:val="20"/>
        </w:rPr>
        <w:t>«, ki bodo osnova za evalvacijo programa in bodo vsebovale statistične podatke (spol, starost in število udeležencev, vključene v posamezne dejavnosti, vsebina in obseg nudene pomoči idr.), pričakovanja, odnos in odzive udeležencev, ugotovitve in predloge za izboljšanje izvajanja teh vsebin ter posredovanje le-tega skrbniku pogodbe naročnika. Poročilo se izda v pisni obliki</w:t>
      </w:r>
      <w:r w:rsidR="00696C7D">
        <w:rPr>
          <w:rFonts w:ascii="Arial" w:hAnsi="Arial" w:cs="Arial"/>
          <w:sz w:val="20"/>
          <w:szCs w:val="20"/>
        </w:rPr>
        <w:t>.</w:t>
      </w:r>
    </w:p>
    <w:p w14:paraId="10ED5E93" w14:textId="77777777" w:rsidR="00696C7D" w:rsidRPr="00696C7D" w:rsidRDefault="00696C7D" w:rsidP="009762DE">
      <w:pPr>
        <w:numPr>
          <w:ilvl w:val="0"/>
          <w:numId w:val="15"/>
        </w:numPr>
        <w:tabs>
          <w:tab w:val="left" w:pos="426"/>
        </w:tabs>
        <w:spacing w:line="240" w:lineRule="atLeast"/>
        <w:jc w:val="both"/>
        <w:rPr>
          <w:rFonts w:ascii="Arial" w:hAnsi="Arial" w:cs="Arial"/>
          <w:sz w:val="20"/>
          <w:szCs w:val="20"/>
        </w:rPr>
      </w:pPr>
      <w:r w:rsidRPr="00E323C1">
        <w:rPr>
          <w:rFonts w:ascii="Arial" w:hAnsi="Arial" w:cs="Arial"/>
          <w:sz w:val="20"/>
          <w:szCs w:val="20"/>
        </w:rPr>
        <w:t xml:space="preserve">Zahtevke za izplačilo, ki zajemajo </w:t>
      </w:r>
      <w:r>
        <w:rPr>
          <w:rFonts w:ascii="Arial" w:hAnsi="Arial" w:cs="Arial"/>
          <w:sz w:val="20"/>
          <w:szCs w:val="20"/>
        </w:rPr>
        <w:t>dvo</w:t>
      </w:r>
      <w:r w:rsidRPr="00E323C1">
        <w:rPr>
          <w:rFonts w:ascii="Arial" w:hAnsi="Arial" w:cs="Arial"/>
          <w:sz w:val="20"/>
          <w:szCs w:val="20"/>
        </w:rPr>
        <w:t xml:space="preserve">mesečno obdobje izvajanja aktivnosti, se izvajalec obvezuje posredovati naročniku v roku enega meseca od zaključka vsakokratnega poročevalskega obdobja. Izjema je začetno poročilo, ki zajema aktivnosti </w:t>
      </w:r>
      <w:r w:rsidRPr="009D109F">
        <w:rPr>
          <w:rFonts w:ascii="Arial" w:hAnsi="Arial" w:cs="Arial"/>
          <w:sz w:val="20"/>
          <w:szCs w:val="20"/>
        </w:rPr>
        <w:t xml:space="preserve">do 30. </w:t>
      </w:r>
      <w:r w:rsidR="008A19D2" w:rsidRPr="009D109F">
        <w:rPr>
          <w:rFonts w:ascii="Arial" w:hAnsi="Arial" w:cs="Arial"/>
          <w:sz w:val="20"/>
          <w:szCs w:val="20"/>
        </w:rPr>
        <w:t>09</w:t>
      </w:r>
      <w:r w:rsidRPr="009D109F">
        <w:rPr>
          <w:rFonts w:ascii="Arial" w:hAnsi="Arial" w:cs="Arial"/>
          <w:sz w:val="20"/>
          <w:szCs w:val="20"/>
        </w:rPr>
        <w:t>. 201</w:t>
      </w:r>
      <w:r w:rsidR="008A19D2" w:rsidRPr="009D109F">
        <w:rPr>
          <w:rFonts w:ascii="Arial" w:hAnsi="Arial" w:cs="Arial"/>
          <w:sz w:val="20"/>
          <w:szCs w:val="20"/>
        </w:rPr>
        <w:t>9</w:t>
      </w:r>
      <w:r w:rsidRPr="00E323C1">
        <w:rPr>
          <w:rFonts w:ascii="Arial" w:hAnsi="Arial" w:cs="Arial"/>
          <w:sz w:val="20"/>
          <w:szCs w:val="20"/>
        </w:rPr>
        <w:t xml:space="preserve"> in ga je potrebno posredovati do </w:t>
      </w:r>
      <w:r w:rsidRPr="009D109F">
        <w:rPr>
          <w:rFonts w:ascii="Arial" w:hAnsi="Arial" w:cs="Arial"/>
          <w:sz w:val="20"/>
          <w:szCs w:val="20"/>
        </w:rPr>
        <w:t>31.</w:t>
      </w:r>
      <w:r w:rsidR="008A19D2" w:rsidRPr="009D109F">
        <w:rPr>
          <w:rFonts w:ascii="Arial" w:hAnsi="Arial" w:cs="Arial"/>
          <w:sz w:val="20"/>
          <w:szCs w:val="20"/>
        </w:rPr>
        <w:t xml:space="preserve"> 10. 2019</w:t>
      </w:r>
      <w:r w:rsidRPr="009D109F">
        <w:rPr>
          <w:rFonts w:ascii="Arial" w:hAnsi="Arial" w:cs="Arial"/>
          <w:sz w:val="20"/>
          <w:szCs w:val="20"/>
        </w:rPr>
        <w:t>.</w:t>
      </w:r>
      <w:r w:rsidRPr="00E323C1">
        <w:rPr>
          <w:rFonts w:ascii="Arial" w:hAnsi="Arial" w:cs="Arial"/>
          <w:sz w:val="20"/>
          <w:szCs w:val="20"/>
        </w:rPr>
        <w:t xml:space="preserve"> Zadnji zahtevek mora izvajalec posredovati najkasneje v roku 30 dni po preteku obdobja izvajanja projekta. </w:t>
      </w:r>
    </w:p>
    <w:p w14:paraId="7D51E7D8" w14:textId="77777777" w:rsidR="00611E3E" w:rsidRPr="007B31F7" w:rsidRDefault="00611E3E" w:rsidP="00611E3E">
      <w:pPr>
        <w:numPr>
          <w:ilvl w:val="0"/>
          <w:numId w:val="15"/>
        </w:numPr>
        <w:tabs>
          <w:tab w:val="left" w:pos="426"/>
        </w:tabs>
        <w:spacing w:line="240" w:lineRule="atLeast"/>
        <w:jc w:val="both"/>
        <w:rPr>
          <w:rFonts w:ascii="Arial" w:hAnsi="Arial" w:cs="Arial"/>
          <w:sz w:val="20"/>
          <w:szCs w:val="20"/>
        </w:rPr>
      </w:pPr>
      <w:r w:rsidRPr="007B31F7">
        <w:rPr>
          <w:rFonts w:ascii="Arial" w:hAnsi="Arial" w:cs="Arial"/>
          <w:sz w:val="20"/>
          <w:szCs w:val="20"/>
        </w:rPr>
        <w:t xml:space="preserve">Izvajalec mora vnesti zahtevek za izplačilo (v nadaljevanju </w:t>
      </w:r>
      <w:proofErr w:type="spellStart"/>
      <w:r w:rsidRPr="007B31F7">
        <w:rPr>
          <w:rFonts w:ascii="Arial" w:hAnsi="Arial" w:cs="Arial"/>
          <w:sz w:val="20"/>
          <w:szCs w:val="20"/>
        </w:rPr>
        <w:t>ZzI</w:t>
      </w:r>
      <w:proofErr w:type="spellEnd"/>
      <w:r w:rsidRPr="007B31F7">
        <w:rPr>
          <w:rFonts w:ascii="Arial" w:hAnsi="Arial" w:cs="Arial"/>
          <w:sz w:val="20"/>
          <w:szCs w:val="20"/>
        </w:rPr>
        <w:t xml:space="preserve">) v sistem MIGRA II z vsemi pripadajočimi dokazili o nastalih stroških in izdatkih. </w:t>
      </w:r>
    </w:p>
    <w:p w14:paraId="4A383D62" w14:textId="77777777" w:rsidR="00611E3E" w:rsidRPr="007B31F7" w:rsidRDefault="00611E3E" w:rsidP="00611E3E">
      <w:pPr>
        <w:numPr>
          <w:ilvl w:val="0"/>
          <w:numId w:val="15"/>
        </w:numPr>
        <w:tabs>
          <w:tab w:val="left" w:pos="426"/>
        </w:tabs>
        <w:spacing w:line="240" w:lineRule="atLeast"/>
        <w:jc w:val="both"/>
        <w:rPr>
          <w:rFonts w:ascii="Arial" w:hAnsi="Arial" w:cs="Arial"/>
          <w:sz w:val="20"/>
          <w:szCs w:val="20"/>
        </w:rPr>
      </w:pPr>
      <w:r w:rsidRPr="007B31F7">
        <w:rPr>
          <w:rFonts w:ascii="Arial" w:hAnsi="Arial" w:cs="Arial"/>
          <w:sz w:val="20"/>
          <w:szCs w:val="20"/>
        </w:rPr>
        <w:t>Splošna navodila o delu z sistemom MIGRA II so dostopna na spletni strani MNZ: http://www.mnz.gov.si/si/o_ministrstvu/crpanje_evropskih_sredstev/sklad_za_notranjo_varnost_in_sklad_za_azil_migracije_in_vkljucevanje_2014_2020/prirocniki_pravilniki_in_navodila/.</w:t>
      </w:r>
    </w:p>
    <w:p w14:paraId="6A97B270" w14:textId="77777777" w:rsidR="00611E3E" w:rsidRPr="007B31F7" w:rsidRDefault="00611E3E" w:rsidP="00611E3E">
      <w:pPr>
        <w:numPr>
          <w:ilvl w:val="0"/>
          <w:numId w:val="15"/>
        </w:numPr>
        <w:tabs>
          <w:tab w:val="left" w:pos="426"/>
        </w:tabs>
        <w:spacing w:line="240" w:lineRule="atLeast"/>
        <w:jc w:val="both"/>
        <w:rPr>
          <w:rFonts w:ascii="Arial" w:hAnsi="Arial" w:cs="Arial"/>
          <w:sz w:val="20"/>
          <w:szCs w:val="20"/>
        </w:rPr>
      </w:pPr>
      <w:r w:rsidRPr="007B31F7">
        <w:rPr>
          <w:rFonts w:ascii="Arial" w:hAnsi="Arial" w:cs="Arial"/>
          <w:sz w:val="20"/>
          <w:szCs w:val="20"/>
        </w:rPr>
        <w:t xml:space="preserve">Po zaključenem vnosu </w:t>
      </w:r>
      <w:proofErr w:type="spellStart"/>
      <w:r w:rsidRPr="007B31F7">
        <w:rPr>
          <w:rFonts w:ascii="Arial" w:hAnsi="Arial" w:cs="Arial"/>
          <w:sz w:val="20"/>
          <w:szCs w:val="20"/>
        </w:rPr>
        <w:t>ZzI</w:t>
      </w:r>
      <w:proofErr w:type="spellEnd"/>
      <w:r w:rsidRPr="007B31F7">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7B31F7">
        <w:rPr>
          <w:rFonts w:ascii="Arial" w:hAnsi="Arial" w:cs="Arial"/>
          <w:sz w:val="20"/>
          <w:szCs w:val="20"/>
        </w:rPr>
        <w:t>ZzI</w:t>
      </w:r>
      <w:proofErr w:type="spellEnd"/>
      <w:r w:rsidRPr="007B31F7">
        <w:rPr>
          <w:rFonts w:ascii="Arial" w:hAnsi="Arial" w:cs="Arial"/>
          <w:sz w:val="20"/>
          <w:szCs w:val="20"/>
        </w:rPr>
        <w:t xml:space="preserve"> v elektronski obliki. </w:t>
      </w:r>
    </w:p>
    <w:p w14:paraId="58A56AB9" w14:textId="77777777" w:rsidR="00CE3C15" w:rsidRPr="00170F26" w:rsidRDefault="00611E3E" w:rsidP="009762DE">
      <w:pPr>
        <w:numPr>
          <w:ilvl w:val="0"/>
          <w:numId w:val="15"/>
        </w:numPr>
        <w:tabs>
          <w:tab w:val="left" w:pos="426"/>
        </w:tabs>
        <w:spacing w:line="240" w:lineRule="atLeast"/>
        <w:jc w:val="both"/>
        <w:rPr>
          <w:rFonts w:ascii="Arial" w:hAnsi="Arial" w:cs="Arial"/>
          <w:sz w:val="20"/>
          <w:szCs w:val="20"/>
        </w:rPr>
      </w:pPr>
      <w:r w:rsidRPr="00696C7D">
        <w:rPr>
          <w:rFonts w:ascii="Arial" w:hAnsi="Arial" w:cs="Arial"/>
          <w:sz w:val="20"/>
          <w:szCs w:val="20"/>
        </w:rPr>
        <w:t xml:space="preserve">Izvajalec je dolžan pri vnosu zaključnega </w:t>
      </w:r>
      <w:proofErr w:type="spellStart"/>
      <w:r w:rsidRPr="00696C7D">
        <w:rPr>
          <w:rFonts w:ascii="Arial" w:hAnsi="Arial" w:cs="Arial"/>
          <w:sz w:val="20"/>
          <w:szCs w:val="20"/>
        </w:rPr>
        <w:t>ZzI</w:t>
      </w:r>
      <w:proofErr w:type="spellEnd"/>
      <w:r w:rsidRPr="00696C7D">
        <w:rPr>
          <w:rFonts w:ascii="Arial" w:hAnsi="Arial" w:cs="Arial"/>
          <w:sz w:val="20"/>
          <w:szCs w:val="20"/>
        </w:rPr>
        <w:t xml:space="preserve"> v MIGRO II priložiti  izpis iz računovodskega sistema oziroma analitičnih evidenc (npr. izpis po str</w:t>
      </w:r>
      <w:r w:rsidRPr="00170F26">
        <w:rPr>
          <w:rFonts w:ascii="Arial" w:hAnsi="Arial" w:cs="Arial"/>
          <w:sz w:val="20"/>
          <w:szCs w:val="20"/>
        </w:rPr>
        <w:t>oškovnem mestu) izvajalca za vse nastale stroške projekta</w:t>
      </w:r>
      <w:r w:rsidR="00CE3C15" w:rsidRPr="00170F26">
        <w:rPr>
          <w:rFonts w:ascii="Arial" w:hAnsi="Arial" w:cs="Arial"/>
          <w:sz w:val="20"/>
          <w:szCs w:val="20"/>
        </w:rPr>
        <w:t>.</w:t>
      </w:r>
    </w:p>
    <w:p w14:paraId="5CFC1498" w14:textId="77777777" w:rsidR="00CC3E88" w:rsidRPr="00DC7263" w:rsidRDefault="00CC3E88" w:rsidP="00C6312C">
      <w:pPr>
        <w:pStyle w:val="Telobesedila"/>
        <w:ind w:left="360"/>
        <w:rPr>
          <w:rFonts w:ascii="Arial" w:hAnsi="Arial" w:cs="Arial"/>
          <w:b/>
          <w:bCs/>
          <w:sz w:val="20"/>
        </w:rPr>
      </w:pPr>
    </w:p>
    <w:p w14:paraId="4DAEFFCF" w14:textId="77777777" w:rsidR="009A5DD2" w:rsidRPr="00DC7263" w:rsidRDefault="009A5DD2" w:rsidP="00C6312C">
      <w:pPr>
        <w:pStyle w:val="Telobesedila"/>
        <w:ind w:left="360"/>
        <w:rPr>
          <w:rFonts w:ascii="Arial" w:hAnsi="Arial" w:cs="Arial"/>
          <w:bCs/>
          <w:sz w:val="20"/>
        </w:rPr>
      </w:pPr>
      <w:r w:rsidRPr="00DC7263">
        <w:rPr>
          <w:rFonts w:ascii="Arial" w:hAnsi="Arial" w:cs="Arial"/>
          <w:b/>
          <w:bCs/>
          <w:sz w:val="20"/>
        </w:rPr>
        <w:t>3. NAČIN FINANCIRANJA:</w:t>
      </w:r>
    </w:p>
    <w:p w14:paraId="4D9873F4" w14:textId="77777777" w:rsidR="009A5DD2" w:rsidRPr="00DC7263" w:rsidRDefault="009A5DD2" w:rsidP="00696B4C">
      <w:pPr>
        <w:jc w:val="both"/>
        <w:rPr>
          <w:rFonts w:ascii="Arial" w:hAnsi="Arial" w:cs="Arial"/>
          <w:bCs/>
          <w:sz w:val="20"/>
          <w:szCs w:val="20"/>
        </w:rPr>
      </w:pPr>
    </w:p>
    <w:p w14:paraId="6CA5239E"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Prijavitelji projektov lahko s strani naročnika prejmejo sredstva v višini 100% vseh predvidenih upravičenih odhodkov projekta. </w:t>
      </w:r>
    </w:p>
    <w:p w14:paraId="16544549" w14:textId="77777777" w:rsidR="009A5DD2" w:rsidRPr="00DC7263" w:rsidRDefault="009A5DD2" w:rsidP="00696B4C">
      <w:pPr>
        <w:jc w:val="both"/>
        <w:rPr>
          <w:rFonts w:ascii="Arial" w:hAnsi="Arial" w:cs="Arial"/>
          <w:sz w:val="20"/>
          <w:szCs w:val="20"/>
        </w:rPr>
      </w:pPr>
    </w:p>
    <w:p w14:paraId="39F2AFC0"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Okvirna višina sredstev, ki jih namenja naročnik za izvedbo aktivnosti projekta za izpolnitev ciljev projekta, je navedena v 3. točki II. dela predmetne razpisne dokumentacije in jih prijavitelj s svojo vlogo ne sme preseči. </w:t>
      </w:r>
    </w:p>
    <w:p w14:paraId="2E4D355D" w14:textId="77777777" w:rsidR="009A5DD2" w:rsidRPr="00DC7263" w:rsidRDefault="009A5DD2" w:rsidP="00696B4C">
      <w:pPr>
        <w:jc w:val="both"/>
        <w:rPr>
          <w:rFonts w:ascii="Arial" w:hAnsi="Arial" w:cs="Arial"/>
          <w:sz w:val="20"/>
          <w:szCs w:val="20"/>
        </w:rPr>
      </w:pPr>
    </w:p>
    <w:p w14:paraId="6304F7BE"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bCs/>
          <w:sz w:val="20"/>
        </w:rPr>
      </w:pPr>
      <w:r w:rsidRPr="00DC7263">
        <w:rPr>
          <w:rFonts w:ascii="Arial" w:hAnsi="Arial" w:cs="Arial"/>
          <w:b/>
          <w:bCs/>
          <w:sz w:val="20"/>
        </w:rPr>
        <w:t>Osnovna načela upravičenosti stroškov:</w:t>
      </w:r>
    </w:p>
    <w:p w14:paraId="50A10E63" w14:textId="77777777" w:rsidR="009A5DD2" w:rsidRPr="00DC7263" w:rsidRDefault="009A5DD2" w:rsidP="00696B4C">
      <w:pPr>
        <w:numPr>
          <w:ilvl w:val="12"/>
          <w:numId w:val="0"/>
        </w:numPr>
        <w:ind w:firstLine="360"/>
        <w:jc w:val="both"/>
        <w:rPr>
          <w:rFonts w:ascii="Arial" w:hAnsi="Arial" w:cs="Arial"/>
          <w:sz w:val="20"/>
          <w:szCs w:val="20"/>
          <w:lang w:eastAsia="en-US"/>
        </w:rPr>
      </w:pPr>
      <w:r w:rsidRPr="00DC7263">
        <w:rPr>
          <w:rFonts w:ascii="Arial" w:hAnsi="Arial" w:cs="Arial"/>
          <w:sz w:val="20"/>
          <w:szCs w:val="20"/>
          <w:lang w:eastAsia="en-US"/>
        </w:rPr>
        <w:t xml:space="preserve">Naročnik bo označil kot upravičene ter plačal le tiste stroške, ki: </w:t>
      </w:r>
    </w:p>
    <w:p w14:paraId="4DB1C80D"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so potrebni in načrtovani za izvajanje dejavnosti, zajetih v zadevnem projektu;</w:t>
      </w:r>
    </w:p>
    <w:p w14:paraId="38547DA1"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dejansko nastanejo za dela, ki so bila opravljena, za blago, ki je bilo dobavljeno, oz. za storitve, ki so bile izvedene;</w:t>
      </w:r>
    </w:p>
    <w:p w14:paraId="1C645A57"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 xml:space="preserve">so v razumnih mejah in v skladu z načeli dobrega finančnega </w:t>
      </w:r>
      <w:proofErr w:type="spellStart"/>
      <w:r w:rsidRPr="00DC7263">
        <w:rPr>
          <w:rFonts w:ascii="Arial" w:hAnsi="Arial" w:cs="Arial"/>
          <w:sz w:val="20"/>
          <w:szCs w:val="20"/>
        </w:rPr>
        <w:t>poslovodenja</w:t>
      </w:r>
      <w:proofErr w:type="spellEnd"/>
      <w:r w:rsidRPr="00DC7263">
        <w:rPr>
          <w:rFonts w:ascii="Arial" w:hAnsi="Arial" w:cs="Arial"/>
          <w:sz w:val="20"/>
          <w:szCs w:val="20"/>
        </w:rPr>
        <w:t>, zlasti gospodarnosti in stroškovne učinkovitosti;</w:t>
      </w:r>
    </w:p>
    <w:p w14:paraId="50EA6EB5"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so nastali v obdobju upravičenosti;</w:t>
      </w:r>
    </w:p>
    <w:p w14:paraId="4CA5EAF2" w14:textId="77777777" w:rsidR="009A5DD2" w:rsidRPr="00DC7263" w:rsidRDefault="009A5DD2" w:rsidP="00855A58">
      <w:pPr>
        <w:numPr>
          <w:ilvl w:val="0"/>
          <w:numId w:val="17"/>
        </w:numPr>
        <w:jc w:val="both"/>
        <w:rPr>
          <w:rFonts w:ascii="Arial" w:hAnsi="Arial" w:cs="Arial"/>
          <w:sz w:val="20"/>
          <w:szCs w:val="20"/>
        </w:rPr>
      </w:pPr>
      <w:r w:rsidRPr="00DC7263">
        <w:rPr>
          <w:rFonts w:ascii="Arial" w:hAnsi="Arial" w:cs="Arial"/>
          <w:sz w:val="20"/>
          <w:szCs w:val="20"/>
        </w:rPr>
        <w:t>temeljijo na verodostojnih knjigovodskih in drugih listinah;</w:t>
      </w:r>
    </w:p>
    <w:p w14:paraId="143333E9" w14:textId="77777777" w:rsidR="009A5DD2" w:rsidRPr="00DC7263" w:rsidRDefault="009A5DD2" w:rsidP="00855A58">
      <w:pPr>
        <w:numPr>
          <w:ilvl w:val="0"/>
          <w:numId w:val="17"/>
        </w:numPr>
        <w:jc w:val="both"/>
        <w:rPr>
          <w:rFonts w:ascii="Arial" w:hAnsi="Arial" w:cs="Arial"/>
          <w:sz w:val="20"/>
          <w:szCs w:val="20"/>
          <w:lang w:eastAsia="en-US"/>
        </w:rPr>
      </w:pPr>
      <w:r w:rsidRPr="00DC7263">
        <w:rPr>
          <w:rFonts w:ascii="Arial" w:hAnsi="Arial" w:cs="Arial"/>
          <w:sz w:val="20"/>
          <w:szCs w:val="20"/>
        </w:rPr>
        <w:t>so izkazani v skladu z veljavnimi pravili Skupnosti in nacionalnimi predpisi.</w:t>
      </w:r>
    </w:p>
    <w:p w14:paraId="0B5B3E00" w14:textId="77777777" w:rsidR="009A5DD2" w:rsidRPr="00DC7263" w:rsidRDefault="009A5DD2" w:rsidP="005E2F39">
      <w:pPr>
        <w:ind w:left="360"/>
        <w:jc w:val="both"/>
        <w:rPr>
          <w:rFonts w:ascii="Arial" w:hAnsi="Arial" w:cs="Arial"/>
          <w:sz w:val="20"/>
          <w:szCs w:val="20"/>
        </w:rPr>
      </w:pPr>
    </w:p>
    <w:p w14:paraId="46663CFF" w14:textId="77777777" w:rsidR="009A5DD2" w:rsidRPr="00DC7263" w:rsidRDefault="009A5DD2" w:rsidP="005E2F39">
      <w:pPr>
        <w:ind w:left="360"/>
        <w:jc w:val="both"/>
        <w:rPr>
          <w:rFonts w:ascii="Arial" w:hAnsi="Arial" w:cs="Arial"/>
          <w:sz w:val="20"/>
          <w:szCs w:val="20"/>
        </w:rPr>
      </w:pPr>
      <w:r w:rsidRPr="00DC7263">
        <w:rPr>
          <w:rFonts w:ascii="Arial" w:hAnsi="Arial" w:cs="Arial"/>
          <w:sz w:val="20"/>
          <w:szCs w:val="20"/>
        </w:rPr>
        <w:t xml:space="preserve">Izvajalec bo prejel in upravljal s sredstvi v skladu s slovensko zakonodajo kot tudi s svojimi pravili, uredbami in direktivami. </w:t>
      </w:r>
      <w:r w:rsidRPr="00DC7263">
        <w:rPr>
          <w:rFonts w:ascii="Arial" w:hAnsi="Arial" w:cs="Arial"/>
          <w:i/>
          <w:sz w:val="20"/>
          <w:szCs w:val="20"/>
        </w:rPr>
        <w:t>/upoštevati v primeru, če je prijavitelj mednarodna organizacija/</w:t>
      </w:r>
    </w:p>
    <w:p w14:paraId="5B3EE8EA" w14:textId="77777777" w:rsidR="009A5DD2" w:rsidRPr="00DC7263" w:rsidRDefault="009A5DD2" w:rsidP="00696B4C">
      <w:pPr>
        <w:jc w:val="both"/>
        <w:rPr>
          <w:rFonts w:ascii="Arial" w:hAnsi="Arial" w:cs="Arial"/>
          <w:sz w:val="20"/>
          <w:szCs w:val="20"/>
        </w:rPr>
      </w:pPr>
    </w:p>
    <w:p w14:paraId="177A3087" w14:textId="77777777" w:rsidR="009A5DD2" w:rsidRPr="00DC7263" w:rsidRDefault="009A5DD2" w:rsidP="00855A58">
      <w:pPr>
        <w:numPr>
          <w:ilvl w:val="0"/>
          <w:numId w:val="11"/>
        </w:numPr>
        <w:jc w:val="both"/>
        <w:rPr>
          <w:rFonts w:ascii="Arial" w:hAnsi="Arial" w:cs="Arial"/>
          <w:b/>
          <w:bCs/>
          <w:sz w:val="20"/>
          <w:szCs w:val="20"/>
        </w:rPr>
      </w:pPr>
      <w:r w:rsidRPr="00DC7263">
        <w:rPr>
          <w:rFonts w:ascii="Arial" w:hAnsi="Arial" w:cs="Arial"/>
          <w:b/>
          <w:bCs/>
          <w:sz w:val="20"/>
          <w:szCs w:val="20"/>
        </w:rPr>
        <w:t xml:space="preserve">Financirani bodo le stroški, ki so izključno vezani na izvajanje projekta in bodo navedeni v </w:t>
      </w:r>
      <w:r w:rsidRPr="00DC7263">
        <w:rPr>
          <w:rFonts w:ascii="Arial" w:hAnsi="Arial" w:cs="Arial"/>
          <w:b/>
          <w:sz w:val="20"/>
          <w:szCs w:val="20"/>
          <w:lang w:eastAsia="en-US"/>
        </w:rPr>
        <w:t>posamezni kategoriji</w:t>
      </w:r>
      <w:r w:rsidRPr="00DC7263">
        <w:rPr>
          <w:rFonts w:ascii="Arial" w:hAnsi="Arial" w:cs="Arial"/>
          <w:sz w:val="20"/>
          <w:szCs w:val="20"/>
          <w:lang w:eastAsia="en-US"/>
        </w:rPr>
        <w:t xml:space="preserve"> </w:t>
      </w:r>
      <w:r w:rsidRPr="00DC7263">
        <w:rPr>
          <w:rFonts w:ascii="Arial" w:hAnsi="Arial" w:cs="Arial"/>
          <w:b/>
          <w:bCs/>
          <w:sz w:val="20"/>
          <w:szCs w:val="20"/>
        </w:rPr>
        <w:t xml:space="preserve">načrtovanega projektnega proračuna (priloga IV/6 in IV/7): </w:t>
      </w:r>
    </w:p>
    <w:p w14:paraId="45A46483" w14:textId="77777777" w:rsidR="009A5DD2" w:rsidRPr="00DC7263" w:rsidRDefault="009A5DD2" w:rsidP="00696B4C">
      <w:pPr>
        <w:jc w:val="both"/>
        <w:rPr>
          <w:rFonts w:ascii="Arial" w:hAnsi="Arial" w:cs="Arial"/>
          <w:b/>
          <w:bCs/>
          <w:sz w:val="20"/>
          <w:szCs w:val="20"/>
        </w:rPr>
      </w:pPr>
    </w:p>
    <w:p w14:paraId="4EB0DBA4" w14:textId="77777777" w:rsidR="009A5DD2" w:rsidRPr="00DC7263" w:rsidRDefault="009A5DD2" w:rsidP="00696B4C">
      <w:pPr>
        <w:jc w:val="both"/>
        <w:rPr>
          <w:rFonts w:ascii="Arial" w:hAnsi="Arial" w:cs="Arial"/>
          <w:sz w:val="20"/>
          <w:szCs w:val="20"/>
          <w:lang w:eastAsia="en-US"/>
        </w:rPr>
      </w:pPr>
      <w:r w:rsidRPr="00DC7263">
        <w:rPr>
          <w:rFonts w:ascii="Arial" w:hAnsi="Arial" w:cs="Arial"/>
          <w:b/>
          <w:bCs/>
          <w:sz w:val="20"/>
          <w:szCs w:val="20"/>
          <w:u w:val="single"/>
        </w:rPr>
        <w:t>Neposredni upravičeni stroški</w:t>
      </w:r>
      <w:r w:rsidRPr="00DC7263">
        <w:rPr>
          <w:rFonts w:ascii="Arial" w:hAnsi="Arial" w:cs="Arial"/>
          <w:b/>
          <w:bCs/>
          <w:sz w:val="20"/>
          <w:szCs w:val="20"/>
        </w:rPr>
        <w:t xml:space="preserve"> </w:t>
      </w:r>
      <w:r w:rsidRPr="00DC7263">
        <w:rPr>
          <w:rFonts w:ascii="Arial" w:hAnsi="Arial" w:cs="Arial"/>
          <w:sz w:val="20"/>
          <w:szCs w:val="20"/>
          <w:lang w:eastAsia="en-US"/>
        </w:rPr>
        <w:t>so sestavljeni iz naslednjih kategorij:</w:t>
      </w:r>
    </w:p>
    <w:p w14:paraId="71E70B8D"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stroški plač (A),</w:t>
      </w:r>
    </w:p>
    <w:p w14:paraId="47B30C6B"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potni stroški (B),</w:t>
      </w:r>
    </w:p>
    <w:p w14:paraId="3AF049CD"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oprema in neopredmetena sredstva (C),</w:t>
      </w:r>
    </w:p>
    <w:p w14:paraId="2F4C0AA6" w14:textId="77777777" w:rsidR="009A5DD2" w:rsidRPr="00DC7263" w:rsidRDefault="009A5DD2" w:rsidP="00996234">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nepremičnine (D),</w:t>
      </w:r>
    </w:p>
    <w:p w14:paraId="13415F98"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 xml:space="preserve">potrošni material, zaloge in splošne storitve (E), </w:t>
      </w:r>
    </w:p>
    <w:p w14:paraId="4DFD032A"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drugi neposredni stroški (F),</w:t>
      </w:r>
    </w:p>
    <w:p w14:paraId="7E6F3DE4" w14:textId="77777777" w:rsidR="009A5DD2" w:rsidRPr="00DC7263" w:rsidRDefault="009A5DD2" w:rsidP="00696B4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posebni stroški v zvezi s ciljnimi skupinami (G)</w:t>
      </w:r>
    </w:p>
    <w:p w14:paraId="0CA659A7" w14:textId="77777777" w:rsidR="009A5DD2" w:rsidRPr="00DC7263" w:rsidRDefault="009A5DD2" w:rsidP="00696B4C">
      <w:pPr>
        <w:overflowPunct w:val="0"/>
        <w:autoSpaceDE w:val="0"/>
        <w:autoSpaceDN w:val="0"/>
        <w:adjustRightInd w:val="0"/>
        <w:jc w:val="both"/>
        <w:textAlignment w:val="baseline"/>
        <w:rPr>
          <w:rFonts w:ascii="Arial" w:hAnsi="Arial" w:cs="Arial"/>
          <w:sz w:val="20"/>
          <w:szCs w:val="20"/>
          <w:lang w:eastAsia="en-US"/>
        </w:rPr>
      </w:pPr>
    </w:p>
    <w:p w14:paraId="64CA1F07" w14:textId="77777777" w:rsidR="009A5DD2" w:rsidRPr="00DC7263" w:rsidRDefault="009A5DD2" w:rsidP="00696B4C">
      <w:pPr>
        <w:overflowPunct w:val="0"/>
        <w:autoSpaceDE w:val="0"/>
        <w:autoSpaceDN w:val="0"/>
        <w:adjustRightInd w:val="0"/>
        <w:jc w:val="both"/>
        <w:textAlignment w:val="baseline"/>
        <w:rPr>
          <w:rFonts w:ascii="Arial" w:hAnsi="Arial" w:cs="Arial"/>
          <w:sz w:val="20"/>
          <w:szCs w:val="20"/>
          <w:lang w:eastAsia="en-US"/>
        </w:rPr>
      </w:pPr>
      <w:r w:rsidRPr="00DC7263">
        <w:rPr>
          <w:rFonts w:ascii="Arial" w:hAnsi="Arial" w:cs="Arial"/>
          <w:sz w:val="20"/>
          <w:szCs w:val="20"/>
          <w:lang w:eastAsia="en-US"/>
        </w:rPr>
        <w:t>ter</w:t>
      </w:r>
    </w:p>
    <w:p w14:paraId="391534B2" w14:textId="77777777" w:rsidR="0088721D" w:rsidRPr="00DC7263" w:rsidRDefault="0088721D" w:rsidP="00696B4C">
      <w:pPr>
        <w:overflowPunct w:val="0"/>
        <w:autoSpaceDE w:val="0"/>
        <w:autoSpaceDN w:val="0"/>
        <w:adjustRightInd w:val="0"/>
        <w:jc w:val="both"/>
        <w:textAlignment w:val="baseline"/>
        <w:rPr>
          <w:rFonts w:ascii="Arial" w:hAnsi="Arial" w:cs="Arial"/>
          <w:sz w:val="20"/>
          <w:szCs w:val="20"/>
          <w:lang w:eastAsia="en-US"/>
        </w:rPr>
      </w:pPr>
    </w:p>
    <w:p w14:paraId="1CA5DA50" w14:textId="3AA488AE" w:rsidR="009A5DD2" w:rsidRPr="00DC7263" w:rsidRDefault="009A5DD2" w:rsidP="00696C7D">
      <w:pPr>
        <w:overflowPunct w:val="0"/>
        <w:autoSpaceDE w:val="0"/>
        <w:autoSpaceDN w:val="0"/>
        <w:adjustRightInd w:val="0"/>
        <w:jc w:val="both"/>
        <w:textAlignment w:val="baseline"/>
        <w:rPr>
          <w:rFonts w:ascii="Arial" w:hAnsi="Arial" w:cs="Arial"/>
          <w:sz w:val="20"/>
          <w:szCs w:val="20"/>
        </w:rPr>
      </w:pPr>
      <w:r w:rsidRPr="00DC7263">
        <w:rPr>
          <w:rFonts w:ascii="Arial" w:hAnsi="Arial" w:cs="Arial"/>
          <w:b/>
          <w:sz w:val="20"/>
          <w:szCs w:val="20"/>
          <w:u w:val="single"/>
          <w:lang w:eastAsia="en-US"/>
        </w:rPr>
        <w:t>posredni upravičeni stroški</w:t>
      </w:r>
      <w:r w:rsidRPr="00DC7263">
        <w:rPr>
          <w:rFonts w:ascii="Arial" w:hAnsi="Arial" w:cs="Arial"/>
          <w:sz w:val="20"/>
          <w:szCs w:val="20"/>
          <w:lang w:eastAsia="en-US"/>
        </w:rPr>
        <w:t xml:space="preserve"> (H), ki po tem razpisu znašajo 7% celotnega zneska neposrednih upravičenih stroškov</w:t>
      </w:r>
      <w:r w:rsidR="00696C7D" w:rsidRPr="00696C7D">
        <w:rPr>
          <w:rFonts w:ascii="Arial" w:hAnsi="Arial" w:cs="Arial"/>
          <w:sz w:val="20"/>
          <w:szCs w:val="20"/>
          <w:lang w:eastAsia="en-US"/>
        </w:rPr>
        <w:t xml:space="preserve"> </w:t>
      </w:r>
      <w:r w:rsidR="00696C7D" w:rsidRPr="00B703BF">
        <w:rPr>
          <w:rFonts w:ascii="Arial" w:hAnsi="Arial" w:cs="Arial"/>
          <w:sz w:val="20"/>
          <w:szCs w:val="20"/>
          <w:lang w:eastAsia="en-US"/>
        </w:rPr>
        <w:t xml:space="preserve">ali 15% celotnega zneska neposrednih upravičenih stroškov dela (kategorija A), kar velja tudi v primeru posameznega </w:t>
      </w:r>
      <w:proofErr w:type="spellStart"/>
      <w:r w:rsidR="00696C7D" w:rsidRPr="00B703BF">
        <w:rPr>
          <w:rFonts w:ascii="Arial" w:hAnsi="Arial" w:cs="Arial"/>
          <w:sz w:val="20"/>
          <w:szCs w:val="20"/>
          <w:lang w:eastAsia="en-US"/>
        </w:rPr>
        <w:t>ZzI</w:t>
      </w:r>
      <w:proofErr w:type="spellEnd"/>
      <w:r w:rsidR="00696C7D" w:rsidRPr="00E323C1">
        <w:rPr>
          <w:rFonts w:ascii="Arial" w:hAnsi="Arial" w:cs="Arial"/>
          <w:sz w:val="20"/>
          <w:szCs w:val="20"/>
          <w:lang w:eastAsia="en-US"/>
        </w:rPr>
        <w:t>.</w:t>
      </w:r>
    </w:p>
    <w:p w14:paraId="21B4E922" w14:textId="04A18D3C" w:rsidR="009A5DD2" w:rsidRPr="00DC7263" w:rsidRDefault="009A5DD2" w:rsidP="00FD7FF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sz w:val="20"/>
        </w:rPr>
      </w:pPr>
      <w:r w:rsidRPr="00DC7263">
        <w:rPr>
          <w:rFonts w:ascii="Arial" w:hAnsi="Arial" w:cs="Arial"/>
          <w:bCs/>
          <w:sz w:val="20"/>
        </w:rPr>
        <w:t>Drugi stroški niso upravičeni, razen v primeru, da prijavitelj izkaže</w:t>
      </w:r>
      <w:r w:rsidR="000D7AF6">
        <w:rPr>
          <w:rFonts w:ascii="Arial" w:hAnsi="Arial" w:cs="Arial"/>
          <w:bCs/>
          <w:sz w:val="20"/>
        </w:rPr>
        <w:t>,</w:t>
      </w:r>
      <w:r w:rsidRPr="00DC7263">
        <w:rPr>
          <w:rFonts w:ascii="Arial" w:hAnsi="Arial" w:cs="Arial"/>
          <w:bCs/>
          <w:sz w:val="20"/>
        </w:rPr>
        <w:t xml:space="preserve"> da so nujno potrebni za izvedbo projekta in dokazljivi.</w:t>
      </w:r>
    </w:p>
    <w:p w14:paraId="34608E6D" w14:textId="77777777" w:rsidR="009A5DD2" w:rsidRPr="00DC7263" w:rsidRDefault="009A5DD2" w:rsidP="00696B4C">
      <w:pPr>
        <w:autoSpaceDE w:val="0"/>
        <w:autoSpaceDN w:val="0"/>
        <w:adjustRightInd w:val="0"/>
        <w:jc w:val="both"/>
        <w:rPr>
          <w:rFonts w:ascii="Arial" w:hAnsi="Arial" w:cs="Arial"/>
          <w:sz w:val="20"/>
          <w:szCs w:val="20"/>
        </w:rPr>
      </w:pPr>
    </w:p>
    <w:p w14:paraId="7744B39A" w14:textId="77777777" w:rsidR="009A5DD2" w:rsidRPr="00DC7263" w:rsidRDefault="009A5DD2" w:rsidP="00012963">
      <w:pPr>
        <w:jc w:val="both"/>
        <w:rPr>
          <w:rFonts w:ascii="Arial" w:hAnsi="Arial" w:cs="Arial"/>
          <w:sz w:val="20"/>
          <w:szCs w:val="20"/>
          <w:lang w:eastAsia="en-US"/>
        </w:rPr>
      </w:pPr>
      <w:r w:rsidRPr="00DC7263">
        <w:rPr>
          <w:rFonts w:ascii="Arial" w:hAnsi="Arial" w:cs="Arial"/>
          <w:sz w:val="20"/>
          <w:szCs w:val="20"/>
          <w:lang w:eastAsia="en-US"/>
        </w:rPr>
        <w:t xml:space="preserve">V kolikor je izvajalec projekta javni organ/pravna oseba javnega prava, se stroški plač osebja, ki izvajajo projekt, štejejo za neposredne upravičene stroške samo v naslednjih primerih: </w:t>
      </w:r>
    </w:p>
    <w:p w14:paraId="21AB0A24" w14:textId="77777777" w:rsidR="009A5DD2" w:rsidRPr="00DC7263" w:rsidRDefault="009A5DD2" w:rsidP="00012963">
      <w:pPr>
        <w:jc w:val="both"/>
        <w:rPr>
          <w:rFonts w:ascii="Arial" w:hAnsi="Arial" w:cs="Arial"/>
          <w:sz w:val="20"/>
          <w:szCs w:val="20"/>
          <w:lang w:eastAsia="en-US"/>
        </w:rPr>
      </w:pPr>
      <w:r w:rsidRPr="00DC7263">
        <w:rPr>
          <w:rFonts w:ascii="Arial" w:hAnsi="Arial" w:cs="Arial"/>
          <w:sz w:val="20"/>
          <w:szCs w:val="20"/>
          <w:lang w:eastAsia="en-US"/>
        </w:rPr>
        <w:t>(a) oseba, ki jo izvajalec pogodbeno zaposli samo za namene izvajanja projekta;</w:t>
      </w:r>
    </w:p>
    <w:p w14:paraId="39B0CFD6" w14:textId="77777777" w:rsidR="009A5DD2" w:rsidRPr="00DC7263" w:rsidRDefault="009A5DD2" w:rsidP="00012963">
      <w:pPr>
        <w:jc w:val="both"/>
        <w:rPr>
          <w:rFonts w:ascii="Arial" w:hAnsi="Arial" w:cs="Arial"/>
          <w:sz w:val="20"/>
          <w:szCs w:val="20"/>
          <w:lang w:eastAsia="en-US"/>
        </w:rPr>
      </w:pPr>
      <w:r w:rsidRPr="00DC7263">
        <w:rPr>
          <w:rFonts w:ascii="Arial" w:hAnsi="Arial" w:cs="Arial"/>
          <w:sz w:val="20"/>
          <w:szCs w:val="20"/>
          <w:lang w:eastAsia="en-US"/>
        </w:rPr>
        <w:t>(b) oseba, ki jo izvajalec zaposluje za nedoločen čas in:</w:t>
      </w:r>
    </w:p>
    <w:p w14:paraId="4F220687" w14:textId="77777777" w:rsidR="009A5DD2" w:rsidRPr="00DC7263" w:rsidRDefault="009A5DD2" w:rsidP="00012963">
      <w:pPr>
        <w:numPr>
          <w:ilvl w:val="0"/>
          <w:numId w:val="2"/>
        </w:numPr>
        <w:jc w:val="both"/>
        <w:rPr>
          <w:rFonts w:ascii="Arial" w:hAnsi="Arial" w:cs="Arial"/>
          <w:sz w:val="20"/>
          <w:szCs w:val="20"/>
          <w:lang w:eastAsia="en-US"/>
        </w:rPr>
      </w:pPr>
      <w:r w:rsidRPr="00DC7263">
        <w:rPr>
          <w:rFonts w:ascii="Arial" w:hAnsi="Arial" w:cs="Arial"/>
          <w:sz w:val="20"/>
          <w:szCs w:val="20"/>
          <w:lang w:eastAsia="en-US"/>
        </w:rPr>
        <w:t>opravlja naloge, ki so izključno povezane z izvajanjem projekta, na podlagi plačila nadurnega dela, ali</w:t>
      </w:r>
    </w:p>
    <w:p w14:paraId="67615550" w14:textId="77777777" w:rsidR="009A5DD2" w:rsidRPr="00DC7263" w:rsidRDefault="009A5DD2" w:rsidP="00012963">
      <w:pPr>
        <w:numPr>
          <w:ilvl w:val="0"/>
          <w:numId w:val="2"/>
        </w:numPr>
        <w:jc w:val="both"/>
        <w:rPr>
          <w:rFonts w:ascii="Arial" w:hAnsi="Arial" w:cs="Arial"/>
          <w:sz w:val="20"/>
          <w:szCs w:val="20"/>
          <w:lang w:eastAsia="en-US"/>
        </w:rPr>
      </w:pPr>
      <w:r w:rsidRPr="00DC7263">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1C12C9F6" w14:textId="77777777" w:rsidR="00F962D9" w:rsidRPr="00DC7263" w:rsidRDefault="00F962D9"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r w:rsidRPr="00DC7263">
        <w:rPr>
          <w:rFonts w:ascii="Arial" w:hAnsi="Arial" w:cs="Arial"/>
          <w:sz w:val="20"/>
        </w:rPr>
        <w:t xml:space="preserve">Izvajalec lahko predvidi izplačilo nagrade za prosilce ali OMZ, ki aktivno sodelujejo pri pripravi in izvedbi aktivnosti. </w:t>
      </w:r>
    </w:p>
    <w:p w14:paraId="17DAAB6D" w14:textId="77777777" w:rsidR="00F962D9" w:rsidRPr="00DC7263" w:rsidRDefault="00F962D9" w:rsidP="00F962D9">
      <w:pPr>
        <w:autoSpaceDE w:val="0"/>
        <w:autoSpaceDN w:val="0"/>
        <w:adjustRightInd w:val="0"/>
        <w:jc w:val="both"/>
        <w:rPr>
          <w:rFonts w:ascii="Arial" w:hAnsi="Arial" w:cs="Arial"/>
          <w:sz w:val="20"/>
          <w:szCs w:val="20"/>
        </w:rPr>
      </w:pPr>
    </w:p>
    <w:p w14:paraId="3AEF2BE5" w14:textId="5E7C8EFF" w:rsidR="00F962D9" w:rsidRPr="00DC7263" w:rsidRDefault="00F962D9" w:rsidP="00F962D9">
      <w:pPr>
        <w:autoSpaceDE w:val="0"/>
        <w:autoSpaceDN w:val="0"/>
        <w:adjustRightInd w:val="0"/>
        <w:jc w:val="both"/>
        <w:rPr>
          <w:rFonts w:ascii="Arial" w:hAnsi="Arial" w:cs="Arial"/>
          <w:sz w:val="20"/>
          <w:szCs w:val="20"/>
        </w:rPr>
      </w:pPr>
      <w:r w:rsidRPr="00DC7263">
        <w:rPr>
          <w:rFonts w:ascii="Arial" w:hAnsi="Arial" w:cs="Arial"/>
          <w:sz w:val="20"/>
          <w:szCs w:val="20"/>
        </w:rPr>
        <w:t>Stroški plač (A) se odmerijo v višini standardiziranih stroškov urne postavke (ura=60 minut) pri stroških plač, ki znaša 12,62 EUR/uro</w:t>
      </w:r>
      <w:r w:rsidR="000F7549">
        <w:rPr>
          <w:rFonts w:ascii="Arial" w:hAnsi="Arial" w:cs="Arial"/>
          <w:sz w:val="20"/>
          <w:szCs w:val="20"/>
        </w:rPr>
        <w:t xml:space="preserve"> (bruto bruto)</w:t>
      </w:r>
      <w:r w:rsidRPr="00DC7263">
        <w:rPr>
          <w:rFonts w:ascii="Arial" w:hAnsi="Arial" w:cs="Arial"/>
          <w:sz w:val="20"/>
          <w:szCs w:val="20"/>
        </w:rPr>
        <w:t xml:space="preserve">. </w:t>
      </w:r>
    </w:p>
    <w:p w14:paraId="0473CBFC" w14:textId="77777777" w:rsidR="00F962D9" w:rsidRPr="00DC7263" w:rsidRDefault="00F962D9" w:rsidP="00F962D9">
      <w:pPr>
        <w:jc w:val="both"/>
        <w:rPr>
          <w:rFonts w:ascii="Arial" w:hAnsi="Arial" w:cs="Arial"/>
          <w:sz w:val="20"/>
          <w:szCs w:val="20"/>
          <w:highlight w:val="yellow"/>
        </w:rPr>
      </w:pPr>
    </w:p>
    <w:p w14:paraId="69652337" w14:textId="77777777" w:rsidR="00F962D9" w:rsidRPr="00DC7263" w:rsidRDefault="00F962D9" w:rsidP="00F962D9">
      <w:pPr>
        <w:jc w:val="both"/>
        <w:rPr>
          <w:rFonts w:ascii="Arial" w:hAnsi="Arial" w:cs="Arial"/>
          <w:sz w:val="20"/>
          <w:szCs w:val="20"/>
        </w:rPr>
      </w:pPr>
      <w:r w:rsidRPr="00DC7263">
        <w:rPr>
          <w:rFonts w:ascii="Arial" w:hAnsi="Arial" w:cs="Arial"/>
          <w:sz w:val="20"/>
          <w:szCs w:val="20"/>
        </w:rPr>
        <w:t xml:space="preserve">Kot dokazila se priloži naslednja dokumentacija: </w:t>
      </w:r>
    </w:p>
    <w:p w14:paraId="6804D64F" w14:textId="77777777" w:rsidR="00F962D9" w:rsidRPr="00DC7263" w:rsidRDefault="00F962D9" w:rsidP="00F962D9">
      <w:pPr>
        <w:numPr>
          <w:ilvl w:val="0"/>
          <w:numId w:val="38"/>
        </w:numPr>
        <w:spacing w:line="260" w:lineRule="exact"/>
        <w:jc w:val="both"/>
        <w:rPr>
          <w:rFonts w:ascii="Arial" w:hAnsi="Arial" w:cs="Arial"/>
          <w:sz w:val="20"/>
          <w:szCs w:val="20"/>
        </w:rPr>
      </w:pPr>
      <w:r w:rsidRPr="00DC7263">
        <w:rPr>
          <w:rFonts w:ascii="Arial" w:hAnsi="Arial" w:cs="Arial"/>
          <w:sz w:val="20"/>
          <w:szCs w:val="20"/>
        </w:rPr>
        <w:t>pogodba o zaposlitvi, ki dokazuje obstoj in vrsto delovnega razmerja (polovični delovni čas, polni delovni čas ipd.) oziroma v primeru novih zaposlitev tudi delež dela na projektu in naloge v okviru le-te,</w:t>
      </w:r>
    </w:p>
    <w:p w14:paraId="1C9E9308" w14:textId="77777777" w:rsidR="00F962D9" w:rsidRPr="00DC7263" w:rsidRDefault="00F962D9" w:rsidP="00F962D9">
      <w:pPr>
        <w:numPr>
          <w:ilvl w:val="0"/>
          <w:numId w:val="38"/>
        </w:numPr>
        <w:spacing w:line="260" w:lineRule="exact"/>
        <w:jc w:val="both"/>
        <w:rPr>
          <w:rFonts w:ascii="Arial" w:hAnsi="Arial" w:cs="Arial"/>
          <w:sz w:val="20"/>
          <w:szCs w:val="20"/>
        </w:rPr>
      </w:pPr>
      <w:r w:rsidRPr="00DC7263">
        <w:rPr>
          <w:rFonts w:ascii="Arial" w:hAnsi="Arial" w:cs="Arial"/>
          <w:sz w:val="20"/>
          <w:szCs w:val="20"/>
        </w:rPr>
        <w:t>aneks ali sklep za dodelitev na projekt, ki določa delež dela na projektu in naloge v okviru le-te,</w:t>
      </w:r>
    </w:p>
    <w:p w14:paraId="0A7B56D4" w14:textId="77777777" w:rsidR="00F962D9" w:rsidRPr="00DC7263" w:rsidRDefault="00F962D9" w:rsidP="00F962D9">
      <w:pPr>
        <w:numPr>
          <w:ilvl w:val="0"/>
          <w:numId w:val="38"/>
        </w:numPr>
        <w:spacing w:line="260" w:lineRule="exact"/>
        <w:jc w:val="both"/>
        <w:rPr>
          <w:rFonts w:ascii="Arial" w:hAnsi="Arial" w:cs="Arial"/>
          <w:sz w:val="20"/>
          <w:szCs w:val="20"/>
        </w:rPr>
      </w:pPr>
      <w:r w:rsidRPr="00DC7263">
        <w:rPr>
          <w:rFonts w:ascii="Arial" w:hAnsi="Arial" w:cs="Arial"/>
          <w:sz w:val="20"/>
          <w:szCs w:val="20"/>
        </w:rPr>
        <w:t xml:space="preserve">obrazec Evidenca opravljenega dela z obračunom stroška dela zaposlenega – </w:t>
      </w:r>
      <w:proofErr w:type="spellStart"/>
      <w:r w:rsidRPr="00DC7263">
        <w:rPr>
          <w:rFonts w:ascii="Arial" w:hAnsi="Arial" w:cs="Arial"/>
          <w:sz w:val="20"/>
          <w:szCs w:val="20"/>
        </w:rPr>
        <w:t>časovnica</w:t>
      </w:r>
      <w:proofErr w:type="spellEnd"/>
      <w:r w:rsidRPr="00DC7263">
        <w:rPr>
          <w:rFonts w:ascii="Arial" w:hAnsi="Arial" w:cs="Arial"/>
          <w:sz w:val="20"/>
          <w:szCs w:val="20"/>
        </w:rPr>
        <w:t xml:space="preserve"> za posamezni mesec.</w:t>
      </w:r>
    </w:p>
    <w:p w14:paraId="38BEA9FB" w14:textId="77777777" w:rsidR="00F962D9" w:rsidRPr="00DC7263" w:rsidRDefault="00F962D9" w:rsidP="00F962D9">
      <w:pPr>
        <w:jc w:val="both"/>
        <w:rPr>
          <w:rFonts w:ascii="Arial" w:hAnsi="Arial" w:cs="Arial"/>
          <w:sz w:val="20"/>
          <w:szCs w:val="20"/>
          <w:lang w:eastAsia="en-US"/>
        </w:rPr>
      </w:pPr>
    </w:p>
    <w:p w14:paraId="1B8AEA34" w14:textId="77777777" w:rsidR="009A5DD2" w:rsidRPr="00DC7263" w:rsidRDefault="009A5DD2" w:rsidP="00012963">
      <w:pPr>
        <w:autoSpaceDE w:val="0"/>
        <w:autoSpaceDN w:val="0"/>
        <w:adjustRightInd w:val="0"/>
        <w:jc w:val="both"/>
        <w:rPr>
          <w:rFonts w:ascii="Arial" w:hAnsi="Arial" w:cs="Arial"/>
          <w:sz w:val="20"/>
          <w:szCs w:val="20"/>
          <w:u w:val="single"/>
        </w:rPr>
      </w:pPr>
      <w:r w:rsidRPr="00DC7263">
        <w:rPr>
          <w:rFonts w:ascii="Arial" w:hAnsi="Arial" w:cs="Arial"/>
          <w:sz w:val="20"/>
          <w:szCs w:val="20"/>
          <w:u w:val="single"/>
        </w:rPr>
        <w:t>Pri pripravi vloge naj prijavitelj upošteva tudi navodila naročnika iz 1. točke III. dela predmetne razpisne dokumentacije.</w:t>
      </w:r>
    </w:p>
    <w:p w14:paraId="3B477EF1" w14:textId="77777777" w:rsidR="009A5DD2" w:rsidRPr="00DC7263" w:rsidRDefault="009A5DD2" w:rsidP="00696B4C">
      <w:pPr>
        <w:autoSpaceDE w:val="0"/>
        <w:autoSpaceDN w:val="0"/>
        <w:adjustRightInd w:val="0"/>
        <w:jc w:val="both"/>
        <w:rPr>
          <w:rFonts w:ascii="Arial" w:hAnsi="Arial" w:cs="Arial"/>
          <w:sz w:val="20"/>
          <w:szCs w:val="20"/>
        </w:rPr>
      </w:pPr>
    </w:p>
    <w:p w14:paraId="40DDCA47" w14:textId="77777777" w:rsidR="009A5DD2" w:rsidRPr="00DC7263" w:rsidRDefault="009A5DD2" w:rsidP="00855A58">
      <w:pPr>
        <w:numPr>
          <w:ilvl w:val="0"/>
          <w:numId w:val="11"/>
        </w:numPr>
        <w:jc w:val="both"/>
        <w:rPr>
          <w:rFonts w:ascii="Arial" w:hAnsi="Arial" w:cs="Arial"/>
          <w:b/>
          <w:sz w:val="20"/>
          <w:szCs w:val="20"/>
        </w:rPr>
      </w:pPr>
      <w:r w:rsidRPr="00DC7263">
        <w:rPr>
          <w:rFonts w:ascii="Arial" w:hAnsi="Arial" w:cs="Arial"/>
          <w:b/>
          <w:sz w:val="20"/>
          <w:szCs w:val="20"/>
        </w:rPr>
        <w:t xml:space="preserve">Neupravičeni stroški: </w:t>
      </w:r>
    </w:p>
    <w:p w14:paraId="17A5E0C2" w14:textId="77777777" w:rsidR="009A5DD2" w:rsidRPr="00DC7263" w:rsidRDefault="009A5DD2" w:rsidP="00012963">
      <w:pPr>
        <w:pStyle w:val="MSSodmik"/>
        <w:autoSpaceDE w:val="0"/>
        <w:autoSpaceDN w:val="0"/>
        <w:adjustRightInd w:val="0"/>
        <w:spacing w:after="0"/>
        <w:jc w:val="both"/>
        <w:rPr>
          <w:rFonts w:ascii="Arial" w:hAnsi="Arial" w:cs="Arial"/>
          <w:sz w:val="20"/>
          <w:lang w:val="sl-SI" w:eastAsia="en-US"/>
        </w:rPr>
      </w:pPr>
    </w:p>
    <w:p w14:paraId="51AC3995" w14:textId="551C60D0" w:rsidR="009A5DD2" w:rsidRPr="00DC7263" w:rsidRDefault="009A5DD2" w:rsidP="00012963">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eastAsia="en-US"/>
        </w:rPr>
        <w:t xml:space="preserve">Opredeljeni so v točki 8.5 Nacionalnih pravil o upravičenosti stroškov Sklada za azil, migracije in vključevanje ter </w:t>
      </w:r>
      <w:r w:rsidR="000F7549">
        <w:rPr>
          <w:rFonts w:ascii="Arial" w:hAnsi="Arial" w:cs="Arial"/>
          <w:sz w:val="20"/>
          <w:lang w:val="sl-SI" w:eastAsia="en-US"/>
        </w:rPr>
        <w:t>S</w:t>
      </w:r>
      <w:r w:rsidRPr="00DC7263">
        <w:rPr>
          <w:rFonts w:ascii="Arial" w:hAnsi="Arial" w:cs="Arial"/>
          <w:sz w:val="20"/>
          <w:lang w:val="sl-SI" w:eastAsia="en-US"/>
        </w:rPr>
        <w:t>klada za notranjo varnost za obdobje 2014-2020.</w:t>
      </w:r>
    </w:p>
    <w:p w14:paraId="5729F16E" w14:textId="77777777" w:rsidR="009A5DD2" w:rsidRPr="00DC7263" w:rsidRDefault="009A5DD2" w:rsidP="00696B4C">
      <w:pPr>
        <w:jc w:val="both"/>
        <w:rPr>
          <w:rFonts w:ascii="Arial" w:hAnsi="Arial" w:cs="Arial"/>
          <w:sz w:val="20"/>
          <w:szCs w:val="20"/>
        </w:rPr>
      </w:pPr>
    </w:p>
    <w:p w14:paraId="7F1FDCCD"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Dovoljene spremembe dogovorjenega načrtovanega proračuna brez sklenitve aneksa med izvajanjem projekta:</w:t>
      </w:r>
    </w:p>
    <w:p w14:paraId="0466AE7F"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7240E1BA"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eastAsia="en-US"/>
        </w:rPr>
        <w:t xml:space="preserve">Izvajalec lahko izvede </w:t>
      </w:r>
      <w:r w:rsidRPr="00DC7263">
        <w:rPr>
          <w:rFonts w:ascii="Arial" w:hAnsi="Arial" w:cs="Arial"/>
          <w:sz w:val="20"/>
          <w:lang w:val="sl-SI"/>
        </w:rPr>
        <w:t>spremembe dogovorjenega načrtovanega projektnega proračuna, ki ima za posledico prerazporeditev načrtovanih sredstev med posameznimi kategorijami neposrednih upravičenih stroškov iz priloge IV/6, pri čemer je seštevek sprememb manjši od 30 % celotnih neposrednih upravičenih stroškov, p</w:t>
      </w:r>
      <w:r w:rsidRPr="00DC7263">
        <w:rPr>
          <w:rFonts w:ascii="Arial" w:hAnsi="Arial" w:cs="Arial"/>
          <w:sz w:val="20"/>
          <w:lang w:val="sl-SI" w:eastAsia="en-US"/>
        </w:rPr>
        <w:t xml:space="preserve">ri tem pa se skupni neposredni </w:t>
      </w:r>
      <w:r w:rsidRPr="00DC7263">
        <w:rPr>
          <w:rFonts w:ascii="Arial" w:hAnsi="Arial" w:cs="Arial"/>
          <w:sz w:val="20"/>
          <w:lang w:val="sl-SI"/>
        </w:rPr>
        <w:t>upravičeni</w:t>
      </w:r>
      <w:r w:rsidRPr="00DC7263">
        <w:rPr>
          <w:rFonts w:ascii="Arial" w:hAnsi="Arial" w:cs="Arial"/>
          <w:sz w:val="20"/>
          <w:lang w:val="sl-SI" w:eastAsia="en-US"/>
        </w:rPr>
        <w:t xml:space="preserve"> stroški ne smejo povečati. </w:t>
      </w:r>
    </w:p>
    <w:p w14:paraId="3E208120"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p>
    <w:p w14:paraId="0006797A" w14:textId="77777777" w:rsidR="009A5DD2" w:rsidRPr="00DC7263" w:rsidRDefault="009A5DD2" w:rsidP="00696B4C">
      <w:pPr>
        <w:pStyle w:val="Telobesedila"/>
        <w:rPr>
          <w:rFonts w:ascii="Arial" w:hAnsi="Arial" w:cs="Arial"/>
          <w:sz w:val="20"/>
        </w:rPr>
      </w:pPr>
      <w:r w:rsidRPr="00DC7263">
        <w:rPr>
          <w:rFonts w:ascii="Arial" w:hAnsi="Arial" w:cs="Arial"/>
          <w:sz w:val="20"/>
        </w:rPr>
        <w:t>Spremembe proračunskih vrstic znotraj posamezne kategorije stroškov (priloga IV/7) niso omejene.</w:t>
      </w:r>
    </w:p>
    <w:p w14:paraId="136EF06D" w14:textId="77777777" w:rsidR="009A5DD2" w:rsidRPr="00DC7263" w:rsidRDefault="009A5DD2" w:rsidP="00696B4C">
      <w:pPr>
        <w:pStyle w:val="Telobesedila"/>
        <w:rPr>
          <w:rFonts w:ascii="Arial" w:hAnsi="Arial" w:cs="Arial"/>
          <w:sz w:val="20"/>
        </w:rPr>
      </w:pPr>
    </w:p>
    <w:p w14:paraId="220A346E"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Vsaka sprememba dogovorjenega načrtovanega projektnega proračuna (priloga IV/6 in  priloga IV/7) mora biti predhodno pisno (elektronsko) potrjena s strani skrbnika pogodbe s strani naročnika. K predlogu za spremembo mora izvajalec priložiti novi prilogi IV/6 in IV/7, ki odražata predlagane spremembe, v kolikor je to potrebno.</w:t>
      </w:r>
    </w:p>
    <w:p w14:paraId="7C8A353F"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p>
    <w:p w14:paraId="5D299EFB"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rPr>
        <w:t>Ob morebitni spremembi oseb, ki izvajajo aktivnosti projekta, mora izvajalec predhodno pisno (elektronsko) obvestiti naročnika (skrbnika pogodbe s strani naročnika) o razlogih za zamenjavo osebja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p>
    <w:p w14:paraId="20C4EF02"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p>
    <w:p w14:paraId="3E11E1D0"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r w:rsidRPr="00DC7263">
        <w:rPr>
          <w:rFonts w:ascii="Arial" w:hAnsi="Arial" w:cs="Arial"/>
          <w:sz w:val="20"/>
          <w:lang w:val="sl-SI" w:eastAsia="en-US"/>
        </w:rPr>
        <w:t xml:space="preserve">Odstopanja pri fiksnem odstotku posrednih (upravičenih) stroškov niso dopustna. </w:t>
      </w:r>
    </w:p>
    <w:p w14:paraId="4F10CA58" w14:textId="77777777" w:rsidR="009A5DD2" w:rsidRPr="00DC7263" w:rsidRDefault="009A5DD2" w:rsidP="00696B4C">
      <w:pPr>
        <w:pStyle w:val="MSSodmik"/>
        <w:autoSpaceDE w:val="0"/>
        <w:autoSpaceDN w:val="0"/>
        <w:adjustRightInd w:val="0"/>
        <w:spacing w:after="0"/>
        <w:jc w:val="both"/>
        <w:rPr>
          <w:rFonts w:ascii="Arial" w:hAnsi="Arial" w:cs="Arial"/>
          <w:sz w:val="20"/>
          <w:lang w:val="sl-SI" w:eastAsia="en-US"/>
        </w:rPr>
      </w:pPr>
    </w:p>
    <w:p w14:paraId="522F6D61"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Bistvene spremembe projekta:</w:t>
      </w:r>
    </w:p>
    <w:p w14:paraId="00841329"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65DFB51A"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 xml:space="preserve">Izvajalec ne sme brez veljavnega aneksa izvajati projekta v bistveno drugačnem finančnem, tehničnem in administrativnem smislu od dogovorjenega. </w:t>
      </w:r>
    </w:p>
    <w:p w14:paraId="5233A2E7"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p>
    <w:p w14:paraId="21FD51E9"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 xml:space="preserve">Za bistvene spremembe, ki zahtevajo sklenitev aneksa k osnovni pogodbi, štejejo na primer: </w:t>
      </w:r>
    </w:p>
    <w:p w14:paraId="0E3C10E5"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trajanja projekta in/ali pogodbe;</w:t>
      </w:r>
    </w:p>
    <w:p w14:paraId="3160CBFA"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skrbnika pogodbe;</w:t>
      </w:r>
    </w:p>
    <w:p w14:paraId="697E04CB"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aktivnosti projekta;</w:t>
      </w:r>
    </w:p>
    <w:p w14:paraId="228ACAD2"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 xml:space="preserve">v primeru povečanja % </w:t>
      </w:r>
      <w:proofErr w:type="spellStart"/>
      <w:r w:rsidRPr="00DC7263">
        <w:rPr>
          <w:rFonts w:ascii="Arial" w:hAnsi="Arial" w:cs="Arial"/>
          <w:sz w:val="20"/>
        </w:rPr>
        <w:t>podizvajanja</w:t>
      </w:r>
      <w:proofErr w:type="spellEnd"/>
      <w:r w:rsidRPr="00DC7263">
        <w:rPr>
          <w:rFonts w:ascii="Arial" w:hAnsi="Arial" w:cs="Arial"/>
          <w:sz w:val="20"/>
        </w:rPr>
        <w:t xml:space="preserve"> in spremembe opredelitve nalog danih v </w:t>
      </w:r>
      <w:proofErr w:type="spellStart"/>
      <w:r w:rsidRPr="00DC7263">
        <w:rPr>
          <w:rFonts w:ascii="Arial" w:hAnsi="Arial" w:cs="Arial"/>
          <w:sz w:val="20"/>
        </w:rPr>
        <w:t>podizvajanje</w:t>
      </w:r>
      <w:proofErr w:type="spellEnd"/>
      <w:r w:rsidRPr="00DC7263">
        <w:rPr>
          <w:rFonts w:ascii="Arial" w:hAnsi="Arial" w:cs="Arial"/>
          <w:sz w:val="20"/>
        </w:rPr>
        <w:t>;</w:t>
      </w:r>
    </w:p>
    <w:p w14:paraId="4193A36B"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dogovorjenega načrtovanega projektnega proračuna, ki ima za posledico prerazporeditev načrtovanih sredstev med posameznimi kategorijami neposrednih upravičenih stroškov iz Prijave projekta – priloga IV/6 razpisne dokumentacije, pri čemer je seštevek sprememb večji od 30 % celotnih neposrednih upravičenih stroškov;</w:t>
      </w:r>
    </w:p>
    <w:p w14:paraId="57F12480" w14:textId="77777777" w:rsidR="009A5DD2" w:rsidRPr="00DC7263" w:rsidRDefault="009A5DD2" w:rsidP="00855A58">
      <w:pPr>
        <w:pStyle w:val="Telobesedila"/>
        <w:numPr>
          <w:ilvl w:val="0"/>
          <w:numId w:val="12"/>
        </w:numPr>
        <w:rPr>
          <w:rFonts w:ascii="Arial" w:hAnsi="Arial" w:cs="Arial"/>
          <w:sz w:val="20"/>
        </w:rPr>
      </w:pPr>
      <w:r w:rsidRPr="00DC7263">
        <w:rPr>
          <w:rFonts w:ascii="Arial" w:hAnsi="Arial" w:cs="Arial"/>
          <w:sz w:val="20"/>
        </w:rPr>
        <w:t>sprememba bančnega računa izvajalca, na katerega bo naročnik poravnal pogodbene obveznosti;</w:t>
      </w:r>
    </w:p>
    <w:p w14:paraId="59121A2A" w14:textId="77777777" w:rsidR="009A5DD2" w:rsidRPr="00DC7263"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DC7263">
        <w:rPr>
          <w:rFonts w:ascii="Arial" w:hAnsi="Arial" w:cs="Arial"/>
          <w:sz w:val="20"/>
          <w:lang w:val="sl-SI"/>
        </w:rPr>
        <w:t>sprememba imena in/ali pravne oblike izvajalca projekta;</w:t>
      </w:r>
    </w:p>
    <w:p w14:paraId="2682AB08" w14:textId="77777777" w:rsidR="009A5DD2" w:rsidRPr="00DC7263"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DC7263">
        <w:rPr>
          <w:rFonts w:ascii="Arial" w:hAnsi="Arial" w:cs="Arial"/>
          <w:sz w:val="20"/>
          <w:lang w:val="sl-SI"/>
        </w:rPr>
        <w:t>sprememba načina poročanja o izvajanju projekta.</w:t>
      </w:r>
    </w:p>
    <w:p w14:paraId="7DE8095A"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p>
    <w:p w14:paraId="49BBAB6B" w14:textId="77777777" w:rsidR="009A5DD2" w:rsidRPr="00DC7263" w:rsidRDefault="009A5DD2" w:rsidP="00696B4C">
      <w:pPr>
        <w:pStyle w:val="MSSodmik"/>
        <w:autoSpaceDE w:val="0"/>
        <w:autoSpaceDN w:val="0"/>
        <w:adjustRightInd w:val="0"/>
        <w:spacing w:after="0"/>
        <w:jc w:val="both"/>
        <w:rPr>
          <w:rFonts w:ascii="Arial" w:hAnsi="Arial" w:cs="Arial"/>
          <w:sz w:val="20"/>
          <w:lang w:val="sl-SI"/>
        </w:rPr>
      </w:pPr>
      <w:r w:rsidRPr="00DC7263">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novo Prijavo projekta (priloga IV/6) in predlog načrtovanega projektnega proračuna (priloga IV/7), ki odražata predlagane spremembe.</w:t>
      </w:r>
    </w:p>
    <w:p w14:paraId="3FAC0D19" w14:textId="77777777" w:rsidR="009A5DD2" w:rsidRPr="00DC7263" w:rsidRDefault="009A5DD2" w:rsidP="00696B4C">
      <w:pPr>
        <w:jc w:val="both"/>
        <w:rPr>
          <w:rFonts w:ascii="Arial" w:hAnsi="Arial" w:cs="Arial"/>
          <w:sz w:val="20"/>
          <w:szCs w:val="20"/>
        </w:rPr>
      </w:pPr>
    </w:p>
    <w:p w14:paraId="467F6122" w14:textId="77777777" w:rsidR="009A5DD2" w:rsidRPr="00DC7263" w:rsidRDefault="009A5DD2" w:rsidP="00696B4C">
      <w:pPr>
        <w:jc w:val="both"/>
        <w:rPr>
          <w:rFonts w:ascii="Arial" w:hAnsi="Arial" w:cs="Arial"/>
          <w:sz w:val="20"/>
          <w:szCs w:val="20"/>
        </w:rPr>
      </w:pPr>
    </w:p>
    <w:p w14:paraId="1FBE2228"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Hranjenje dokumentacije:</w:t>
      </w:r>
    </w:p>
    <w:p w14:paraId="5C3112F9"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61B1CE5F"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Izbrani prijavitelj mora finančno-računovodsko dokumentacijo in ostale dokumente, s katerimi izkazuje stroške projekta (prejete račune, potrdila, druga dokazila o plačilu ali računovodske listine z enakovredno dokazno vrednostjo), hraniti še 10 let od zaključka projekta. </w:t>
      </w:r>
    </w:p>
    <w:p w14:paraId="7D46EC46" w14:textId="77777777" w:rsidR="0022211A" w:rsidRPr="00DC7263" w:rsidRDefault="0022211A" w:rsidP="00696B4C">
      <w:pPr>
        <w:jc w:val="both"/>
        <w:rPr>
          <w:rFonts w:ascii="Arial" w:hAnsi="Arial" w:cs="Arial"/>
          <w:sz w:val="20"/>
          <w:szCs w:val="20"/>
        </w:rPr>
      </w:pPr>
    </w:p>
    <w:p w14:paraId="24E32A80"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39E227B9"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Finančna konstrukcija:</w:t>
      </w:r>
    </w:p>
    <w:p w14:paraId="341AB907" w14:textId="77777777" w:rsidR="009A5DD2" w:rsidRPr="00DC7263" w:rsidRDefault="009A5DD2" w:rsidP="00696B4C">
      <w:pPr>
        <w:jc w:val="both"/>
        <w:rPr>
          <w:rFonts w:ascii="Arial" w:hAnsi="Arial" w:cs="Arial"/>
          <w:sz w:val="20"/>
          <w:szCs w:val="20"/>
        </w:rPr>
      </w:pPr>
    </w:p>
    <w:p w14:paraId="00390CB3"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Prijavitelj mora v vlogi opredeliti vse stroške, ki se nanašajo na pripravo in izvedbo projekta, ki je predmet javnega razpisa.</w:t>
      </w:r>
    </w:p>
    <w:p w14:paraId="27A8E9A0" w14:textId="77777777" w:rsidR="009A5DD2" w:rsidRPr="00DC7263" w:rsidRDefault="009A5DD2" w:rsidP="00696B4C">
      <w:pPr>
        <w:jc w:val="both"/>
        <w:rPr>
          <w:rFonts w:ascii="Arial" w:hAnsi="Arial" w:cs="Arial"/>
          <w:sz w:val="20"/>
          <w:szCs w:val="20"/>
        </w:rPr>
      </w:pPr>
    </w:p>
    <w:p w14:paraId="16175441"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Financirani bodo le tisti stroški, ki bodo navedeni v Prijavi projekta </w:t>
      </w:r>
      <w:r w:rsidRPr="00DC7263">
        <w:rPr>
          <w:rFonts w:ascii="Arial" w:hAnsi="Arial" w:cs="Arial"/>
          <w:bCs/>
          <w:sz w:val="20"/>
          <w:szCs w:val="20"/>
        </w:rPr>
        <w:t xml:space="preserve">(priloga IV/6) </w:t>
      </w:r>
      <w:r w:rsidRPr="00DC7263">
        <w:rPr>
          <w:rFonts w:ascii="Arial" w:hAnsi="Arial" w:cs="Arial"/>
          <w:sz w:val="20"/>
          <w:szCs w:val="20"/>
        </w:rPr>
        <w:t>in v Načrtovanem projektnem proračunu (priloga IV/7), in sicer največ do navedene višine, na podlagi predloženih dokazil o nastalih stroških in izdatkih.</w:t>
      </w:r>
    </w:p>
    <w:p w14:paraId="1807FB29" w14:textId="34DB211B" w:rsidR="009A5DD2" w:rsidRDefault="009A5DD2" w:rsidP="00696B4C">
      <w:pPr>
        <w:pStyle w:val="Telobesedila-zamik3"/>
        <w:overflowPunct/>
        <w:autoSpaceDE/>
        <w:autoSpaceDN/>
        <w:adjustRightInd/>
        <w:ind w:left="0"/>
        <w:textAlignment w:val="auto"/>
        <w:rPr>
          <w:rFonts w:ascii="Arial" w:hAnsi="Arial" w:cs="Arial"/>
          <w:sz w:val="20"/>
        </w:rPr>
      </w:pPr>
    </w:p>
    <w:p w14:paraId="5591E9D7" w14:textId="59C4BF8F" w:rsidR="009D109F" w:rsidRDefault="009D109F" w:rsidP="00696B4C">
      <w:pPr>
        <w:pStyle w:val="Telobesedila-zamik3"/>
        <w:overflowPunct/>
        <w:autoSpaceDE/>
        <w:autoSpaceDN/>
        <w:adjustRightInd/>
        <w:ind w:left="0"/>
        <w:textAlignment w:val="auto"/>
        <w:rPr>
          <w:rFonts w:ascii="Arial" w:hAnsi="Arial" w:cs="Arial"/>
          <w:sz w:val="20"/>
        </w:rPr>
      </w:pPr>
    </w:p>
    <w:p w14:paraId="6BF5C4B6" w14:textId="4E886C4F" w:rsidR="009D109F" w:rsidRDefault="009D109F" w:rsidP="00696B4C">
      <w:pPr>
        <w:pStyle w:val="Telobesedila-zamik3"/>
        <w:overflowPunct/>
        <w:autoSpaceDE/>
        <w:autoSpaceDN/>
        <w:adjustRightInd/>
        <w:ind w:left="0"/>
        <w:textAlignment w:val="auto"/>
        <w:rPr>
          <w:rFonts w:ascii="Arial" w:hAnsi="Arial" w:cs="Arial"/>
          <w:sz w:val="20"/>
        </w:rPr>
      </w:pPr>
    </w:p>
    <w:p w14:paraId="62AFE5A5" w14:textId="77777777" w:rsidR="009D109F" w:rsidRPr="00DC7263" w:rsidRDefault="009D109F" w:rsidP="00696B4C">
      <w:pPr>
        <w:pStyle w:val="Telobesedila-zamik3"/>
        <w:overflowPunct/>
        <w:autoSpaceDE/>
        <w:autoSpaceDN/>
        <w:adjustRightInd/>
        <w:ind w:left="0"/>
        <w:textAlignment w:val="auto"/>
        <w:rPr>
          <w:rFonts w:ascii="Arial" w:hAnsi="Arial" w:cs="Arial"/>
          <w:sz w:val="20"/>
        </w:rPr>
      </w:pPr>
    </w:p>
    <w:p w14:paraId="053B1A8E"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Obdobje upravičenosti in evidence:</w:t>
      </w:r>
    </w:p>
    <w:p w14:paraId="47767813" w14:textId="77777777" w:rsidR="009A5DD2" w:rsidRPr="00DC7263" w:rsidRDefault="009A5DD2" w:rsidP="00696B4C">
      <w:pPr>
        <w:ind w:left="360"/>
        <w:jc w:val="both"/>
        <w:rPr>
          <w:rFonts w:ascii="Arial" w:hAnsi="Arial" w:cs="Arial"/>
          <w:sz w:val="20"/>
          <w:szCs w:val="20"/>
        </w:rPr>
      </w:pPr>
    </w:p>
    <w:p w14:paraId="26E95D7A" w14:textId="77777777" w:rsidR="007F6610" w:rsidRPr="00DC7263" w:rsidRDefault="007F6610" w:rsidP="007F6610">
      <w:pPr>
        <w:pStyle w:val="Telobesedila"/>
        <w:numPr>
          <w:ilvl w:val="12"/>
          <w:numId w:val="0"/>
        </w:numPr>
        <w:rPr>
          <w:rFonts w:ascii="Arial" w:hAnsi="Arial" w:cs="Arial"/>
          <w:sz w:val="20"/>
        </w:rPr>
      </w:pPr>
      <w:r w:rsidRPr="00DC7263">
        <w:rPr>
          <w:rFonts w:ascii="Arial" w:hAnsi="Arial" w:cs="Arial"/>
          <w:sz w:val="20"/>
        </w:rPr>
        <w:t>Pogodba se z izbranim prijaviteljem sklene s podpisom obeh pogodbenih strank in velja za čas 30 mesecev oziroma do porabe sredstev.</w:t>
      </w:r>
    </w:p>
    <w:p w14:paraId="61B3CC5D" w14:textId="77777777" w:rsidR="009A5DD2" w:rsidRPr="00DC7263" w:rsidRDefault="009A5DD2" w:rsidP="00696B4C">
      <w:pPr>
        <w:pStyle w:val="Telobesedila"/>
        <w:numPr>
          <w:ilvl w:val="12"/>
          <w:numId w:val="0"/>
        </w:numPr>
        <w:rPr>
          <w:rFonts w:ascii="Arial" w:hAnsi="Arial" w:cs="Arial"/>
          <w:sz w:val="20"/>
        </w:rPr>
      </w:pPr>
    </w:p>
    <w:p w14:paraId="49B3EAB8" w14:textId="77777777" w:rsidR="007F6610" w:rsidRPr="00DC7263" w:rsidRDefault="007F6610" w:rsidP="007F6610">
      <w:pPr>
        <w:pStyle w:val="Telobesedila"/>
        <w:numPr>
          <w:ilvl w:val="12"/>
          <w:numId w:val="0"/>
        </w:numPr>
        <w:rPr>
          <w:rFonts w:ascii="Arial" w:hAnsi="Arial" w:cs="Arial"/>
          <w:sz w:val="20"/>
        </w:rPr>
      </w:pPr>
      <w:r w:rsidRPr="00DC7263">
        <w:rPr>
          <w:rFonts w:ascii="Arial" w:hAnsi="Arial" w:cs="Arial"/>
          <w:sz w:val="20"/>
        </w:rPr>
        <w:t xml:space="preserve">Stroški, nastali pred podpisom pogodbe in po zaključku veljavnosti pogodbe, niso upravičeni za financiranje po pogodbi. </w:t>
      </w:r>
    </w:p>
    <w:p w14:paraId="16407401" w14:textId="77777777" w:rsidR="007F6610" w:rsidRPr="00DC7263" w:rsidRDefault="007F6610" w:rsidP="007F6610">
      <w:pPr>
        <w:numPr>
          <w:ilvl w:val="12"/>
          <w:numId w:val="0"/>
        </w:numPr>
        <w:ind w:left="360"/>
        <w:jc w:val="both"/>
        <w:rPr>
          <w:rFonts w:ascii="Arial" w:hAnsi="Arial" w:cs="Arial"/>
          <w:sz w:val="20"/>
          <w:szCs w:val="20"/>
          <w:lang w:eastAsia="en-US"/>
        </w:rPr>
      </w:pPr>
    </w:p>
    <w:p w14:paraId="41AF1810" w14:textId="77777777" w:rsidR="00696C7D" w:rsidRDefault="007F6610" w:rsidP="00696C7D">
      <w:pPr>
        <w:numPr>
          <w:ilvl w:val="12"/>
          <w:numId w:val="0"/>
        </w:numPr>
        <w:jc w:val="both"/>
        <w:rPr>
          <w:rFonts w:ascii="Arial" w:hAnsi="Arial" w:cs="Arial"/>
          <w:sz w:val="20"/>
          <w:szCs w:val="20"/>
          <w:lang w:eastAsia="en-US"/>
        </w:rPr>
      </w:pPr>
      <w:r w:rsidRPr="00DC7263">
        <w:rPr>
          <w:rFonts w:ascii="Arial" w:hAnsi="Arial" w:cs="Arial"/>
          <w:sz w:val="20"/>
          <w:szCs w:val="20"/>
          <w:lang w:eastAsia="en-US"/>
        </w:rPr>
        <w:t>Plačila stroškov v zvezi s projektom mora izvajalec izvršiti preden zahteva od naročnika povrnitev posameznega stroška/izdatka (razen za amortizacijo). Plačila morajo imeti obliko finančnih transakcij.</w:t>
      </w:r>
    </w:p>
    <w:p w14:paraId="753B0583" w14:textId="77777777" w:rsidR="00696C7D" w:rsidRDefault="00696C7D" w:rsidP="00696C7D">
      <w:pPr>
        <w:numPr>
          <w:ilvl w:val="12"/>
          <w:numId w:val="0"/>
        </w:numPr>
        <w:jc w:val="both"/>
        <w:rPr>
          <w:rFonts w:ascii="Arial" w:hAnsi="Arial" w:cs="Arial"/>
          <w:sz w:val="20"/>
          <w:szCs w:val="20"/>
          <w:lang w:eastAsia="en-US"/>
        </w:rPr>
      </w:pPr>
    </w:p>
    <w:p w14:paraId="2372CFD8" w14:textId="6E2B779B" w:rsidR="007F6610" w:rsidRPr="00DC7263" w:rsidRDefault="00696C7D" w:rsidP="00FF4249">
      <w:pPr>
        <w:numPr>
          <w:ilvl w:val="12"/>
          <w:numId w:val="0"/>
        </w:numPr>
        <w:jc w:val="both"/>
        <w:rPr>
          <w:rFonts w:ascii="Arial" w:hAnsi="Arial" w:cs="Arial"/>
          <w:sz w:val="20"/>
          <w:szCs w:val="20"/>
          <w:lang w:eastAsia="en-US"/>
        </w:rPr>
      </w:pPr>
      <w:r w:rsidRPr="00B80509">
        <w:rPr>
          <w:rFonts w:ascii="Arial" w:hAnsi="Arial" w:cs="Arial"/>
          <w:sz w:val="20"/>
          <w:szCs w:val="20"/>
          <w:lang w:eastAsia="en-US"/>
        </w:rPr>
        <w:t>Izjema so tudi stroški dela, kjer se uporablja standardizirana urna postavka.</w:t>
      </w:r>
      <w:r>
        <w:rPr>
          <w:rFonts w:ascii="Arial" w:hAnsi="Arial" w:cs="Arial"/>
          <w:sz w:val="20"/>
          <w:szCs w:val="20"/>
          <w:lang w:eastAsia="en-US"/>
        </w:rPr>
        <w:tab/>
      </w:r>
    </w:p>
    <w:p w14:paraId="069C5F53" w14:textId="77777777" w:rsidR="007F6610" w:rsidRPr="00DC7263" w:rsidRDefault="007F6610" w:rsidP="007F6610">
      <w:pPr>
        <w:numPr>
          <w:ilvl w:val="12"/>
          <w:numId w:val="0"/>
        </w:numPr>
        <w:jc w:val="both"/>
        <w:rPr>
          <w:rFonts w:ascii="Arial" w:hAnsi="Arial" w:cs="Arial"/>
          <w:sz w:val="20"/>
          <w:szCs w:val="20"/>
          <w:lang w:eastAsia="en-US"/>
        </w:rPr>
      </w:pPr>
      <w:r w:rsidRPr="00DC7263">
        <w:rPr>
          <w:rFonts w:ascii="Arial" w:hAnsi="Arial" w:cs="Arial"/>
          <w:sz w:val="20"/>
          <w:szCs w:val="20"/>
          <w:lang w:eastAsia="en-US"/>
        </w:rPr>
        <w:t>Stroški se praviloma dokazujejo z uradnimi računi. Kadar to ni mogoče, se izdatki izkažejo z računovodskimi listinami ali dokazili enakovredne dokazne vrednosti.</w:t>
      </w:r>
    </w:p>
    <w:p w14:paraId="38019C10" w14:textId="77777777" w:rsidR="007F6610" w:rsidRPr="00DC7263" w:rsidRDefault="007F6610" w:rsidP="007F6610">
      <w:pPr>
        <w:numPr>
          <w:ilvl w:val="12"/>
          <w:numId w:val="0"/>
        </w:numPr>
        <w:ind w:left="360"/>
        <w:jc w:val="both"/>
        <w:rPr>
          <w:rFonts w:ascii="Arial" w:hAnsi="Arial" w:cs="Arial"/>
          <w:sz w:val="20"/>
          <w:szCs w:val="20"/>
          <w:lang w:eastAsia="en-US"/>
        </w:rPr>
      </w:pPr>
    </w:p>
    <w:p w14:paraId="30CCF265" w14:textId="77777777" w:rsidR="007F6610" w:rsidRPr="00DC7263" w:rsidRDefault="007F6610" w:rsidP="007F6610">
      <w:pPr>
        <w:numPr>
          <w:ilvl w:val="12"/>
          <w:numId w:val="0"/>
        </w:numPr>
        <w:jc w:val="both"/>
        <w:rPr>
          <w:rFonts w:ascii="Arial" w:hAnsi="Arial" w:cs="Arial"/>
          <w:sz w:val="20"/>
          <w:szCs w:val="20"/>
          <w:lang w:eastAsia="en-US"/>
        </w:rPr>
      </w:pPr>
      <w:r w:rsidRPr="00DC7263">
        <w:rPr>
          <w:rFonts w:ascii="Arial" w:hAnsi="Arial" w:cs="Arial"/>
          <w:sz w:val="20"/>
          <w:szCs w:val="20"/>
          <w:lang w:eastAsia="en-US"/>
        </w:rPr>
        <w:t>Izvajalcu ni potrebno prilagati dokazil, ki bi opravičevali nastanek posrednih upravičenih stroškov (kategorija H).</w:t>
      </w:r>
    </w:p>
    <w:p w14:paraId="417BEBB3" w14:textId="77777777" w:rsidR="007F6610" w:rsidRPr="00DC7263" w:rsidRDefault="007F6610" w:rsidP="007F6610">
      <w:pPr>
        <w:numPr>
          <w:ilvl w:val="12"/>
          <w:numId w:val="0"/>
        </w:numPr>
        <w:jc w:val="both"/>
        <w:rPr>
          <w:rFonts w:ascii="Arial" w:hAnsi="Arial" w:cs="Arial"/>
          <w:color w:val="008080"/>
          <w:sz w:val="20"/>
          <w:szCs w:val="20"/>
          <w:highlight w:val="yellow"/>
          <w:lang w:eastAsia="en-US"/>
        </w:rPr>
      </w:pPr>
    </w:p>
    <w:p w14:paraId="4A0E1828" w14:textId="77777777" w:rsidR="007F6610" w:rsidRPr="00DC7263" w:rsidRDefault="007F6610" w:rsidP="007F6610">
      <w:pPr>
        <w:numPr>
          <w:ilvl w:val="12"/>
          <w:numId w:val="0"/>
        </w:numPr>
        <w:jc w:val="both"/>
        <w:rPr>
          <w:rFonts w:ascii="Arial" w:hAnsi="Arial" w:cs="Arial"/>
          <w:sz w:val="20"/>
          <w:szCs w:val="20"/>
          <w:lang w:eastAsia="en-US"/>
        </w:rPr>
      </w:pPr>
      <w:r w:rsidRPr="00DC7263">
        <w:rPr>
          <w:rFonts w:ascii="Arial" w:hAnsi="Arial" w:cs="Arial"/>
          <w:sz w:val="20"/>
          <w:szCs w:val="20"/>
          <w:lang w:eastAsia="en-US"/>
        </w:rPr>
        <w:t>Neposredni stroški morajo biti prepoznavni in preverljivi. Zlasti morajo biti:</w:t>
      </w:r>
    </w:p>
    <w:p w14:paraId="19C1801D" w14:textId="77777777" w:rsidR="007F6610" w:rsidRPr="00DC7263" w:rsidRDefault="007F6610" w:rsidP="007F6610">
      <w:pPr>
        <w:numPr>
          <w:ilvl w:val="0"/>
          <w:numId w:val="13"/>
        </w:numPr>
        <w:jc w:val="both"/>
        <w:rPr>
          <w:rFonts w:ascii="Arial" w:hAnsi="Arial" w:cs="Arial"/>
          <w:sz w:val="20"/>
          <w:szCs w:val="20"/>
          <w:lang w:eastAsia="en-US"/>
        </w:rPr>
      </w:pPr>
      <w:r w:rsidRPr="00DC7263">
        <w:rPr>
          <w:rFonts w:ascii="Arial" w:hAnsi="Arial" w:cs="Arial"/>
          <w:sz w:val="20"/>
          <w:szCs w:val="20"/>
          <w:lang w:eastAsia="en-US"/>
        </w:rPr>
        <w:t>zabeleženi v računovodskih evidencah izvajalca (obvezno ločeno glede na stroškovni nosilec projekta, ki je predmet te pogodbe);</w:t>
      </w:r>
    </w:p>
    <w:p w14:paraId="2F5C9A40" w14:textId="77777777" w:rsidR="007F6610" w:rsidRPr="00DC7263" w:rsidRDefault="007F6610" w:rsidP="007F6610">
      <w:pPr>
        <w:numPr>
          <w:ilvl w:val="0"/>
          <w:numId w:val="13"/>
        </w:numPr>
        <w:jc w:val="both"/>
        <w:rPr>
          <w:rFonts w:ascii="Arial" w:hAnsi="Arial" w:cs="Arial"/>
          <w:sz w:val="20"/>
          <w:szCs w:val="20"/>
          <w:lang w:eastAsia="en-US"/>
        </w:rPr>
      </w:pPr>
      <w:r w:rsidRPr="00DC7263">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0E964831" w14:textId="77777777" w:rsidR="007F6610" w:rsidRPr="00DC7263" w:rsidRDefault="007F6610" w:rsidP="007F6610">
      <w:pPr>
        <w:numPr>
          <w:ilvl w:val="0"/>
          <w:numId w:val="13"/>
        </w:numPr>
        <w:jc w:val="both"/>
        <w:rPr>
          <w:rFonts w:ascii="Arial" w:hAnsi="Arial" w:cs="Arial"/>
          <w:sz w:val="20"/>
          <w:szCs w:val="20"/>
          <w:lang w:eastAsia="en-US"/>
        </w:rPr>
      </w:pPr>
      <w:r w:rsidRPr="00DC7263">
        <w:rPr>
          <w:rFonts w:ascii="Arial" w:hAnsi="Arial" w:cs="Arial"/>
          <w:sz w:val="20"/>
          <w:szCs w:val="20"/>
          <w:lang w:eastAsia="en-US"/>
        </w:rPr>
        <w:t>prijavljeni v skladu z zahtevami veljavne davčne in delovno-pravne zakonodaje.</w:t>
      </w:r>
    </w:p>
    <w:p w14:paraId="365C4975" w14:textId="77777777" w:rsidR="007F6610" w:rsidRPr="00DC7263" w:rsidRDefault="007F6610" w:rsidP="007F6610">
      <w:pPr>
        <w:pStyle w:val="Telobesedila"/>
        <w:ind w:left="360"/>
        <w:rPr>
          <w:rFonts w:ascii="Arial" w:hAnsi="Arial" w:cs="Arial"/>
          <w:sz w:val="20"/>
        </w:rPr>
      </w:pPr>
    </w:p>
    <w:p w14:paraId="0D7AD630" w14:textId="77777777" w:rsidR="007F6610" w:rsidRPr="00DC7263" w:rsidRDefault="007F6610" w:rsidP="007F6610">
      <w:pPr>
        <w:pStyle w:val="Telobesedila"/>
        <w:rPr>
          <w:rFonts w:ascii="Arial" w:hAnsi="Arial" w:cs="Arial"/>
          <w:sz w:val="20"/>
        </w:rPr>
      </w:pPr>
      <w:r w:rsidRPr="00DC7263">
        <w:rPr>
          <w:rFonts w:ascii="Arial" w:hAnsi="Arial" w:cs="Arial"/>
          <w:sz w:val="20"/>
        </w:rPr>
        <w:t>Prejeta sredstva  morajo biti porabljena v skladu s predpisi, ki določajo izvrševanje proračuna Republike Slovenije in črpanje sredstev iz Sklada AMIF.</w:t>
      </w:r>
    </w:p>
    <w:p w14:paraId="3C77AA42" w14:textId="77777777" w:rsidR="009A5DD2" w:rsidRPr="00DC7263" w:rsidRDefault="009A5DD2" w:rsidP="00696B4C">
      <w:pPr>
        <w:ind w:left="360"/>
        <w:jc w:val="both"/>
        <w:rPr>
          <w:rFonts w:ascii="Arial" w:hAnsi="Arial" w:cs="Arial"/>
          <w:sz w:val="20"/>
          <w:szCs w:val="20"/>
          <w:u w:val="single"/>
        </w:rPr>
      </w:pPr>
    </w:p>
    <w:p w14:paraId="55CB7001"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Obseg izvedbe projekta:</w:t>
      </w:r>
    </w:p>
    <w:p w14:paraId="7894C1E2" w14:textId="77777777" w:rsidR="009A5DD2" w:rsidRPr="00DC7263" w:rsidRDefault="009A5DD2" w:rsidP="00696B4C">
      <w:pPr>
        <w:pStyle w:val="Telobesedila-zamik3"/>
        <w:overflowPunct/>
        <w:autoSpaceDE/>
        <w:autoSpaceDN/>
        <w:adjustRightInd/>
        <w:ind w:left="0"/>
        <w:textAlignment w:val="auto"/>
        <w:rPr>
          <w:rFonts w:ascii="Arial" w:hAnsi="Arial" w:cs="Arial"/>
          <w:sz w:val="20"/>
        </w:rPr>
      </w:pPr>
    </w:p>
    <w:p w14:paraId="7DDEEE0A" w14:textId="77777777" w:rsidR="009A5DD2" w:rsidRPr="00DC7263" w:rsidRDefault="009A5DD2" w:rsidP="00696B4C">
      <w:pPr>
        <w:pStyle w:val="BodyText32"/>
        <w:numPr>
          <w:ilvl w:val="12"/>
          <w:numId w:val="0"/>
        </w:numPr>
        <w:rPr>
          <w:rFonts w:ascii="Arial" w:hAnsi="Arial" w:cs="Arial"/>
          <w:bCs/>
          <w:sz w:val="20"/>
        </w:rPr>
      </w:pPr>
      <w:r w:rsidRPr="00DC7263">
        <w:rPr>
          <w:rFonts w:ascii="Arial" w:hAnsi="Arial" w:cs="Arial"/>
          <w:bCs/>
          <w:sz w:val="20"/>
        </w:rPr>
        <w:t>V primeru, da izvajalec projekt izvede v zmanjšanem obsegu oz. ne doseže ciljev in rezultatov projekta, ki so opredeljeni v Prijavi projekta (priloga IV/6), naročnik delež financiranja zniža glede na dejansko izvedene aktivnosti oz. dejansko dosežene operativne cilje.</w:t>
      </w:r>
    </w:p>
    <w:p w14:paraId="6C5EE80C" w14:textId="77777777" w:rsidR="009A5DD2" w:rsidRPr="00DC7263" w:rsidRDefault="009A5DD2" w:rsidP="00696B4C">
      <w:pPr>
        <w:jc w:val="both"/>
        <w:rPr>
          <w:rFonts w:ascii="Arial" w:hAnsi="Arial" w:cs="Arial"/>
          <w:b/>
          <w:bCs/>
          <w:color w:val="FF0000"/>
          <w:sz w:val="20"/>
          <w:szCs w:val="20"/>
        </w:rPr>
      </w:pPr>
    </w:p>
    <w:p w14:paraId="0FF8FC4A" w14:textId="77777777" w:rsidR="009A5DD2" w:rsidRPr="00DC7263" w:rsidRDefault="009A5DD2" w:rsidP="00855A58">
      <w:pPr>
        <w:pStyle w:val="Telobesedila-zamik3"/>
        <w:numPr>
          <w:ilvl w:val="0"/>
          <w:numId w:val="11"/>
        </w:numPr>
        <w:overflowPunct/>
        <w:autoSpaceDE/>
        <w:autoSpaceDN/>
        <w:adjustRightInd/>
        <w:textAlignment w:val="auto"/>
        <w:rPr>
          <w:rFonts w:ascii="Arial" w:hAnsi="Arial" w:cs="Arial"/>
          <w:b/>
          <w:sz w:val="20"/>
        </w:rPr>
      </w:pPr>
      <w:r w:rsidRPr="00DC7263">
        <w:rPr>
          <w:rFonts w:ascii="Arial" w:hAnsi="Arial" w:cs="Arial"/>
          <w:b/>
          <w:sz w:val="20"/>
        </w:rPr>
        <w:t>Izplačilo sredstev:</w:t>
      </w:r>
    </w:p>
    <w:p w14:paraId="5DF353F6" w14:textId="77777777" w:rsidR="009A5DD2" w:rsidRPr="00DC7263" w:rsidRDefault="009A5DD2" w:rsidP="00696B4C">
      <w:pPr>
        <w:jc w:val="both"/>
        <w:rPr>
          <w:rFonts w:ascii="Arial" w:hAnsi="Arial" w:cs="Arial"/>
          <w:sz w:val="20"/>
          <w:szCs w:val="20"/>
        </w:rPr>
      </w:pPr>
      <w:bookmarkStart w:id="6" w:name="_Toc224721247"/>
    </w:p>
    <w:p w14:paraId="5AE8DD3B" w14:textId="77777777" w:rsidR="007F6610" w:rsidRPr="00DC7263" w:rsidRDefault="007F6610" w:rsidP="007F6610">
      <w:pPr>
        <w:jc w:val="both"/>
        <w:rPr>
          <w:rFonts w:ascii="Arial" w:hAnsi="Arial" w:cs="Arial"/>
          <w:bCs/>
          <w:sz w:val="20"/>
          <w:szCs w:val="20"/>
        </w:rPr>
      </w:pPr>
      <w:r w:rsidRPr="00DC7263">
        <w:rPr>
          <w:rFonts w:ascii="Arial" w:hAnsi="Arial" w:cs="Arial"/>
          <w:sz w:val="20"/>
          <w:szCs w:val="20"/>
        </w:rPr>
        <w:t xml:space="preserve">Izvajalcu bodo sredstva izplačana na transakcijski račun v skladu z veljavnim Zakonom o izvrševanju proračuna RS oziroma najkasneje 30. dan od datuma uradnega prejema e-računa. </w:t>
      </w:r>
      <w:r w:rsidRPr="00DC7263">
        <w:rPr>
          <w:rFonts w:ascii="Arial" w:hAnsi="Arial" w:cs="Arial"/>
          <w:bCs/>
          <w:sz w:val="20"/>
          <w:szCs w:val="20"/>
        </w:rPr>
        <w:t xml:space="preserve">Povračilo stroškov, ki bodo izvajalcu nastali pri izvedbi projekta, bo naročnik nakazal izvajalcu po prejetem e-računu ter po izvedeni vsebinski in finančni kontroli prejetega zahtevka za izplačilo (v nadaljevanju: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z obveznimi prilogami. </w:t>
      </w:r>
    </w:p>
    <w:p w14:paraId="327C0A9C" w14:textId="77777777" w:rsidR="007F6610" w:rsidRPr="00DC7263" w:rsidRDefault="007F6610" w:rsidP="007F6610">
      <w:pPr>
        <w:jc w:val="both"/>
        <w:rPr>
          <w:rFonts w:ascii="Arial" w:hAnsi="Arial" w:cs="Arial"/>
          <w:bCs/>
          <w:sz w:val="20"/>
          <w:szCs w:val="20"/>
        </w:rPr>
      </w:pPr>
    </w:p>
    <w:p w14:paraId="5BAFC4E8" w14:textId="77777777" w:rsidR="007F6610" w:rsidRPr="00DC7263" w:rsidRDefault="007F6610" w:rsidP="007F6610">
      <w:pPr>
        <w:jc w:val="both"/>
        <w:rPr>
          <w:rFonts w:ascii="Arial" w:hAnsi="Arial" w:cs="Arial"/>
          <w:bCs/>
          <w:sz w:val="20"/>
          <w:szCs w:val="20"/>
        </w:rPr>
      </w:pPr>
      <w:r w:rsidRPr="00DC7263">
        <w:rPr>
          <w:rFonts w:ascii="Arial" w:hAnsi="Arial" w:cs="Arial"/>
          <w:bCs/>
          <w:sz w:val="20"/>
          <w:szCs w:val="20"/>
        </w:rPr>
        <w:t>Izvajalec</w:t>
      </w:r>
      <w:r w:rsidRPr="00DC7263">
        <w:rPr>
          <w:rFonts w:ascii="Arial" w:hAnsi="Arial" w:cs="Arial"/>
          <w:sz w:val="20"/>
          <w:szCs w:val="20"/>
        </w:rPr>
        <w:t xml:space="preserve"> mora vnesti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z vsemi pripadajočimi dokazili o nastalih stroških in izdatkih. </w:t>
      </w:r>
      <w:r w:rsidRPr="00DC7263">
        <w:rPr>
          <w:rFonts w:ascii="Arial" w:hAnsi="Arial" w:cs="Arial"/>
          <w:bCs/>
          <w:sz w:val="20"/>
          <w:szCs w:val="20"/>
        </w:rPr>
        <w:t xml:space="preserve"> </w:t>
      </w:r>
      <w:r w:rsidRPr="00DC7263">
        <w:rPr>
          <w:rFonts w:ascii="Arial" w:hAnsi="Arial" w:cs="Arial"/>
          <w:sz w:val="20"/>
          <w:szCs w:val="20"/>
        </w:rPr>
        <w:t xml:space="preserve">Po zaključenem vnosu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elektronski obliki. </w:t>
      </w:r>
      <w:r w:rsidRPr="00DC7263">
        <w:rPr>
          <w:rFonts w:ascii="Arial" w:hAnsi="Arial" w:cs="Arial"/>
          <w:bCs/>
          <w:sz w:val="20"/>
          <w:szCs w:val="20"/>
        </w:rPr>
        <w:t xml:space="preserve">Naročnik pregleda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v sistemu MIGRA II z vsemi pripadajočimi prilogami in v primeru potrditve celotnega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kot upravičenega se izvajalca o tem obvesti in izvede izplačilo. V primeru, da naročnik pri pregledu posredovanega zahtevka za izplačilo s prilogami ugotovi, da zahtevek za izplačilo ni pravilen, izvajalcu posreduje obvestilo o ugotovljenih odstopanjih in preko sistema MIGRA II posreduje zadevni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izdatkov,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14:paraId="0121E801" w14:textId="77777777" w:rsidR="007F6610" w:rsidRPr="00DC7263" w:rsidRDefault="007F6610" w:rsidP="007F6610">
      <w:pPr>
        <w:jc w:val="both"/>
        <w:rPr>
          <w:rFonts w:ascii="Arial" w:hAnsi="Arial" w:cs="Arial"/>
          <w:bCs/>
          <w:color w:val="0000FF"/>
          <w:sz w:val="20"/>
          <w:szCs w:val="20"/>
        </w:rPr>
      </w:pPr>
    </w:p>
    <w:p w14:paraId="0CCE1B2D" w14:textId="77777777" w:rsidR="007F6610" w:rsidRPr="00DC7263" w:rsidRDefault="007F6610" w:rsidP="007F6610">
      <w:pPr>
        <w:jc w:val="both"/>
        <w:rPr>
          <w:rFonts w:ascii="Arial" w:hAnsi="Arial" w:cs="Arial"/>
          <w:bCs/>
          <w:sz w:val="20"/>
          <w:szCs w:val="20"/>
        </w:rPr>
      </w:pPr>
      <w:r w:rsidRPr="00DC7263">
        <w:rPr>
          <w:rFonts w:ascii="Arial" w:hAnsi="Arial" w:cs="Arial"/>
          <w:bCs/>
          <w:sz w:val="20"/>
          <w:szCs w:val="20"/>
        </w:rPr>
        <w:t xml:space="preserve">Stroškov, ki jih naročnik tudi ob dopolnitvi ni potrdil kot upravičene ni mogoče ponovno uveljavljati pri naslednjih obdobnih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w:t>
      </w:r>
    </w:p>
    <w:p w14:paraId="59F5324A" w14:textId="77777777" w:rsidR="007F6610" w:rsidRPr="00DC7263" w:rsidRDefault="007F6610" w:rsidP="007F6610">
      <w:pPr>
        <w:jc w:val="both"/>
        <w:rPr>
          <w:rFonts w:ascii="Arial" w:hAnsi="Arial" w:cs="Arial"/>
          <w:bCs/>
          <w:color w:val="0000FF"/>
          <w:sz w:val="20"/>
          <w:szCs w:val="20"/>
        </w:rPr>
      </w:pPr>
    </w:p>
    <w:p w14:paraId="2E9714EB" w14:textId="77777777" w:rsidR="007F6610" w:rsidRPr="00DC7263" w:rsidRDefault="007F6610" w:rsidP="007F6610">
      <w:pPr>
        <w:jc w:val="both"/>
        <w:rPr>
          <w:rFonts w:ascii="Arial" w:hAnsi="Arial" w:cs="Arial"/>
          <w:bCs/>
          <w:sz w:val="20"/>
          <w:szCs w:val="20"/>
        </w:rPr>
      </w:pPr>
      <w:r w:rsidRPr="00DC7263">
        <w:rPr>
          <w:rFonts w:ascii="Arial" w:hAnsi="Arial" w:cs="Arial"/>
          <w:sz w:val="20"/>
          <w:szCs w:val="20"/>
        </w:rPr>
        <w:lastRenderedPageBreak/>
        <w:t>V primeru, da je izvajalec oseba zasebnega ali javnega prava in je ustanovljena in deluje kot društvo, zasebni ali javni zavod ali ustanova, ter je v svoji vlogi označil, da želi prejeti predplačilo, posreduje naročniku E-</w:t>
      </w:r>
      <w:proofErr w:type="spellStart"/>
      <w:r w:rsidRPr="00DC7263">
        <w:rPr>
          <w:rFonts w:ascii="Arial" w:hAnsi="Arial" w:cs="Arial"/>
          <w:sz w:val="20"/>
          <w:szCs w:val="20"/>
        </w:rPr>
        <w:t>avansni</w:t>
      </w:r>
      <w:proofErr w:type="spellEnd"/>
      <w:r w:rsidRPr="00DC7263">
        <w:rPr>
          <w:rFonts w:ascii="Arial" w:hAnsi="Arial" w:cs="Arial"/>
          <w:sz w:val="20"/>
          <w:szCs w:val="20"/>
        </w:rPr>
        <w:t xml:space="preserve"> račun ter vnese v sistem MIGRA II  </w:t>
      </w:r>
      <w:proofErr w:type="spellStart"/>
      <w:r w:rsidRPr="00DC7263">
        <w:rPr>
          <w:rFonts w:ascii="Arial" w:hAnsi="Arial" w:cs="Arial"/>
          <w:sz w:val="20"/>
          <w:szCs w:val="20"/>
        </w:rPr>
        <w:t>ZzI</w:t>
      </w:r>
      <w:proofErr w:type="spellEnd"/>
      <w:r w:rsidRPr="00DC7263">
        <w:rPr>
          <w:rFonts w:ascii="Arial" w:hAnsi="Arial" w:cs="Arial"/>
          <w:sz w:val="20"/>
          <w:szCs w:val="20"/>
        </w:rPr>
        <w:t xml:space="preserve"> za izplačilo avansa. </w:t>
      </w:r>
    </w:p>
    <w:p w14:paraId="750A36DC" w14:textId="77777777" w:rsidR="007F6610" w:rsidRPr="00DC7263" w:rsidRDefault="007F6610" w:rsidP="007F6610">
      <w:pPr>
        <w:jc w:val="both"/>
        <w:rPr>
          <w:rFonts w:ascii="Arial" w:hAnsi="Arial" w:cs="Arial"/>
          <w:bCs/>
          <w:sz w:val="20"/>
          <w:szCs w:val="20"/>
        </w:rPr>
      </w:pPr>
    </w:p>
    <w:p w14:paraId="23E79EAB" w14:textId="77777777" w:rsidR="005C060A" w:rsidRPr="00F673E9" w:rsidRDefault="005C060A" w:rsidP="005C060A">
      <w:pPr>
        <w:jc w:val="both"/>
        <w:rPr>
          <w:rFonts w:ascii="Arial" w:hAnsi="Arial" w:cs="Arial"/>
          <w:bCs/>
          <w:sz w:val="20"/>
          <w:szCs w:val="20"/>
        </w:rPr>
      </w:pPr>
      <w:r w:rsidRPr="00F673E9">
        <w:rPr>
          <w:rFonts w:ascii="Arial" w:hAnsi="Arial" w:cs="Arial"/>
          <w:bCs/>
          <w:sz w:val="20"/>
          <w:szCs w:val="20"/>
        </w:rPr>
        <w:t xml:space="preserve">Višina prvega predplačila tj. ob začetku izvajanja projekta znaša največ 30 %pogodbene vrednosti, višina nadaljnjih predplačil pa znaša največ 30% preostale pogodbene vrednosti, izračunane kot razlika med pogodbeno vrednostjo in vrednostjo potrjenih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v MIGRI II. </w:t>
      </w:r>
    </w:p>
    <w:p w14:paraId="07BECCA2" w14:textId="77777777" w:rsidR="005C060A" w:rsidRPr="00F673E9" w:rsidRDefault="005C060A" w:rsidP="005C060A">
      <w:pPr>
        <w:jc w:val="both"/>
        <w:rPr>
          <w:rFonts w:ascii="Arial" w:hAnsi="Arial" w:cs="Arial"/>
          <w:bCs/>
          <w:sz w:val="20"/>
          <w:szCs w:val="20"/>
        </w:rPr>
      </w:pPr>
    </w:p>
    <w:p w14:paraId="3DBD1368" w14:textId="77777777" w:rsidR="005C060A" w:rsidRPr="00F673E9" w:rsidRDefault="005C060A" w:rsidP="005C060A">
      <w:pPr>
        <w:jc w:val="both"/>
        <w:rPr>
          <w:rFonts w:ascii="Arial" w:hAnsi="Arial" w:cs="Arial"/>
          <w:bCs/>
          <w:sz w:val="20"/>
          <w:szCs w:val="20"/>
        </w:rPr>
      </w:pPr>
      <w:r w:rsidRPr="00F673E9">
        <w:rPr>
          <w:rFonts w:ascii="Arial" w:hAnsi="Arial" w:cs="Arial"/>
          <w:bCs/>
          <w:sz w:val="20"/>
          <w:szCs w:val="20"/>
        </w:rPr>
        <w:t xml:space="preserve">Izplačilo sredstev predplačila bo naročnik izvršil v roku 15 dni od prejema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w:t>
      </w:r>
    </w:p>
    <w:p w14:paraId="199E4B3C" w14:textId="77777777" w:rsidR="005C060A" w:rsidRPr="00F673E9" w:rsidRDefault="005C060A" w:rsidP="005C060A">
      <w:pPr>
        <w:jc w:val="both"/>
        <w:rPr>
          <w:rFonts w:ascii="Arial" w:hAnsi="Arial" w:cs="Arial"/>
          <w:bCs/>
          <w:sz w:val="20"/>
          <w:szCs w:val="20"/>
        </w:rPr>
      </w:pPr>
    </w:p>
    <w:p w14:paraId="68B8F717" w14:textId="77777777" w:rsidR="005C060A" w:rsidRDefault="005C060A" w:rsidP="005C060A">
      <w:pPr>
        <w:jc w:val="both"/>
        <w:rPr>
          <w:rFonts w:ascii="Arial" w:hAnsi="Arial" w:cs="Arial"/>
          <w:bCs/>
          <w:sz w:val="20"/>
          <w:szCs w:val="20"/>
        </w:rPr>
      </w:pPr>
      <w:r w:rsidRPr="00F673E9">
        <w:rPr>
          <w:rFonts w:ascii="Arial" w:hAnsi="Arial" w:cs="Arial"/>
          <w:bCs/>
          <w:sz w:val="20"/>
          <w:szCs w:val="20"/>
        </w:rPr>
        <w:t xml:space="preserve">Pri obdobnem poročanju se prejeto predplačilo prične </w:t>
      </w:r>
      <w:proofErr w:type="spellStart"/>
      <w:r w:rsidRPr="00F673E9">
        <w:rPr>
          <w:rFonts w:ascii="Arial" w:hAnsi="Arial" w:cs="Arial"/>
          <w:bCs/>
          <w:sz w:val="20"/>
          <w:szCs w:val="20"/>
        </w:rPr>
        <w:t>poračunavati</w:t>
      </w:r>
      <w:proofErr w:type="spellEnd"/>
      <w:r w:rsidRPr="00F673E9">
        <w:rPr>
          <w:rFonts w:ascii="Arial" w:hAnsi="Arial" w:cs="Arial"/>
          <w:bCs/>
          <w:sz w:val="20"/>
          <w:szCs w:val="20"/>
        </w:rPr>
        <w:t xml:space="preserve"> s prejetim e-računom pri 1. obdobnem zahtevku za izplačilo glede na vrednost potrjenega zadevnega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Izvajalec lahko zaprosi za novo predplačilo, ko seštevek vrednosti potrjenih </w:t>
      </w:r>
      <w:proofErr w:type="spellStart"/>
      <w:r w:rsidRPr="00F673E9">
        <w:rPr>
          <w:rFonts w:ascii="Arial" w:hAnsi="Arial" w:cs="Arial"/>
          <w:bCs/>
          <w:sz w:val="20"/>
          <w:szCs w:val="20"/>
        </w:rPr>
        <w:t>ZzI</w:t>
      </w:r>
      <w:proofErr w:type="spellEnd"/>
      <w:r w:rsidRPr="00F673E9">
        <w:rPr>
          <w:rFonts w:ascii="Arial" w:hAnsi="Arial" w:cs="Arial"/>
          <w:bCs/>
          <w:sz w:val="20"/>
          <w:szCs w:val="20"/>
        </w:rPr>
        <w:t xml:space="preserve"> preseže vrednost samega predplačila.</w:t>
      </w:r>
    </w:p>
    <w:p w14:paraId="6DAE85E2" w14:textId="77777777" w:rsidR="007F6610" w:rsidRPr="00DC7263" w:rsidRDefault="007F6610" w:rsidP="007F6610">
      <w:pPr>
        <w:jc w:val="both"/>
        <w:rPr>
          <w:rFonts w:ascii="Arial" w:hAnsi="Arial" w:cs="Arial"/>
          <w:bCs/>
          <w:color w:val="008080"/>
          <w:sz w:val="20"/>
          <w:szCs w:val="20"/>
          <w:highlight w:val="yellow"/>
        </w:rPr>
      </w:pPr>
    </w:p>
    <w:p w14:paraId="5B531F6B" w14:textId="77777777" w:rsidR="007F6610" w:rsidRPr="00DC7263" w:rsidRDefault="007F6610" w:rsidP="007F6610">
      <w:pPr>
        <w:jc w:val="both"/>
        <w:rPr>
          <w:rFonts w:ascii="Arial" w:hAnsi="Arial" w:cs="Arial"/>
          <w:bCs/>
          <w:sz w:val="20"/>
          <w:szCs w:val="20"/>
        </w:rPr>
      </w:pPr>
      <w:r w:rsidRPr="00DC7263">
        <w:rPr>
          <w:rFonts w:ascii="Arial" w:hAnsi="Arial" w:cs="Arial"/>
          <w:sz w:val="20"/>
          <w:szCs w:val="20"/>
        </w:rPr>
        <w:t>V primeru, da je vrednost izvedenih aktivnosti manjša od vrednosti izplačanega predplačila, mora izvajalec naročniku po zaključku pogodbe o izvajanju projekta, skladno z veljavnim zakonom, ki ureja področje izvrševanja proračuna, razliko prejetih sredstev vrniti z zakonskimi zamudnimi obrestmi, ki pričnejo teči s potekom 15-dnevnega roka po prejemu naročnikovega pisnega zahtevka za vračilo.</w:t>
      </w:r>
    </w:p>
    <w:p w14:paraId="1EE93081" w14:textId="77777777" w:rsidR="007F6610" w:rsidRPr="00DC7263" w:rsidRDefault="007F6610" w:rsidP="007F6610">
      <w:pPr>
        <w:ind w:left="360"/>
        <w:jc w:val="both"/>
        <w:rPr>
          <w:rFonts w:ascii="Arial" w:hAnsi="Arial" w:cs="Arial"/>
          <w:bCs/>
          <w:color w:val="008080"/>
          <w:sz w:val="20"/>
          <w:szCs w:val="20"/>
          <w:highlight w:val="yellow"/>
        </w:rPr>
      </w:pPr>
    </w:p>
    <w:p w14:paraId="72F6762A"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74201706" w14:textId="77777777" w:rsidR="007F6610" w:rsidRPr="00DC7263" w:rsidRDefault="007F6610" w:rsidP="007F6610">
      <w:pPr>
        <w:jc w:val="both"/>
        <w:rPr>
          <w:rFonts w:ascii="Arial" w:hAnsi="Arial" w:cs="Arial"/>
          <w:sz w:val="20"/>
          <w:szCs w:val="20"/>
        </w:rPr>
      </w:pPr>
    </w:p>
    <w:p w14:paraId="0E20456E"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Izplačilo sredstev predplačila bo naročnik izvršil v roku 15 dni od prejema zahtevka za izplačilo.</w:t>
      </w:r>
    </w:p>
    <w:p w14:paraId="0714575E" w14:textId="77777777" w:rsidR="007F6610" w:rsidRPr="00DC7263" w:rsidRDefault="007F6610" w:rsidP="007F6610">
      <w:pPr>
        <w:jc w:val="both"/>
        <w:rPr>
          <w:rFonts w:ascii="Arial" w:hAnsi="Arial" w:cs="Arial"/>
          <w:sz w:val="20"/>
          <w:szCs w:val="20"/>
        </w:rPr>
      </w:pPr>
    </w:p>
    <w:p w14:paraId="326872C9"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 xml:space="preserve">Zahteve naročnika ter medsebojni odnosi med prijaviteljem – izvajalcem in naročnikom so  opredeljeni v vzorcu pogodbe, v </w:t>
      </w:r>
      <w:proofErr w:type="spellStart"/>
      <w:r w:rsidRPr="00DC7263">
        <w:rPr>
          <w:rFonts w:ascii="Arial" w:hAnsi="Arial" w:cs="Arial"/>
          <w:sz w:val="20"/>
          <w:szCs w:val="20"/>
        </w:rPr>
        <w:t>V</w:t>
      </w:r>
      <w:proofErr w:type="spellEnd"/>
      <w:r w:rsidRPr="00DC7263">
        <w:rPr>
          <w:rFonts w:ascii="Arial" w:hAnsi="Arial" w:cs="Arial"/>
          <w:sz w:val="20"/>
          <w:szCs w:val="20"/>
        </w:rPr>
        <w:t>. delu razpisne dokumentacije.</w:t>
      </w:r>
    </w:p>
    <w:p w14:paraId="6C08675A" w14:textId="77777777" w:rsidR="009C2F54" w:rsidRPr="00DC7263" w:rsidRDefault="009C2F54" w:rsidP="009C2F54">
      <w:pPr>
        <w:jc w:val="both"/>
        <w:rPr>
          <w:rFonts w:ascii="Arial" w:hAnsi="Arial" w:cs="Arial"/>
          <w:sz w:val="20"/>
          <w:szCs w:val="20"/>
        </w:rPr>
      </w:pPr>
    </w:p>
    <w:p w14:paraId="1971DBD6" w14:textId="77777777" w:rsidR="009A5DD2" w:rsidRPr="00DC7263" w:rsidRDefault="009A5DD2" w:rsidP="00696B4C">
      <w:pPr>
        <w:jc w:val="both"/>
        <w:rPr>
          <w:rFonts w:ascii="Arial" w:hAnsi="Arial" w:cs="Arial"/>
          <w:sz w:val="20"/>
          <w:szCs w:val="20"/>
        </w:rPr>
      </w:pPr>
    </w:p>
    <w:p w14:paraId="400B6933" w14:textId="77777777" w:rsidR="009A5DD2" w:rsidRPr="00DC7263" w:rsidRDefault="009A5DD2" w:rsidP="00696B4C">
      <w:pPr>
        <w:jc w:val="both"/>
        <w:rPr>
          <w:rFonts w:ascii="Arial" w:hAnsi="Arial" w:cs="Arial"/>
          <w:sz w:val="20"/>
          <w:szCs w:val="20"/>
        </w:rPr>
      </w:pPr>
    </w:p>
    <w:p w14:paraId="10CF95CF" w14:textId="77777777" w:rsidR="009A5DD2" w:rsidRPr="00DC7263" w:rsidRDefault="009A5DD2" w:rsidP="00696B4C">
      <w:pPr>
        <w:jc w:val="both"/>
        <w:rPr>
          <w:rFonts w:ascii="Arial" w:hAnsi="Arial" w:cs="Arial"/>
          <w:sz w:val="20"/>
          <w:szCs w:val="20"/>
        </w:rPr>
      </w:pPr>
    </w:p>
    <w:p w14:paraId="06B2D63B" w14:textId="77777777" w:rsidR="009A5DD2" w:rsidRPr="00DC7263" w:rsidRDefault="009A5DD2" w:rsidP="00696B4C">
      <w:pPr>
        <w:jc w:val="both"/>
        <w:rPr>
          <w:rFonts w:ascii="Arial" w:hAnsi="Arial" w:cs="Arial"/>
          <w:sz w:val="20"/>
          <w:szCs w:val="20"/>
        </w:rPr>
      </w:pPr>
    </w:p>
    <w:p w14:paraId="15D15979" w14:textId="77777777" w:rsidR="009A5DD2" w:rsidRPr="00DC7263" w:rsidRDefault="009A5DD2" w:rsidP="00696B4C">
      <w:pPr>
        <w:jc w:val="both"/>
        <w:rPr>
          <w:rFonts w:ascii="Arial" w:hAnsi="Arial" w:cs="Arial"/>
          <w:sz w:val="20"/>
          <w:szCs w:val="20"/>
        </w:rPr>
      </w:pPr>
    </w:p>
    <w:p w14:paraId="1B6227BD" w14:textId="77777777" w:rsidR="009A5DD2" w:rsidRPr="00DC7263" w:rsidRDefault="009A5DD2" w:rsidP="00696B4C">
      <w:pPr>
        <w:jc w:val="both"/>
        <w:rPr>
          <w:rFonts w:ascii="Arial" w:hAnsi="Arial" w:cs="Arial"/>
          <w:sz w:val="20"/>
          <w:szCs w:val="20"/>
        </w:rPr>
      </w:pPr>
    </w:p>
    <w:p w14:paraId="1F9B3AA7" w14:textId="77777777" w:rsidR="009A5DD2" w:rsidRPr="00DC7263" w:rsidRDefault="009A5DD2" w:rsidP="00696B4C">
      <w:pPr>
        <w:jc w:val="both"/>
        <w:rPr>
          <w:rFonts w:ascii="Arial" w:hAnsi="Arial" w:cs="Arial"/>
          <w:sz w:val="20"/>
          <w:szCs w:val="20"/>
        </w:rPr>
      </w:pPr>
    </w:p>
    <w:p w14:paraId="2125ECF7" w14:textId="77777777" w:rsidR="009A5DD2" w:rsidRPr="00DC7263" w:rsidRDefault="009A5DD2" w:rsidP="00696B4C">
      <w:pPr>
        <w:jc w:val="both"/>
        <w:rPr>
          <w:rFonts w:ascii="Arial" w:hAnsi="Arial" w:cs="Arial"/>
          <w:sz w:val="20"/>
          <w:szCs w:val="20"/>
        </w:rPr>
      </w:pPr>
    </w:p>
    <w:p w14:paraId="47008078" w14:textId="77777777" w:rsidR="009A5DD2" w:rsidRPr="00DC7263" w:rsidRDefault="009A5DD2" w:rsidP="00696B4C">
      <w:pPr>
        <w:jc w:val="both"/>
        <w:rPr>
          <w:rFonts w:ascii="Arial" w:hAnsi="Arial" w:cs="Arial"/>
          <w:sz w:val="20"/>
          <w:szCs w:val="20"/>
        </w:rPr>
      </w:pPr>
    </w:p>
    <w:p w14:paraId="794D5308" w14:textId="77777777" w:rsidR="009A5DD2" w:rsidRPr="00DC7263" w:rsidRDefault="009A5DD2" w:rsidP="00696B4C">
      <w:pPr>
        <w:jc w:val="both"/>
        <w:rPr>
          <w:rFonts w:ascii="Arial" w:hAnsi="Arial" w:cs="Arial"/>
          <w:sz w:val="20"/>
          <w:szCs w:val="20"/>
        </w:rPr>
      </w:pPr>
    </w:p>
    <w:p w14:paraId="26775923" w14:textId="77777777" w:rsidR="009A5DD2" w:rsidRPr="00DC7263" w:rsidRDefault="009A5DD2" w:rsidP="00696B4C">
      <w:pPr>
        <w:jc w:val="both"/>
        <w:rPr>
          <w:rFonts w:ascii="Arial" w:hAnsi="Arial" w:cs="Arial"/>
          <w:sz w:val="20"/>
          <w:szCs w:val="20"/>
        </w:rPr>
      </w:pPr>
    </w:p>
    <w:p w14:paraId="4BA357AD" w14:textId="77777777" w:rsidR="009A5DD2" w:rsidRPr="00DC7263" w:rsidRDefault="009A5DD2" w:rsidP="00696B4C">
      <w:pPr>
        <w:jc w:val="both"/>
        <w:rPr>
          <w:rFonts w:ascii="Arial" w:hAnsi="Arial" w:cs="Arial"/>
          <w:sz w:val="20"/>
          <w:szCs w:val="20"/>
        </w:rPr>
      </w:pPr>
    </w:p>
    <w:p w14:paraId="54675805" w14:textId="77777777" w:rsidR="002C57A1" w:rsidRPr="00DC7263" w:rsidRDefault="002C57A1" w:rsidP="00696B4C">
      <w:pPr>
        <w:jc w:val="both"/>
        <w:rPr>
          <w:rFonts w:ascii="Arial" w:hAnsi="Arial" w:cs="Arial"/>
          <w:sz w:val="20"/>
          <w:szCs w:val="20"/>
        </w:rPr>
      </w:pPr>
    </w:p>
    <w:p w14:paraId="1BA89F4B" w14:textId="77777777" w:rsidR="009A5DD2" w:rsidRPr="00DC7263" w:rsidRDefault="009A5DD2" w:rsidP="00696B4C">
      <w:pPr>
        <w:jc w:val="both"/>
        <w:rPr>
          <w:rFonts w:ascii="Arial" w:hAnsi="Arial" w:cs="Arial"/>
          <w:sz w:val="20"/>
          <w:szCs w:val="20"/>
        </w:rPr>
      </w:pPr>
    </w:p>
    <w:p w14:paraId="2EF3D42B" w14:textId="77777777" w:rsidR="009A5DD2" w:rsidRPr="00DC7263" w:rsidRDefault="009A5DD2" w:rsidP="00696B4C">
      <w:pPr>
        <w:jc w:val="both"/>
        <w:rPr>
          <w:rFonts w:ascii="Arial" w:hAnsi="Arial" w:cs="Arial"/>
          <w:sz w:val="20"/>
          <w:szCs w:val="20"/>
        </w:rPr>
      </w:pPr>
    </w:p>
    <w:p w14:paraId="5B1F39E1" w14:textId="77777777" w:rsidR="009A5DD2" w:rsidRPr="00DC7263" w:rsidRDefault="009A5DD2" w:rsidP="00696B4C">
      <w:pPr>
        <w:jc w:val="both"/>
        <w:rPr>
          <w:rFonts w:ascii="Arial" w:hAnsi="Arial" w:cs="Arial"/>
          <w:sz w:val="20"/>
          <w:szCs w:val="20"/>
        </w:rPr>
      </w:pPr>
    </w:p>
    <w:p w14:paraId="57FC58C9" w14:textId="77777777" w:rsidR="007F6610" w:rsidRPr="00DC7263" w:rsidRDefault="007F6610">
      <w:pPr>
        <w:rPr>
          <w:rFonts w:ascii="Arial" w:hAnsi="Arial" w:cs="Arial"/>
          <w:spacing w:val="4"/>
          <w:sz w:val="20"/>
          <w:szCs w:val="20"/>
        </w:rPr>
      </w:pPr>
      <w:bookmarkStart w:id="7" w:name="_Toc417022155"/>
      <w:r w:rsidRPr="00DC7263">
        <w:rPr>
          <w:rFonts w:ascii="Arial" w:hAnsi="Arial" w:cs="Arial"/>
          <w:spacing w:val="4"/>
          <w:sz w:val="20"/>
          <w:szCs w:val="20"/>
        </w:rPr>
        <w:br w:type="page"/>
      </w:r>
    </w:p>
    <w:p w14:paraId="06E6EE04" w14:textId="77777777" w:rsidR="009A5DD2" w:rsidRPr="00DC7263" w:rsidRDefault="009A5DD2" w:rsidP="002C57A1">
      <w:pPr>
        <w:rPr>
          <w:rFonts w:ascii="Arial" w:hAnsi="Arial" w:cs="Arial"/>
          <w:spacing w:val="4"/>
          <w:sz w:val="20"/>
          <w:szCs w:val="20"/>
        </w:rPr>
      </w:pPr>
      <w:r w:rsidRPr="00DC7263">
        <w:rPr>
          <w:rFonts w:ascii="Arial" w:hAnsi="Arial" w:cs="Arial"/>
          <w:spacing w:val="4"/>
          <w:sz w:val="20"/>
          <w:szCs w:val="20"/>
        </w:rPr>
        <w:lastRenderedPageBreak/>
        <w:t>IV. DEL: OBRAZCI ZA PRIPRAVO VLOGE IN NAVODILA ZA IZPOLNITEV OBRAZCEV</w:t>
      </w:r>
      <w:bookmarkEnd w:id="6"/>
      <w:bookmarkEnd w:id="7"/>
    </w:p>
    <w:p w14:paraId="6445BE82" w14:textId="77777777" w:rsidR="009A5DD2" w:rsidRPr="00DC7263" w:rsidRDefault="009A5DD2" w:rsidP="00696B4C">
      <w:pPr>
        <w:rPr>
          <w:rFonts w:ascii="Arial" w:hAnsi="Arial" w:cs="Arial"/>
          <w:sz w:val="20"/>
          <w:szCs w:val="20"/>
        </w:rPr>
      </w:pPr>
    </w:p>
    <w:p w14:paraId="62AA5DC3" w14:textId="77777777" w:rsidR="009A5DD2" w:rsidRPr="00DC7263" w:rsidRDefault="009A5DD2" w:rsidP="00696B4C">
      <w:pPr>
        <w:jc w:val="both"/>
        <w:rPr>
          <w:rFonts w:ascii="Arial" w:hAnsi="Arial" w:cs="Arial"/>
          <w:sz w:val="20"/>
          <w:szCs w:val="20"/>
        </w:rPr>
      </w:pPr>
    </w:p>
    <w:p w14:paraId="3CDBE831"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Obrazce za pripravo vloge, ki so sestavni del razpisne dokumentacije, mora prijavitelj izpolniti, podpisati in žigosati.</w:t>
      </w:r>
    </w:p>
    <w:p w14:paraId="5B677E49" w14:textId="77777777" w:rsidR="009A5DD2" w:rsidRPr="00DC7263" w:rsidRDefault="009A5DD2" w:rsidP="00696B4C">
      <w:pPr>
        <w:jc w:val="both"/>
        <w:rPr>
          <w:rFonts w:ascii="Arial" w:hAnsi="Arial" w:cs="Arial"/>
          <w:sz w:val="20"/>
          <w:szCs w:val="20"/>
        </w:rPr>
      </w:pPr>
    </w:p>
    <w:p w14:paraId="2C64923C" w14:textId="77777777" w:rsidR="007F6610" w:rsidRPr="00DC7263" w:rsidRDefault="007F6610" w:rsidP="007F6610">
      <w:pPr>
        <w:jc w:val="both"/>
        <w:rPr>
          <w:rFonts w:ascii="Arial" w:hAnsi="Arial" w:cs="Arial"/>
          <w:sz w:val="20"/>
          <w:szCs w:val="20"/>
        </w:rPr>
      </w:pPr>
      <w:r w:rsidRPr="00DC7263">
        <w:rPr>
          <w:rFonts w:ascii="Arial" w:hAnsi="Arial" w:cs="Arial"/>
          <w:sz w:val="20"/>
          <w:szCs w:val="20"/>
        </w:rPr>
        <w:t>Obrazce za pripravo vloge sestavljajo:</w:t>
      </w:r>
    </w:p>
    <w:p w14:paraId="294AC7DD"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IV/1 – OBRAZEC VLOGE,</w:t>
      </w:r>
    </w:p>
    <w:p w14:paraId="34E22860"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IV/2 - SPLOŠNA IZJAVA prijavitelja projekta,</w:t>
      </w:r>
    </w:p>
    <w:p w14:paraId="6333C277" w14:textId="77777777" w:rsidR="007F6610" w:rsidRPr="00DC7263"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PRILOGA IV/3a - POOBLASTILO PRIJAVITELJA ZA PRIDOBITEV PODATKOV IZ URADNIH EVIDENC (za pravno osebo),</w:t>
      </w:r>
    </w:p>
    <w:p w14:paraId="53B83608" w14:textId="77777777" w:rsidR="007F6610" w:rsidRPr="00DC7263"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PRILOGA IV/3b - POOBLASTILO ZA PRIDOBITEV PODATKOV IZ URADNIH EVIDENC (za fizične osebe),</w:t>
      </w:r>
    </w:p>
    <w:p w14:paraId="5CFDB2D6"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IV/4 - IZJAVA PRIJAVITELJA PROJEKTA - DDV,</w:t>
      </w:r>
    </w:p>
    <w:p w14:paraId="0BC2A518"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IV/5 - PODATKI  O  KADRIH - IZVAJALCIH  PROJEKTA,</w:t>
      </w:r>
    </w:p>
    <w:p w14:paraId="45444C08"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 xml:space="preserve">PRILOGA IV/6 – PRIJAVA PROJEKTA, ki je priložena v posebni datoteki, v </w:t>
      </w:r>
      <w:proofErr w:type="spellStart"/>
      <w:r w:rsidRPr="00DC7263">
        <w:rPr>
          <w:rFonts w:ascii="Arial" w:hAnsi="Arial" w:cs="Arial"/>
          <w:sz w:val="20"/>
          <w:szCs w:val="20"/>
        </w:rPr>
        <w:t>excelovi</w:t>
      </w:r>
      <w:proofErr w:type="spellEnd"/>
      <w:r w:rsidRPr="00DC7263">
        <w:rPr>
          <w:rFonts w:ascii="Arial" w:hAnsi="Arial" w:cs="Arial"/>
          <w:sz w:val="20"/>
          <w:szCs w:val="20"/>
        </w:rPr>
        <w:t xml:space="preserve"> obliki (zaradi lažjega izpolnjevanja), </w:t>
      </w:r>
    </w:p>
    <w:p w14:paraId="68259F3A"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IV/7 – NAČRTOVANI PROJEKTNI PRORAČUN – PO VRSTICAH PRORAČUNA,</w:t>
      </w:r>
    </w:p>
    <w:p w14:paraId="065A697D"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IV/8 – OPIS PROJEKTA,</w:t>
      </w:r>
    </w:p>
    <w:p w14:paraId="558D85B9"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 xml:space="preserve">PRILOGA IV/9 – IZJAVA REFERENČNEGA NAROČNIKA (za vodjo projekta) in </w:t>
      </w:r>
    </w:p>
    <w:p w14:paraId="314FF595"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IV/10 – PRETEKLI IZVEDENI PROJEKTI PRIJAVITELJA,</w:t>
      </w:r>
    </w:p>
    <w:p w14:paraId="638D13C4" w14:textId="77777777" w:rsidR="007F6610" w:rsidRPr="00DC7263" w:rsidRDefault="007F6610" w:rsidP="007F6610">
      <w:pPr>
        <w:numPr>
          <w:ilvl w:val="0"/>
          <w:numId w:val="21"/>
        </w:numPr>
        <w:jc w:val="both"/>
        <w:rPr>
          <w:rFonts w:ascii="Arial" w:hAnsi="Arial" w:cs="Arial"/>
          <w:sz w:val="20"/>
          <w:szCs w:val="20"/>
        </w:rPr>
      </w:pPr>
      <w:r w:rsidRPr="00DC7263">
        <w:rPr>
          <w:rFonts w:ascii="Arial" w:hAnsi="Arial" w:cs="Arial"/>
          <w:sz w:val="20"/>
          <w:szCs w:val="20"/>
        </w:rPr>
        <w:t>PRILOGA IV/11 - OBRAZEC PRIJAVE.</w:t>
      </w:r>
    </w:p>
    <w:p w14:paraId="363C40B6" w14:textId="77777777" w:rsidR="009A5DD2" w:rsidRPr="00DC7263" w:rsidRDefault="009A5DD2" w:rsidP="00696B4C">
      <w:pPr>
        <w:jc w:val="both"/>
        <w:rPr>
          <w:rFonts w:ascii="Arial" w:hAnsi="Arial" w:cs="Arial"/>
          <w:sz w:val="20"/>
          <w:szCs w:val="20"/>
        </w:rPr>
      </w:pPr>
    </w:p>
    <w:p w14:paraId="408B5F48" w14:textId="77777777" w:rsidR="009A5DD2" w:rsidRPr="00DC7263" w:rsidRDefault="009A5DD2" w:rsidP="00696B4C">
      <w:pPr>
        <w:jc w:val="both"/>
        <w:rPr>
          <w:rFonts w:ascii="Arial" w:hAnsi="Arial" w:cs="Arial"/>
          <w:sz w:val="20"/>
          <w:szCs w:val="20"/>
        </w:rPr>
      </w:pPr>
    </w:p>
    <w:p w14:paraId="3DD32CD7" w14:textId="77777777" w:rsidR="009A5DD2" w:rsidRPr="00DC7263" w:rsidRDefault="009A5DD2" w:rsidP="00696B4C">
      <w:pPr>
        <w:jc w:val="both"/>
        <w:rPr>
          <w:rFonts w:ascii="Arial" w:hAnsi="Arial" w:cs="Arial"/>
          <w:sz w:val="20"/>
          <w:szCs w:val="20"/>
        </w:rPr>
      </w:pPr>
    </w:p>
    <w:p w14:paraId="696C0C38" w14:textId="77777777" w:rsidR="009A5DD2" w:rsidRPr="00DC7263" w:rsidRDefault="009A5DD2" w:rsidP="00696B4C">
      <w:pPr>
        <w:jc w:val="both"/>
        <w:rPr>
          <w:rFonts w:ascii="Arial" w:hAnsi="Arial" w:cs="Arial"/>
          <w:sz w:val="20"/>
          <w:szCs w:val="20"/>
        </w:rPr>
      </w:pPr>
    </w:p>
    <w:p w14:paraId="711DB18F" w14:textId="77777777" w:rsidR="009A5DD2" w:rsidRPr="00DC7263" w:rsidRDefault="009A5DD2" w:rsidP="00696B4C">
      <w:pPr>
        <w:jc w:val="both"/>
        <w:rPr>
          <w:rFonts w:ascii="Arial" w:hAnsi="Arial" w:cs="Arial"/>
          <w:sz w:val="20"/>
          <w:szCs w:val="20"/>
        </w:rPr>
      </w:pPr>
    </w:p>
    <w:p w14:paraId="1B31A666" w14:textId="77777777" w:rsidR="009A5DD2" w:rsidRPr="00DC7263" w:rsidRDefault="009A5DD2" w:rsidP="00696B4C">
      <w:pPr>
        <w:jc w:val="right"/>
        <w:rPr>
          <w:rFonts w:ascii="Arial" w:hAnsi="Arial" w:cs="Arial"/>
          <w:sz w:val="20"/>
          <w:szCs w:val="20"/>
        </w:rPr>
      </w:pPr>
      <w:r w:rsidRPr="00DC7263">
        <w:rPr>
          <w:rFonts w:ascii="Arial" w:hAnsi="Arial" w:cs="Arial"/>
          <w:sz w:val="20"/>
          <w:szCs w:val="20"/>
        </w:rPr>
        <w:br w:type="page"/>
      </w:r>
    </w:p>
    <w:p w14:paraId="5AC95CD0" w14:textId="77777777" w:rsidR="009A5DD2" w:rsidRPr="00DC7263" w:rsidRDefault="007F5C4F" w:rsidP="00696B4C">
      <w:pPr>
        <w:jc w:val="right"/>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53632" behindDoc="0" locked="0" layoutInCell="1" allowOverlap="1" wp14:anchorId="4EE18273" wp14:editId="3C5653AA">
            <wp:simplePos x="0" y="0"/>
            <wp:positionH relativeFrom="column">
              <wp:posOffset>4914900</wp:posOffset>
            </wp:positionH>
            <wp:positionV relativeFrom="paragraph">
              <wp:posOffset>-846455</wp:posOffset>
            </wp:positionV>
            <wp:extent cx="800100" cy="866775"/>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79FA7585"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IV/1</w:t>
      </w:r>
    </w:p>
    <w:p w14:paraId="187B66FB" w14:textId="77777777" w:rsidR="009A5DD2" w:rsidRPr="00DC7263" w:rsidRDefault="009A5DD2" w:rsidP="00696B4C">
      <w:pPr>
        <w:keepNext/>
        <w:jc w:val="center"/>
        <w:outlineLvl w:val="8"/>
        <w:rPr>
          <w:rFonts w:ascii="Arial" w:hAnsi="Arial" w:cs="Arial"/>
          <w:b/>
          <w:sz w:val="20"/>
          <w:szCs w:val="20"/>
        </w:rPr>
      </w:pPr>
    </w:p>
    <w:p w14:paraId="512A61CE" w14:textId="77777777" w:rsidR="009A5DD2" w:rsidRPr="00DC7263" w:rsidRDefault="009A5DD2" w:rsidP="00696B4C">
      <w:pPr>
        <w:keepNext/>
        <w:jc w:val="center"/>
        <w:outlineLvl w:val="8"/>
        <w:rPr>
          <w:rFonts w:ascii="Arial" w:hAnsi="Arial" w:cs="Arial"/>
          <w:b/>
          <w:sz w:val="20"/>
          <w:szCs w:val="20"/>
        </w:rPr>
      </w:pPr>
    </w:p>
    <w:p w14:paraId="61F705A2" w14:textId="77777777" w:rsidR="009A5DD2" w:rsidRPr="00DC7263" w:rsidRDefault="009A5DD2" w:rsidP="00696B4C">
      <w:pPr>
        <w:keepNext/>
        <w:jc w:val="center"/>
        <w:outlineLvl w:val="8"/>
        <w:rPr>
          <w:rFonts w:ascii="Arial" w:hAnsi="Arial" w:cs="Arial"/>
          <w:b/>
          <w:sz w:val="20"/>
          <w:szCs w:val="20"/>
        </w:rPr>
      </w:pPr>
    </w:p>
    <w:p w14:paraId="5CA003F9" w14:textId="77777777" w:rsidR="009A5DD2" w:rsidRPr="00DC7263" w:rsidRDefault="009A5DD2" w:rsidP="00696B4C">
      <w:pPr>
        <w:keepNext/>
        <w:jc w:val="center"/>
        <w:outlineLvl w:val="8"/>
        <w:rPr>
          <w:rFonts w:ascii="Arial" w:hAnsi="Arial" w:cs="Arial"/>
          <w:b/>
          <w:sz w:val="20"/>
          <w:szCs w:val="20"/>
        </w:rPr>
      </w:pPr>
      <w:r w:rsidRPr="00DC7263">
        <w:rPr>
          <w:rFonts w:ascii="Arial" w:hAnsi="Arial" w:cs="Arial"/>
          <w:b/>
          <w:sz w:val="20"/>
          <w:szCs w:val="20"/>
        </w:rPr>
        <w:t>OBRAZEC VLOGE</w:t>
      </w:r>
    </w:p>
    <w:p w14:paraId="01C5456C" w14:textId="77777777" w:rsidR="009A5DD2" w:rsidRPr="00DC7263" w:rsidRDefault="009A5DD2" w:rsidP="00696B4C">
      <w:pPr>
        <w:keepNext/>
        <w:jc w:val="center"/>
        <w:outlineLvl w:val="8"/>
        <w:rPr>
          <w:rFonts w:ascii="Arial" w:hAnsi="Arial" w:cs="Arial"/>
          <w:b/>
          <w:sz w:val="20"/>
          <w:szCs w:val="20"/>
        </w:rPr>
      </w:pPr>
    </w:p>
    <w:p w14:paraId="0804EB2C" w14:textId="77777777" w:rsidR="009A5DD2" w:rsidRPr="00DC7263" w:rsidRDefault="009A5DD2" w:rsidP="00696B4C">
      <w:pPr>
        <w:keepNext/>
        <w:jc w:val="center"/>
        <w:outlineLvl w:val="8"/>
        <w:rPr>
          <w:rFonts w:ascii="Arial" w:hAnsi="Arial" w:cs="Arial"/>
          <w:b/>
          <w:sz w:val="20"/>
          <w:szCs w:val="20"/>
        </w:rPr>
      </w:pPr>
    </w:p>
    <w:p w14:paraId="3FBEAD89"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V zvezi z javnim </w:t>
      </w:r>
      <w:r w:rsidR="0099518B" w:rsidRPr="00DC7263">
        <w:rPr>
          <w:rFonts w:ascii="Arial" w:hAnsi="Arial" w:cs="Arial"/>
          <w:sz w:val="20"/>
          <w:szCs w:val="20"/>
        </w:rPr>
        <w:t>razpisom</w:t>
      </w:r>
      <w:r w:rsidRPr="00DC7263">
        <w:rPr>
          <w:rFonts w:ascii="Arial" w:hAnsi="Arial" w:cs="Arial"/>
          <w:b/>
          <w:sz w:val="20"/>
          <w:szCs w:val="20"/>
        </w:rPr>
        <w:t xml:space="preserve"> </w:t>
      </w:r>
      <w:r w:rsidRPr="00DC7263">
        <w:rPr>
          <w:rFonts w:ascii="Arial" w:hAnsi="Arial" w:cs="Arial"/>
          <w:sz w:val="20"/>
          <w:szCs w:val="20"/>
        </w:rPr>
        <w:t>za izvedbo projekta</w:t>
      </w:r>
      <w:r w:rsidRPr="00DC7263">
        <w:rPr>
          <w:rFonts w:ascii="Arial" w:hAnsi="Arial" w:cs="Arial"/>
          <w:b/>
          <w:sz w:val="20"/>
          <w:szCs w:val="20"/>
        </w:rPr>
        <w:t xml:space="preserve"> "</w:t>
      </w:r>
      <w:r w:rsidR="00C91313" w:rsidRPr="00DC7263">
        <w:rPr>
          <w:rFonts w:ascii="Arial" w:hAnsi="Arial" w:cs="Arial"/>
          <w:sz w:val="20"/>
          <w:szCs w:val="20"/>
        </w:rPr>
        <w:t xml:space="preserve"> </w:t>
      </w:r>
      <w:bookmarkStart w:id="8" w:name="_Hlk7085191"/>
      <w:r w:rsidR="00C91313" w:rsidRPr="00DC7263">
        <w:rPr>
          <w:rFonts w:ascii="Arial" w:hAnsi="Arial" w:cs="Arial"/>
          <w:b/>
          <w:sz w:val="20"/>
          <w:szCs w:val="20"/>
        </w:rPr>
        <w:t>Pomoč pri integraciji oseb s priznano mednarodno zaščito</w:t>
      </w:r>
      <w:bookmarkEnd w:id="8"/>
      <w:r w:rsidR="00C91313" w:rsidRPr="00DC7263">
        <w:rPr>
          <w:rFonts w:ascii="Arial" w:hAnsi="Arial" w:cs="Arial"/>
          <w:b/>
          <w:sz w:val="20"/>
          <w:szCs w:val="20"/>
        </w:rPr>
        <w:t xml:space="preserve"> </w:t>
      </w:r>
      <w:r w:rsidRPr="00DC7263">
        <w:rPr>
          <w:rFonts w:ascii="Arial" w:hAnsi="Arial" w:cs="Arial"/>
          <w:b/>
          <w:sz w:val="20"/>
          <w:szCs w:val="20"/>
        </w:rPr>
        <w:t>", št</w:t>
      </w:r>
      <w:r w:rsidR="00E4457E" w:rsidRPr="00DC7263">
        <w:rPr>
          <w:rFonts w:ascii="Arial" w:hAnsi="Arial" w:cs="Arial"/>
          <w:b/>
          <w:sz w:val="20"/>
          <w:szCs w:val="20"/>
        </w:rPr>
        <w:t>. 430-23/2019</w:t>
      </w:r>
      <w:r w:rsidRPr="00DC7263">
        <w:rPr>
          <w:rFonts w:ascii="Arial" w:hAnsi="Arial" w:cs="Arial"/>
          <w:sz w:val="20"/>
          <w:szCs w:val="20"/>
        </w:rPr>
        <w:t>, dajemo vlogo, kot sledi:</w:t>
      </w:r>
    </w:p>
    <w:p w14:paraId="1114343C" w14:textId="77777777" w:rsidR="009A5DD2" w:rsidRPr="00DC7263" w:rsidRDefault="009A5DD2" w:rsidP="00696B4C">
      <w:pPr>
        <w:jc w:val="both"/>
        <w:rPr>
          <w:rFonts w:ascii="Arial" w:hAnsi="Arial" w:cs="Arial"/>
          <w:sz w:val="20"/>
          <w:szCs w:val="20"/>
        </w:rPr>
      </w:pPr>
    </w:p>
    <w:p w14:paraId="4F249353" w14:textId="77777777" w:rsidR="009A5DD2" w:rsidRPr="00DC7263" w:rsidRDefault="009A5DD2" w:rsidP="00696B4C">
      <w:pPr>
        <w:jc w:val="both"/>
        <w:rPr>
          <w:rFonts w:ascii="Arial" w:hAnsi="Arial" w:cs="Arial"/>
          <w:sz w:val="20"/>
          <w:szCs w:val="20"/>
          <w:u w:val="single"/>
        </w:rPr>
      </w:pPr>
    </w:p>
    <w:p w14:paraId="4934B377" w14:textId="77777777" w:rsidR="009A5DD2" w:rsidRPr="00DC7263" w:rsidRDefault="009A5DD2" w:rsidP="00696B4C">
      <w:pPr>
        <w:jc w:val="both"/>
        <w:rPr>
          <w:rFonts w:ascii="Arial" w:hAnsi="Arial" w:cs="Arial"/>
          <w:b/>
          <w:sz w:val="20"/>
          <w:szCs w:val="20"/>
          <w:u w:val="single"/>
        </w:rPr>
      </w:pPr>
      <w:r w:rsidRPr="00DC7263">
        <w:rPr>
          <w:rFonts w:ascii="Arial" w:hAnsi="Arial" w:cs="Arial"/>
          <w:b/>
          <w:sz w:val="20"/>
          <w:szCs w:val="20"/>
          <w:u w:val="single"/>
        </w:rPr>
        <w:t>I. Navedba prijavitelja, na kakšen način daje vlogo:</w:t>
      </w:r>
    </w:p>
    <w:p w14:paraId="05D5ADAE" w14:textId="77777777" w:rsidR="009A5DD2" w:rsidRPr="00DC7263" w:rsidRDefault="009A5DD2" w:rsidP="00696B4C">
      <w:pPr>
        <w:jc w:val="both"/>
        <w:rPr>
          <w:rFonts w:ascii="Arial" w:hAnsi="Arial" w:cs="Arial"/>
          <w:i/>
          <w:sz w:val="20"/>
          <w:szCs w:val="20"/>
        </w:rPr>
      </w:pPr>
    </w:p>
    <w:p w14:paraId="7174B0B1"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Vlogo dajemo </w:t>
      </w:r>
      <w:r w:rsidRPr="00DC7263">
        <w:rPr>
          <w:rFonts w:ascii="Arial" w:hAnsi="Arial" w:cs="Arial"/>
          <w:i/>
          <w:sz w:val="20"/>
          <w:szCs w:val="20"/>
        </w:rPr>
        <w:t>(obkrožiti!)</w:t>
      </w:r>
      <w:r w:rsidRPr="00DC7263">
        <w:rPr>
          <w:rFonts w:ascii="Arial" w:hAnsi="Arial" w:cs="Arial"/>
          <w:sz w:val="20"/>
          <w:szCs w:val="20"/>
        </w:rPr>
        <w:t>:</w:t>
      </w:r>
    </w:p>
    <w:p w14:paraId="24AB7741" w14:textId="77777777" w:rsidR="009A5DD2" w:rsidRPr="00DC7263" w:rsidRDefault="009A5DD2" w:rsidP="00696B4C">
      <w:pPr>
        <w:jc w:val="both"/>
        <w:rPr>
          <w:rFonts w:ascii="Arial" w:hAnsi="Arial" w:cs="Arial"/>
          <w:sz w:val="20"/>
          <w:szCs w:val="20"/>
        </w:rPr>
      </w:pPr>
    </w:p>
    <w:p w14:paraId="610AC351" w14:textId="77777777" w:rsidR="009A5DD2" w:rsidRPr="00DC7263" w:rsidRDefault="009A5DD2" w:rsidP="00696B4C">
      <w:pPr>
        <w:jc w:val="both"/>
        <w:rPr>
          <w:rFonts w:ascii="Arial" w:hAnsi="Arial" w:cs="Arial"/>
          <w:b/>
          <w:sz w:val="20"/>
          <w:szCs w:val="20"/>
        </w:rPr>
      </w:pPr>
      <w:r w:rsidRPr="00DC7263">
        <w:rPr>
          <w:rFonts w:ascii="Arial" w:hAnsi="Arial" w:cs="Arial"/>
          <w:b/>
          <w:sz w:val="20"/>
          <w:szCs w:val="20"/>
        </w:rPr>
        <w:t>a) samostojno</w:t>
      </w:r>
    </w:p>
    <w:p w14:paraId="74F3D7EF" w14:textId="77777777" w:rsidR="009A5DD2" w:rsidRPr="00DC7263" w:rsidRDefault="009A5DD2" w:rsidP="00696B4C">
      <w:pPr>
        <w:jc w:val="both"/>
        <w:rPr>
          <w:rFonts w:ascii="Arial" w:hAnsi="Arial" w:cs="Arial"/>
          <w:sz w:val="20"/>
          <w:szCs w:val="20"/>
        </w:rPr>
      </w:pPr>
    </w:p>
    <w:p w14:paraId="49AFE00A" w14:textId="77777777" w:rsidR="009A5DD2" w:rsidRPr="00DC7263" w:rsidRDefault="009A5DD2" w:rsidP="00696B4C">
      <w:pPr>
        <w:jc w:val="both"/>
        <w:rPr>
          <w:rFonts w:ascii="Arial" w:hAnsi="Arial" w:cs="Arial"/>
          <w:sz w:val="20"/>
          <w:szCs w:val="20"/>
        </w:rPr>
      </w:pPr>
    </w:p>
    <w:p w14:paraId="7B32AEFB"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b) s podizvajalcem/-ci</w:t>
      </w:r>
      <w:r w:rsidRPr="00DC7263">
        <w:rPr>
          <w:rFonts w:ascii="Arial" w:hAnsi="Arial" w:cs="Arial"/>
          <w:sz w:val="20"/>
          <w:szCs w:val="20"/>
        </w:rPr>
        <w:t xml:space="preserve"> </w:t>
      </w:r>
      <w:r w:rsidRPr="00DC7263">
        <w:rPr>
          <w:rFonts w:ascii="Arial" w:hAnsi="Arial" w:cs="Arial"/>
          <w:i/>
          <w:sz w:val="20"/>
          <w:szCs w:val="20"/>
        </w:rPr>
        <w:t>(navesti)</w:t>
      </w:r>
      <w:r w:rsidRPr="00DC7263">
        <w:rPr>
          <w:rFonts w:ascii="Arial" w:hAnsi="Arial" w:cs="Arial"/>
          <w:sz w:val="20"/>
          <w:szCs w:val="20"/>
        </w:rPr>
        <w:t>:</w:t>
      </w:r>
    </w:p>
    <w:p w14:paraId="626FBABC"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 xml:space="preserve">_________________________________________________________ </w:t>
      </w:r>
      <w:r w:rsidRPr="00DC7263">
        <w:rPr>
          <w:rFonts w:ascii="Arial" w:hAnsi="Arial" w:cs="Arial"/>
          <w:i/>
          <w:sz w:val="20"/>
          <w:szCs w:val="20"/>
        </w:rPr>
        <w:t>(naziv, naslov)</w:t>
      </w:r>
      <w:r w:rsidRPr="00DC7263">
        <w:rPr>
          <w:rFonts w:ascii="Arial" w:hAnsi="Arial" w:cs="Arial"/>
          <w:sz w:val="20"/>
          <w:szCs w:val="20"/>
        </w:rPr>
        <w:t>,</w:t>
      </w:r>
    </w:p>
    <w:p w14:paraId="735B9955" w14:textId="77777777" w:rsidR="009A5DD2" w:rsidRPr="00DC7263" w:rsidRDefault="009A5DD2" w:rsidP="00696B4C">
      <w:pPr>
        <w:jc w:val="both"/>
        <w:rPr>
          <w:rFonts w:ascii="Arial" w:hAnsi="Arial" w:cs="Arial"/>
          <w:sz w:val="20"/>
          <w:szCs w:val="20"/>
        </w:rPr>
      </w:pPr>
    </w:p>
    <w:p w14:paraId="1C164652"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Podizvajalec/-ci je/so udeležen/-i v skupni vrednosti projekta:</w:t>
      </w:r>
    </w:p>
    <w:p w14:paraId="1D9475C2"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___ % stroškov oz. vrednosti projekta,</w:t>
      </w:r>
    </w:p>
    <w:p w14:paraId="63764F44" w14:textId="77777777" w:rsidR="009A5DD2" w:rsidRPr="00DC7263" w:rsidRDefault="009A5DD2" w:rsidP="00FD7FF9">
      <w:pPr>
        <w:jc w:val="both"/>
        <w:rPr>
          <w:rFonts w:ascii="Arial" w:hAnsi="Arial" w:cs="Arial"/>
          <w:sz w:val="20"/>
          <w:szCs w:val="20"/>
        </w:rPr>
      </w:pPr>
      <w:r w:rsidRPr="00DC7263">
        <w:rPr>
          <w:rFonts w:ascii="Arial" w:hAnsi="Arial" w:cs="Arial"/>
          <w:sz w:val="20"/>
          <w:szCs w:val="20"/>
        </w:rPr>
        <w:t>___ % stroškov oz. vrednosti projekta,</w:t>
      </w:r>
    </w:p>
    <w:p w14:paraId="4CCBE1F5" w14:textId="77777777" w:rsidR="009A5DD2" w:rsidRPr="00DC7263" w:rsidRDefault="009A5DD2" w:rsidP="00FD7FF9">
      <w:pPr>
        <w:jc w:val="both"/>
        <w:rPr>
          <w:rFonts w:ascii="Arial" w:hAnsi="Arial" w:cs="Arial"/>
          <w:sz w:val="20"/>
          <w:szCs w:val="20"/>
        </w:rPr>
      </w:pPr>
      <w:r w:rsidRPr="00DC7263">
        <w:rPr>
          <w:rFonts w:ascii="Arial" w:hAnsi="Arial" w:cs="Arial"/>
          <w:sz w:val="20"/>
          <w:szCs w:val="20"/>
        </w:rPr>
        <w:t>___ % stroškov oz. vrednosti projekta,</w:t>
      </w:r>
    </w:p>
    <w:p w14:paraId="44A85051" w14:textId="77777777" w:rsidR="009A5DD2" w:rsidRPr="00DC7263" w:rsidRDefault="009A5DD2" w:rsidP="00696B4C">
      <w:pPr>
        <w:ind w:left="708"/>
        <w:jc w:val="both"/>
        <w:rPr>
          <w:rFonts w:ascii="Arial" w:hAnsi="Arial" w:cs="Arial"/>
          <w:sz w:val="20"/>
          <w:szCs w:val="20"/>
        </w:rPr>
      </w:pPr>
    </w:p>
    <w:p w14:paraId="081E04E0" w14:textId="77777777" w:rsidR="009A5DD2" w:rsidRPr="00DC7263" w:rsidRDefault="009A5DD2" w:rsidP="00696B4C">
      <w:pPr>
        <w:jc w:val="both"/>
        <w:rPr>
          <w:rFonts w:ascii="Arial" w:hAnsi="Arial" w:cs="Arial"/>
          <w:i/>
          <w:sz w:val="20"/>
          <w:szCs w:val="20"/>
        </w:rPr>
      </w:pPr>
      <w:r w:rsidRPr="00DC7263">
        <w:rPr>
          <w:rFonts w:ascii="Arial" w:hAnsi="Arial" w:cs="Arial"/>
          <w:i/>
          <w:sz w:val="20"/>
          <w:szCs w:val="20"/>
        </w:rPr>
        <w:t xml:space="preserve">(Opomba: V kolikor prijavitelj daje vlogo z </w:t>
      </w:r>
      <w:proofErr w:type="spellStart"/>
      <w:r w:rsidRPr="00DC7263">
        <w:rPr>
          <w:rFonts w:ascii="Arial" w:hAnsi="Arial" w:cs="Arial"/>
          <w:i/>
          <w:sz w:val="20"/>
          <w:szCs w:val="20"/>
        </w:rPr>
        <w:t>večimi</w:t>
      </w:r>
      <w:proofErr w:type="spellEnd"/>
      <w:r w:rsidRPr="00DC7263">
        <w:rPr>
          <w:rFonts w:ascii="Arial" w:hAnsi="Arial" w:cs="Arial"/>
          <w:i/>
          <w:sz w:val="20"/>
          <w:szCs w:val="20"/>
        </w:rPr>
        <w:t xml:space="preserve"> podizvajalci, navede vse podizvajalce ter za vsakega % udeležbe stroškov oz. vrednosti projekta.)</w:t>
      </w:r>
    </w:p>
    <w:p w14:paraId="02ADC9DD" w14:textId="77777777" w:rsidR="009A5DD2" w:rsidRPr="00DC7263" w:rsidRDefault="009A5DD2" w:rsidP="00696B4C">
      <w:pPr>
        <w:jc w:val="both"/>
        <w:rPr>
          <w:rFonts w:ascii="Arial" w:hAnsi="Arial" w:cs="Arial"/>
          <w:sz w:val="20"/>
          <w:szCs w:val="20"/>
        </w:rPr>
      </w:pPr>
    </w:p>
    <w:p w14:paraId="6025D782" w14:textId="77777777" w:rsidR="009A5DD2" w:rsidRPr="00DC7263" w:rsidRDefault="009A5DD2" w:rsidP="00696B4C">
      <w:pPr>
        <w:jc w:val="both"/>
        <w:rPr>
          <w:rFonts w:ascii="Arial" w:hAnsi="Arial" w:cs="Arial"/>
          <w:sz w:val="20"/>
          <w:szCs w:val="20"/>
        </w:rPr>
      </w:pPr>
    </w:p>
    <w:p w14:paraId="26C98739" w14:textId="77777777" w:rsidR="009A5DD2" w:rsidRPr="00DC7263" w:rsidRDefault="009A5DD2" w:rsidP="00696B4C">
      <w:pPr>
        <w:jc w:val="both"/>
        <w:rPr>
          <w:rFonts w:ascii="Arial" w:hAnsi="Arial" w:cs="Arial"/>
          <w:sz w:val="20"/>
          <w:szCs w:val="20"/>
        </w:rPr>
      </w:pPr>
      <w:r w:rsidRPr="00DC7263">
        <w:rPr>
          <w:rFonts w:ascii="Arial" w:hAnsi="Arial" w:cs="Arial"/>
          <w:b/>
          <w:sz w:val="20"/>
          <w:szCs w:val="20"/>
        </w:rPr>
        <w:t>c) skupno vlogo v skupini prijaviteljev</w:t>
      </w:r>
      <w:r w:rsidRPr="00DC7263">
        <w:rPr>
          <w:rFonts w:ascii="Arial" w:hAnsi="Arial" w:cs="Arial"/>
          <w:sz w:val="20"/>
          <w:szCs w:val="20"/>
        </w:rPr>
        <w:t xml:space="preserve"> </w:t>
      </w:r>
      <w:r w:rsidRPr="00DC7263">
        <w:rPr>
          <w:rFonts w:ascii="Arial" w:hAnsi="Arial" w:cs="Arial"/>
          <w:i/>
          <w:sz w:val="20"/>
          <w:szCs w:val="20"/>
        </w:rPr>
        <w:t>(navesti)</w:t>
      </w:r>
      <w:r w:rsidRPr="00DC7263">
        <w:rPr>
          <w:rFonts w:ascii="Arial" w:hAnsi="Arial" w:cs="Arial"/>
          <w:sz w:val="20"/>
          <w:szCs w:val="20"/>
        </w:rPr>
        <w:t>:</w:t>
      </w:r>
    </w:p>
    <w:p w14:paraId="1C555CE4"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_________________________________________________________,</w:t>
      </w:r>
    </w:p>
    <w:p w14:paraId="11D95FBD" w14:textId="77777777" w:rsidR="009A5DD2" w:rsidRPr="00DC7263" w:rsidRDefault="009A5DD2" w:rsidP="00696B4C">
      <w:pPr>
        <w:jc w:val="both"/>
        <w:rPr>
          <w:rFonts w:ascii="Arial" w:hAnsi="Arial" w:cs="Arial"/>
          <w:sz w:val="20"/>
          <w:szCs w:val="20"/>
        </w:rPr>
      </w:pPr>
    </w:p>
    <w:p w14:paraId="5B3A7F05" w14:textId="77777777" w:rsidR="009A5DD2" w:rsidRPr="00DC7263" w:rsidRDefault="009A5DD2" w:rsidP="00696B4C">
      <w:pPr>
        <w:jc w:val="both"/>
        <w:rPr>
          <w:rFonts w:ascii="Arial" w:hAnsi="Arial" w:cs="Arial"/>
          <w:i/>
          <w:sz w:val="20"/>
          <w:szCs w:val="20"/>
        </w:rPr>
      </w:pPr>
      <w:proofErr w:type="spellStart"/>
      <w:r w:rsidRPr="00DC7263">
        <w:rPr>
          <w:rFonts w:ascii="Arial" w:hAnsi="Arial" w:cs="Arial"/>
          <w:sz w:val="20"/>
          <w:szCs w:val="20"/>
        </w:rPr>
        <w:t>poslovodeči</w:t>
      </w:r>
      <w:proofErr w:type="spellEnd"/>
      <w:r w:rsidRPr="00DC7263">
        <w:rPr>
          <w:rFonts w:ascii="Arial" w:hAnsi="Arial" w:cs="Arial"/>
          <w:sz w:val="20"/>
          <w:szCs w:val="20"/>
        </w:rPr>
        <w:t xml:space="preserve"> prijavitelj je: _____________________________________.</w:t>
      </w:r>
    </w:p>
    <w:p w14:paraId="6E27C6D8" w14:textId="77777777" w:rsidR="009A5DD2" w:rsidRPr="00DC7263" w:rsidRDefault="009A5DD2" w:rsidP="00696B4C">
      <w:pPr>
        <w:rPr>
          <w:rFonts w:ascii="Arial" w:hAnsi="Arial" w:cs="Arial"/>
          <w:sz w:val="20"/>
          <w:szCs w:val="20"/>
        </w:rPr>
      </w:pPr>
    </w:p>
    <w:p w14:paraId="0704391E" w14:textId="77777777" w:rsidR="009A5DD2" w:rsidRPr="00DC7263" w:rsidRDefault="009A5DD2" w:rsidP="000130EC">
      <w:pPr>
        <w:jc w:val="both"/>
        <w:rPr>
          <w:rFonts w:ascii="Arial" w:hAnsi="Arial" w:cs="Arial"/>
          <w:b/>
          <w:sz w:val="20"/>
          <w:szCs w:val="20"/>
        </w:rPr>
      </w:pPr>
    </w:p>
    <w:p w14:paraId="480FF60F" w14:textId="379787C9" w:rsidR="009A5DD2" w:rsidRPr="00DC7263" w:rsidRDefault="009A5DD2" w:rsidP="000130EC">
      <w:pPr>
        <w:jc w:val="both"/>
        <w:rPr>
          <w:rFonts w:ascii="Arial" w:hAnsi="Arial" w:cs="Arial"/>
          <w:b/>
          <w:sz w:val="20"/>
          <w:szCs w:val="20"/>
        </w:rPr>
      </w:pPr>
      <w:r w:rsidRPr="00DC7263">
        <w:rPr>
          <w:rFonts w:ascii="Arial" w:hAnsi="Arial" w:cs="Arial"/>
          <w:b/>
          <w:sz w:val="20"/>
          <w:szCs w:val="20"/>
        </w:rPr>
        <w:t xml:space="preserve">PROJEKT </w:t>
      </w:r>
      <w:r w:rsidRPr="00DC7263">
        <w:rPr>
          <w:rFonts w:ascii="Arial" w:hAnsi="Arial" w:cs="Arial"/>
          <w:sz w:val="20"/>
          <w:szCs w:val="20"/>
        </w:rPr>
        <w:t>(naslov projekta)</w:t>
      </w:r>
      <w:r w:rsidRPr="00DC7263">
        <w:rPr>
          <w:rFonts w:ascii="Arial" w:hAnsi="Arial" w:cs="Arial"/>
          <w:b/>
          <w:sz w:val="20"/>
          <w:szCs w:val="20"/>
        </w:rPr>
        <w:t xml:space="preserve">: </w:t>
      </w:r>
      <w:r w:rsidR="005E403B" w:rsidRPr="005E403B">
        <w:rPr>
          <w:rFonts w:ascii="Arial" w:hAnsi="Arial" w:cs="Arial"/>
          <w:b/>
          <w:sz w:val="20"/>
          <w:szCs w:val="20"/>
          <w:u w:val="single"/>
        </w:rPr>
        <w:t>Pomoč pri integraciji oseb s priznano mednarodno zaščito</w:t>
      </w:r>
      <w:r w:rsidR="005E403B" w:rsidRPr="00DC7263">
        <w:rPr>
          <w:rFonts w:ascii="Arial" w:hAnsi="Arial" w:cs="Arial"/>
          <w:b/>
          <w:sz w:val="20"/>
          <w:szCs w:val="20"/>
        </w:rPr>
        <w:t xml:space="preserve"> </w:t>
      </w:r>
    </w:p>
    <w:p w14:paraId="275F8633" w14:textId="77777777" w:rsidR="009A5DD2" w:rsidRPr="00DC7263" w:rsidRDefault="009A5DD2" w:rsidP="00696B4C">
      <w:pPr>
        <w:rPr>
          <w:rFonts w:ascii="Arial" w:hAnsi="Arial" w:cs="Arial"/>
          <w:sz w:val="20"/>
          <w:szCs w:val="20"/>
        </w:rPr>
      </w:pPr>
    </w:p>
    <w:p w14:paraId="16AC29D2" w14:textId="77777777" w:rsidR="009A5DD2" w:rsidRPr="00DC7263" w:rsidRDefault="009A5DD2" w:rsidP="00696B4C">
      <w:pPr>
        <w:rPr>
          <w:rFonts w:ascii="Arial" w:hAnsi="Arial" w:cs="Arial"/>
          <w:sz w:val="20"/>
          <w:szCs w:val="20"/>
        </w:rPr>
      </w:pPr>
    </w:p>
    <w:p w14:paraId="65CD2837" w14:textId="77777777" w:rsidR="009A5DD2" w:rsidRPr="00DC7263" w:rsidRDefault="009A5DD2" w:rsidP="00696B4C">
      <w:pPr>
        <w:rPr>
          <w:rFonts w:ascii="Arial" w:hAnsi="Arial" w:cs="Arial"/>
          <w:b/>
          <w:sz w:val="20"/>
          <w:szCs w:val="20"/>
          <w:u w:val="single"/>
        </w:rPr>
      </w:pPr>
      <w:r w:rsidRPr="00DC7263">
        <w:rPr>
          <w:rFonts w:ascii="Arial" w:hAnsi="Arial" w:cs="Arial"/>
          <w:b/>
          <w:sz w:val="20"/>
          <w:szCs w:val="20"/>
          <w:u w:val="single"/>
        </w:rPr>
        <w:t>II. Navedba prijavitelja, ali želi prejeti predplačilo, v primeru, da bo njegova vloga izbrana kot na</w:t>
      </w:r>
      <w:r w:rsidRPr="00DC7263">
        <w:rPr>
          <w:rFonts w:ascii="Arial" w:hAnsi="Arial" w:cs="Arial"/>
          <w:b/>
          <w:sz w:val="20"/>
          <w:szCs w:val="20"/>
          <w:u w:val="single"/>
          <w:lang w:eastAsia="en-US"/>
        </w:rPr>
        <w:t>jugodnejša</w:t>
      </w:r>
      <w:r w:rsidRPr="00DC7263">
        <w:rPr>
          <w:rFonts w:ascii="Arial" w:hAnsi="Arial" w:cs="Arial"/>
          <w:b/>
          <w:sz w:val="20"/>
          <w:szCs w:val="20"/>
          <w:u w:val="single"/>
        </w:rPr>
        <w:t xml:space="preserve"> (ustrezno obkrožiti):</w:t>
      </w:r>
    </w:p>
    <w:p w14:paraId="0A8CB866" w14:textId="77777777" w:rsidR="009A5DD2" w:rsidRPr="00DC7263" w:rsidRDefault="009A5DD2" w:rsidP="00696B4C">
      <w:pPr>
        <w:ind w:left="720"/>
        <w:rPr>
          <w:rFonts w:ascii="Arial" w:hAnsi="Arial" w:cs="Arial"/>
          <w:sz w:val="20"/>
          <w:szCs w:val="20"/>
        </w:rPr>
      </w:pPr>
      <w:r w:rsidRPr="00DC7263">
        <w:rPr>
          <w:rFonts w:ascii="Arial" w:hAnsi="Arial" w:cs="Arial"/>
          <w:i/>
          <w:sz w:val="20"/>
          <w:szCs w:val="20"/>
        </w:rPr>
        <w:t xml:space="preserve">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DA</w:t>
      </w:r>
      <w:r w:rsidRPr="00DC7263">
        <w:rPr>
          <w:rFonts w:ascii="Arial" w:hAnsi="Arial" w:cs="Arial"/>
          <w:sz w:val="20"/>
          <w:szCs w:val="20"/>
        </w:rPr>
        <w:tab/>
        <w:t>NE</w:t>
      </w:r>
    </w:p>
    <w:p w14:paraId="538AE28B" w14:textId="77777777" w:rsidR="009A5DD2" w:rsidRPr="00DC7263" w:rsidRDefault="009A5DD2" w:rsidP="00696B4C">
      <w:pPr>
        <w:overflowPunct w:val="0"/>
        <w:autoSpaceDE w:val="0"/>
        <w:autoSpaceDN w:val="0"/>
        <w:adjustRightInd w:val="0"/>
        <w:ind w:left="360"/>
        <w:jc w:val="both"/>
        <w:textAlignment w:val="baseline"/>
        <w:rPr>
          <w:rFonts w:ascii="Arial" w:hAnsi="Arial" w:cs="Arial"/>
          <w:sz w:val="20"/>
          <w:szCs w:val="20"/>
        </w:rPr>
      </w:pPr>
    </w:p>
    <w:p w14:paraId="1221BEE6" w14:textId="77777777" w:rsidR="009A5DD2" w:rsidRPr="00DC7263" w:rsidRDefault="009A5DD2" w:rsidP="00696B4C">
      <w:pPr>
        <w:jc w:val="both"/>
        <w:rPr>
          <w:rFonts w:ascii="Arial" w:hAnsi="Arial" w:cs="Arial"/>
          <w:sz w:val="20"/>
          <w:szCs w:val="20"/>
        </w:rPr>
      </w:pPr>
    </w:p>
    <w:p w14:paraId="33A52D36" w14:textId="77777777" w:rsidR="009A5DD2" w:rsidRPr="00DC7263" w:rsidRDefault="009A5DD2" w:rsidP="00696B4C">
      <w:pPr>
        <w:jc w:val="both"/>
        <w:rPr>
          <w:rFonts w:ascii="Arial" w:hAnsi="Arial" w:cs="Arial"/>
          <w:i/>
          <w:sz w:val="20"/>
          <w:szCs w:val="20"/>
        </w:rPr>
      </w:pPr>
      <w:r w:rsidRPr="00DC7263">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62C4382C" w14:textId="77777777" w:rsidR="009A5DD2" w:rsidRPr="00DC7263" w:rsidRDefault="009A5DD2" w:rsidP="00696B4C">
      <w:pPr>
        <w:rPr>
          <w:rFonts w:ascii="Arial" w:hAnsi="Arial" w:cs="Arial"/>
          <w:b/>
          <w:sz w:val="20"/>
          <w:szCs w:val="20"/>
        </w:rPr>
      </w:pPr>
    </w:p>
    <w:p w14:paraId="1CABDBBC" w14:textId="77777777" w:rsidR="009A5DD2" w:rsidRPr="00DC7263" w:rsidRDefault="009A5DD2" w:rsidP="00696B4C">
      <w:pPr>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6C5CE52E" w14:textId="77777777" w:rsidTr="00696B4C">
        <w:trPr>
          <w:trHeight w:val="380"/>
        </w:trPr>
        <w:tc>
          <w:tcPr>
            <w:tcW w:w="5032" w:type="dxa"/>
            <w:tcBorders>
              <w:top w:val="double" w:sz="4" w:space="0" w:color="auto"/>
            </w:tcBorders>
          </w:tcPr>
          <w:p w14:paraId="0819766B" w14:textId="77777777" w:rsidR="009A5DD2" w:rsidRPr="00DC7263" w:rsidRDefault="009A5DD2">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53E0A669" w14:textId="77777777" w:rsidR="009A5DD2" w:rsidRPr="00DC7263" w:rsidRDefault="009A5DD2">
            <w:pPr>
              <w:jc w:val="both"/>
              <w:rPr>
                <w:rFonts w:ascii="Arial" w:hAnsi="Arial" w:cs="Arial"/>
                <w:bCs/>
                <w:sz w:val="20"/>
                <w:szCs w:val="20"/>
              </w:rPr>
            </w:pPr>
          </w:p>
        </w:tc>
      </w:tr>
      <w:tr w:rsidR="009A5DD2" w:rsidRPr="00DC7263" w14:paraId="73995281" w14:textId="77777777" w:rsidTr="00696B4C">
        <w:trPr>
          <w:trHeight w:val="380"/>
        </w:trPr>
        <w:tc>
          <w:tcPr>
            <w:tcW w:w="5032" w:type="dxa"/>
          </w:tcPr>
          <w:p w14:paraId="42D10A26" w14:textId="77777777" w:rsidR="009A5DD2" w:rsidRPr="00DC7263" w:rsidRDefault="009A5DD2">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87F3822" w14:textId="77777777" w:rsidR="009A5DD2" w:rsidRPr="00DC7263" w:rsidRDefault="009A5DD2">
            <w:pPr>
              <w:jc w:val="both"/>
              <w:rPr>
                <w:rFonts w:ascii="Arial" w:hAnsi="Arial" w:cs="Arial"/>
                <w:bCs/>
                <w:sz w:val="20"/>
                <w:szCs w:val="20"/>
              </w:rPr>
            </w:pPr>
          </w:p>
        </w:tc>
      </w:tr>
      <w:tr w:rsidR="009A5DD2" w:rsidRPr="00DC7263" w14:paraId="3A9E9CF0" w14:textId="77777777" w:rsidTr="00696B4C">
        <w:trPr>
          <w:trHeight w:val="413"/>
        </w:trPr>
        <w:tc>
          <w:tcPr>
            <w:tcW w:w="5032" w:type="dxa"/>
            <w:tcBorders>
              <w:bottom w:val="double" w:sz="4" w:space="0" w:color="auto"/>
            </w:tcBorders>
          </w:tcPr>
          <w:p w14:paraId="5BFF1D1E" w14:textId="77777777" w:rsidR="009A5DD2" w:rsidRPr="00DC7263" w:rsidRDefault="009A5DD2">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650CE448" w14:textId="77777777" w:rsidR="009A5DD2" w:rsidRPr="00DC7263" w:rsidRDefault="009A5DD2">
            <w:pPr>
              <w:jc w:val="both"/>
              <w:rPr>
                <w:rFonts w:ascii="Arial" w:hAnsi="Arial" w:cs="Arial"/>
                <w:bCs/>
                <w:sz w:val="20"/>
                <w:szCs w:val="20"/>
              </w:rPr>
            </w:pPr>
          </w:p>
        </w:tc>
      </w:tr>
    </w:tbl>
    <w:p w14:paraId="71F7638C"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19FDFCE3" w14:textId="77777777" w:rsidTr="00696B4C">
        <w:tc>
          <w:tcPr>
            <w:tcW w:w="5032" w:type="dxa"/>
          </w:tcPr>
          <w:p w14:paraId="3AB2F330" w14:textId="77777777" w:rsidR="009A5DD2" w:rsidRPr="00DC7263" w:rsidRDefault="009A5DD2">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7E283FB1" w14:textId="77777777" w:rsidR="009A5DD2" w:rsidRPr="00DC7263" w:rsidRDefault="009A5DD2">
            <w:pPr>
              <w:rPr>
                <w:rFonts w:ascii="Arial" w:hAnsi="Arial" w:cs="Arial"/>
                <w:sz w:val="20"/>
                <w:szCs w:val="20"/>
              </w:rPr>
            </w:pPr>
          </w:p>
          <w:p w14:paraId="69205F89" w14:textId="77777777" w:rsidR="009A5DD2" w:rsidRPr="00DC7263" w:rsidRDefault="009A5DD2">
            <w:pPr>
              <w:rPr>
                <w:rFonts w:ascii="Arial" w:hAnsi="Arial" w:cs="Arial"/>
                <w:sz w:val="20"/>
                <w:szCs w:val="20"/>
              </w:rPr>
            </w:pPr>
          </w:p>
        </w:tc>
      </w:tr>
    </w:tbl>
    <w:p w14:paraId="3FDB5C71"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br w:type="page"/>
      </w:r>
    </w:p>
    <w:p w14:paraId="5D763BEE" w14:textId="77777777" w:rsidR="009A5DD2" w:rsidRPr="00DC7263" w:rsidRDefault="007F5C4F" w:rsidP="00696B4C">
      <w:pPr>
        <w:jc w:val="right"/>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54656" behindDoc="0" locked="0" layoutInCell="1" allowOverlap="1" wp14:anchorId="56D46B16" wp14:editId="2E1D0C07">
            <wp:simplePos x="0" y="0"/>
            <wp:positionH relativeFrom="column">
              <wp:posOffset>4914900</wp:posOffset>
            </wp:positionH>
            <wp:positionV relativeFrom="paragraph">
              <wp:posOffset>-846455</wp:posOffset>
            </wp:positionV>
            <wp:extent cx="800100" cy="866775"/>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1BE61459"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IV/2</w:t>
      </w:r>
    </w:p>
    <w:p w14:paraId="64A7499C" w14:textId="77777777" w:rsidR="009A5DD2" w:rsidRPr="00DC7263" w:rsidRDefault="009A5DD2" w:rsidP="00696B4C">
      <w:pPr>
        <w:jc w:val="right"/>
        <w:rPr>
          <w:rFonts w:ascii="Arial" w:hAnsi="Arial" w:cs="Arial"/>
          <w:b/>
          <w:sz w:val="20"/>
          <w:szCs w:val="20"/>
        </w:rPr>
      </w:pPr>
    </w:p>
    <w:p w14:paraId="00BFD71E"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SPLOŠNA IZJAVA PRIJAVITELJA PROJEKTA</w:t>
      </w:r>
    </w:p>
    <w:p w14:paraId="5AAC4D86" w14:textId="77777777" w:rsidR="009A5DD2" w:rsidRPr="00DC7263" w:rsidRDefault="009A5DD2" w:rsidP="00696B4C">
      <w:pPr>
        <w:rPr>
          <w:rFonts w:ascii="Arial" w:hAnsi="Arial" w:cs="Arial"/>
          <w:bCs/>
          <w:sz w:val="20"/>
          <w:szCs w:val="20"/>
        </w:rPr>
      </w:pPr>
    </w:p>
    <w:p w14:paraId="1F26ED4B" w14:textId="77777777" w:rsidR="009A5DD2" w:rsidRPr="00DC7263" w:rsidRDefault="009A5DD2" w:rsidP="00696B4C">
      <w:pPr>
        <w:rPr>
          <w:rFonts w:ascii="Arial" w:hAnsi="Arial" w:cs="Arial"/>
          <w:bCs/>
          <w:sz w:val="20"/>
          <w:szCs w:val="20"/>
        </w:rPr>
      </w:pPr>
    </w:p>
    <w:p w14:paraId="336A0C7F" w14:textId="3CBAF117" w:rsidR="009A5DD2" w:rsidRPr="00DC7263" w:rsidRDefault="009A5DD2" w:rsidP="00696B4C">
      <w:pPr>
        <w:jc w:val="both"/>
        <w:rPr>
          <w:rFonts w:ascii="Arial" w:hAnsi="Arial" w:cs="Arial"/>
          <w:bCs/>
          <w:sz w:val="20"/>
          <w:szCs w:val="20"/>
        </w:rPr>
      </w:pPr>
      <w:r w:rsidRPr="00DC7263">
        <w:rPr>
          <w:rFonts w:ascii="Arial" w:hAnsi="Arial" w:cs="Arial"/>
          <w:bCs/>
          <w:sz w:val="20"/>
          <w:szCs w:val="20"/>
        </w:rPr>
        <w:t>Spodaj podpisani, v</w:t>
      </w:r>
      <w:r w:rsidRPr="00DC7263">
        <w:rPr>
          <w:rFonts w:ascii="Arial" w:hAnsi="Arial" w:cs="Arial"/>
          <w:sz w:val="20"/>
          <w:szCs w:val="20"/>
        </w:rPr>
        <w:t xml:space="preserve"> zvezi z javnim razpisom za</w:t>
      </w:r>
      <w:r w:rsidRPr="00DC7263">
        <w:rPr>
          <w:rFonts w:ascii="Arial" w:hAnsi="Arial" w:cs="Arial"/>
          <w:b/>
          <w:sz w:val="20"/>
          <w:szCs w:val="20"/>
        </w:rPr>
        <w:t xml:space="preserve"> izvedbo projekta "</w:t>
      </w:r>
      <w:r w:rsidR="00E95FE2" w:rsidRPr="00DC7263">
        <w:rPr>
          <w:rFonts w:ascii="Arial" w:hAnsi="Arial" w:cs="Arial"/>
          <w:b/>
          <w:sz w:val="20"/>
          <w:szCs w:val="20"/>
        </w:rPr>
        <w:t xml:space="preserve"> Pomoč pri integraciji oseb s priznano mednarodno zaščito</w:t>
      </w:r>
      <w:r w:rsidR="00AD13DE" w:rsidRPr="00DC7263">
        <w:rPr>
          <w:rFonts w:ascii="Arial" w:hAnsi="Arial" w:cs="Arial"/>
          <w:b/>
          <w:sz w:val="20"/>
          <w:szCs w:val="20"/>
        </w:rPr>
        <w:t xml:space="preserve">,  </w:t>
      </w:r>
      <w:r w:rsidR="00E4457E" w:rsidRPr="00DC7263">
        <w:rPr>
          <w:rFonts w:ascii="Arial" w:hAnsi="Arial" w:cs="Arial"/>
          <w:b/>
          <w:sz w:val="20"/>
          <w:szCs w:val="20"/>
        </w:rPr>
        <w:t>št. 430-23/2019</w:t>
      </w:r>
      <w:r w:rsidR="00CC3E88" w:rsidRPr="00DC7263">
        <w:rPr>
          <w:rFonts w:ascii="Arial" w:hAnsi="Arial" w:cs="Arial"/>
          <w:b/>
          <w:sz w:val="20"/>
          <w:szCs w:val="20"/>
        </w:rPr>
        <w:t>,</w:t>
      </w:r>
      <w:r w:rsidR="00E4457E" w:rsidRPr="00DC7263">
        <w:rPr>
          <w:rFonts w:ascii="Arial" w:hAnsi="Arial" w:cs="Arial"/>
          <w:b/>
          <w:sz w:val="20"/>
          <w:szCs w:val="20"/>
        </w:rPr>
        <w:t xml:space="preserve"> </w:t>
      </w:r>
      <w:r w:rsidRPr="00DC7263">
        <w:rPr>
          <w:rFonts w:ascii="Arial" w:hAnsi="Arial" w:cs="Arial"/>
          <w:bCs/>
          <w:sz w:val="20"/>
          <w:szCs w:val="20"/>
        </w:rPr>
        <w:t>podajamo naslednje izjave:</w:t>
      </w:r>
    </w:p>
    <w:p w14:paraId="066E2B19" w14:textId="77777777" w:rsidR="009A5DD2" w:rsidRPr="00DC7263" w:rsidRDefault="009A5DD2" w:rsidP="00696B4C">
      <w:pPr>
        <w:ind w:left="360"/>
        <w:rPr>
          <w:rFonts w:ascii="Arial" w:hAnsi="Arial" w:cs="Arial"/>
          <w:b/>
          <w:sz w:val="20"/>
          <w:szCs w:val="20"/>
        </w:rPr>
      </w:pPr>
    </w:p>
    <w:p w14:paraId="4B781215" w14:textId="77777777" w:rsidR="009A5DD2" w:rsidRPr="00DC7263" w:rsidRDefault="009A5DD2" w:rsidP="00855A58">
      <w:pPr>
        <w:numPr>
          <w:ilvl w:val="0"/>
          <w:numId w:val="3"/>
        </w:numPr>
        <w:tabs>
          <w:tab w:val="left" w:pos="0"/>
        </w:tabs>
        <w:jc w:val="both"/>
        <w:rPr>
          <w:rFonts w:ascii="Arial" w:hAnsi="Arial" w:cs="Arial"/>
          <w:bCs/>
          <w:sz w:val="20"/>
          <w:szCs w:val="20"/>
        </w:rPr>
      </w:pPr>
      <w:r w:rsidRPr="00DC7263">
        <w:rPr>
          <w:rFonts w:ascii="Arial" w:hAnsi="Arial" w:cs="Arial"/>
          <w:sz w:val="20"/>
          <w:szCs w:val="20"/>
        </w:rPr>
        <w:t>Izjavljamo, da nismo bili kot prijavitelj, niti ni bil naš zakoniti zastopnik</w:t>
      </w:r>
      <w:r w:rsidRPr="00DC7263">
        <w:rPr>
          <w:rFonts w:ascii="Arial" w:hAnsi="Arial" w:cs="Arial"/>
          <w:i/>
          <w:sz w:val="20"/>
          <w:szCs w:val="20"/>
        </w:rPr>
        <w:t xml:space="preserve">, </w:t>
      </w:r>
      <w:r w:rsidRPr="00DC7263">
        <w:rPr>
          <w:rFonts w:ascii="Arial" w:hAnsi="Arial" w:cs="Arial"/>
          <w:sz w:val="20"/>
          <w:szCs w:val="20"/>
        </w:rPr>
        <w:t>pravnomočno obsojeni zaradi kaznivih dejanj, ki so opredeljena v Kazenskem zakoniku (Ur. l. RS, št. 50/12) KZ-1-UPB2: goljufija (211. člen), protipravno omejevanje konkurence (225. člen), povzročitev stečaja z goljufijo ali nevestnim poslovanjem (226. člen), oškodovanje upnikov (227. člen), poslovna goljufija (228. člen), goljufija na škodo Evropske unije (229. člen), ponareditev ali uničenje poslovnih listin (235. člen), nedovoljeno sprejemanje daril (241. člen), nedovoljeno dajanje daril (242. člen), davčna zatajitev (249. člen), jemanje podkupnine (261. člen), dajanje podkupnine (262. člen). Navedena izjava se nanaša na nas kot pravno osebo (prijavitelja) in na vse fizične osebe, ki so zakoniti zastopniki prijavitelja.</w:t>
      </w:r>
    </w:p>
    <w:p w14:paraId="585A8BB7" w14:textId="77777777" w:rsidR="009A5DD2" w:rsidRPr="00DC7263" w:rsidRDefault="009A5DD2" w:rsidP="00696B4C">
      <w:pPr>
        <w:jc w:val="both"/>
        <w:rPr>
          <w:rFonts w:ascii="Arial" w:hAnsi="Arial" w:cs="Arial"/>
          <w:sz w:val="20"/>
          <w:szCs w:val="20"/>
        </w:rPr>
      </w:pPr>
    </w:p>
    <w:p w14:paraId="24AECE63"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 xml:space="preserve">Izjavljamo, da smo kot prijavitelj registrirani pri pristojnem sodišču ali drugem organu, in sicer: pri _____________________________________ </w:t>
      </w:r>
      <w:r w:rsidRPr="00DC7263">
        <w:rPr>
          <w:rFonts w:ascii="Arial" w:hAnsi="Arial" w:cs="Arial"/>
          <w:i/>
          <w:sz w:val="20"/>
          <w:szCs w:val="20"/>
        </w:rPr>
        <w:t>(navesti organ)</w:t>
      </w:r>
      <w:r w:rsidRPr="00DC7263">
        <w:rPr>
          <w:rFonts w:ascii="Arial" w:hAnsi="Arial" w:cs="Arial"/>
          <w:sz w:val="20"/>
          <w:szCs w:val="20"/>
        </w:rPr>
        <w:t xml:space="preserve">, dne _____________, pod številko _________________, z imenom: 1/ popolna firma: _____________________________________, 2/ skrajšana firma: ___________________________, in da je/so v našem statutu ali družbeni pogodbi vpisana/-e dejavnost/-i: </w:t>
      </w:r>
    </w:p>
    <w:p w14:paraId="61307CD0" w14:textId="77777777" w:rsidR="009A5DD2" w:rsidRPr="00DC7263" w:rsidRDefault="009A5DD2" w:rsidP="00696B4C">
      <w:pPr>
        <w:rPr>
          <w:rFonts w:ascii="Arial" w:hAnsi="Arial" w:cs="Arial"/>
          <w:sz w:val="20"/>
          <w:szCs w:val="20"/>
        </w:rPr>
      </w:pPr>
    </w:p>
    <w:tbl>
      <w:tblPr>
        <w:tblW w:w="0" w:type="auto"/>
        <w:tblInd w:w="468" w:type="dxa"/>
        <w:tblLayout w:type="fixed"/>
        <w:tblLook w:val="0000" w:firstRow="0" w:lastRow="0" w:firstColumn="0" w:lastColumn="0" w:noHBand="0" w:noVBand="0"/>
      </w:tblPr>
      <w:tblGrid>
        <w:gridCol w:w="8712"/>
      </w:tblGrid>
      <w:tr w:rsidR="009A5DD2" w:rsidRPr="00DC7263" w14:paraId="21670EBD" w14:textId="77777777" w:rsidTr="00A11C8D">
        <w:tc>
          <w:tcPr>
            <w:tcW w:w="8712" w:type="dxa"/>
            <w:tcBorders>
              <w:bottom w:val="single" w:sz="4" w:space="0" w:color="auto"/>
            </w:tcBorders>
          </w:tcPr>
          <w:p w14:paraId="1C311108" w14:textId="77777777" w:rsidR="009A5DD2" w:rsidRPr="00DC7263" w:rsidRDefault="009A5DD2">
            <w:pPr>
              <w:rPr>
                <w:rFonts w:ascii="Arial" w:hAnsi="Arial" w:cs="Arial"/>
                <w:sz w:val="20"/>
                <w:szCs w:val="20"/>
              </w:rPr>
            </w:pPr>
          </w:p>
        </w:tc>
      </w:tr>
      <w:tr w:rsidR="009A5DD2" w:rsidRPr="00DC7263" w14:paraId="499FBFF1" w14:textId="77777777" w:rsidTr="00A11C8D">
        <w:tc>
          <w:tcPr>
            <w:tcW w:w="8712" w:type="dxa"/>
            <w:tcBorders>
              <w:top w:val="single" w:sz="4" w:space="0" w:color="auto"/>
              <w:bottom w:val="single" w:sz="4" w:space="0" w:color="auto"/>
            </w:tcBorders>
          </w:tcPr>
          <w:p w14:paraId="09AD304C" w14:textId="77777777" w:rsidR="009A5DD2" w:rsidRPr="00DC7263" w:rsidRDefault="009A5DD2">
            <w:pPr>
              <w:rPr>
                <w:rFonts w:ascii="Arial" w:hAnsi="Arial" w:cs="Arial"/>
                <w:sz w:val="20"/>
                <w:szCs w:val="20"/>
              </w:rPr>
            </w:pPr>
          </w:p>
          <w:p w14:paraId="54227999" w14:textId="77777777" w:rsidR="009A5DD2" w:rsidRPr="00DC7263" w:rsidRDefault="009A5DD2">
            <w:pPr>
              <w:rPr>
                <w:rFonts w:ascii="Arial" w:hAnsi="Arial" w:cs="Arial"/>
                <w:sz w:val="20"/>
                <w:szCs w:val="20"/>
              </w:rPr>
            </w:pPr>
          </w:p>
        </w:tc>
      </w:tr>
      <w:tr w:rsidR="009A5DD2" w:rsidRPr="00DC7263" w14:paraId="0987033E" w14:textId="77777777" w:rsidTr="00A11C8D">
        <w:tc>
          <w:tcPr>
            <w:tcW w:w="8712" w:type="dxa"/>
            <w:tcBorders>
              <w:top w:val="single" w:sz="4" w:space="0" w:color="auto"/>
              <w:bottom w:val="single" w:sz="4" w:space="0" w:color="auto"/>
            </w:tcBorders>
          </w:tcPr>
          <w:p w14:paraId="109366D5" w14:textId="77777777" w:rsidR="009A5DD2" w:rsidRPr="00DC7263" w:rsidRDefault="009A5DD2">
            <w:pPr>
              <w:rPr>
                <w:rFonts w:ascii="Arial" w:hAnsi="Arial" w:cs="Arial"/>
                <w:sz w:val="20"/>
                <w:szCs w:val="20"/>
              </w:rPr>
            </w:pPr>
          </w:p>
          <w:p w14:paraId="01DCAA89" w14:textId="77777777" w:rsidR="009A5DD2" w:rsidRPr="00DC7263" w:rsidRDefault="009A5DD2">
            <w:pPr>
              <w:rPr>
                <w:rFonts w:ascii="Arial" w:hAnsi="Arial" w:cs="Arial"/>
                <w:sz w:val="20"/>
                <w:szCs w:val="20"/>
              </w:rPr>
            </w:pPr>
          </w:p>
        </w:tc>
      </w:tr>
      <w:tr w:rsidR="009A5DD2" w:rsidRPr="00DC7263" w14:paraId="35E19260" w14:textId="77777777" w:rsidTr="00A11C8D">
        <w:tc>
          <w:tcPr>
            <w:tcW w:w="8712" w:type="dxa"/>
            <w:tcBorders>
              <w:top w:val="single" w:sz="4" w:space="0" w:color="auto"/>
              <w:bottom w:val="single" w:sz="4" w:space="0" w:color="auto"/>
            </w:tcBorders>
          </w:tcPr>
          <w:p w14:paraId="1B942138" w14:textId="77777777" w:rsidR="009A5DD2" w:rsidRPr="00DC7263" w:rsidRDefault="009A5DD2">
            <w:pPr>
              <w:rPr>
                <w:rFonts w:ascii="Arial" w:hAnsi="Arial" w:cs="Arial"/>
                <w:sz w:val="20"/>
                <w:szCs w:val="20"/>
              </w:rPr>
            </w:pPr>
          </w:p>
          <w:p w14:paraId="1CCB1496" w14:textId="77777777" w:rsidR="009A5DD2" w:rsidRPr="00DC7263" w:rsidRDefault="009A5DD2">
            <w:pPr>
              <w:rPr>
                <w:rFonts w:ascii="Arial" w:hAnsi="Arial" w:cs="Arial"/>
                <w:sz w:val="20"/>
                <w:szCs w:val="20"/>
              </w:rPr>
            </w:pPr>
          </w:p>
        </w:tc>
      </w:tr>
      <w:tr w:rsidR="009A5DD2" w:rsidRPr="00DC7263" w14:paraId="66752513" w14:textId="77777777" w:rsidTr="00A11C8D">
        <w:tc>
          <w:tcPr>
            <w:tcW w:w="8712" w:type="dxa"/>
            <w:tcBorders>
              <w:top w:val="single" w:sz="4" w:space="0" w:color="auto"/>
              <w:bottom w:val="single" w:sz="4" w:space="0" w:color="auto"/>
            </w:tcBorders>
          </w:tcPr>
          <w:p w14:paraId="29B940D5" w14:textId="77777777" w:rsidR="009A5DD2" w:rsidRPr="00DC7263" w:rsidRDefault="009A5DD2">
            <w:pPr>
              <w:rPr>
                <w:rFonts w:ascii="Arial" w:hAnsi="Arial" w:cs="Arial"/>
                <w:sz w:val="20"/>
                <w:szCs w:val="20"/>
              </w:rPr>
            </w:pPr>
          </w:p>
          <w:p w14:paraId="42F90658" w14:textId="77777777" w:rsidR="009A5DD2" w:rsidRPr="00DC7263" w:rsidRDefault="009A5DD2">
            <w:pPr>
              <w:rPr>
                <w:rFonts w:ascii="Arial" w:hAnsi="Arial" w:cs="Arial"/>
                <w:sz w:val="20"/>
                <w:szCs w:val="20"/>
              </w:rPr>
            </w:pPr>
          </w:p>
        </w:tc>
      </w:tr>
      <w:tr w:rsidR="009A5DD2" w:rsidRPr="00DC7263" w14:paraId="6527B7F3" w14:textId="77777777" w:rsidTr="00A11C8D">
        <w:tc>
          <w:tcPr>
            <w:tcW w:w="8712" w:type="dxa"/>
            <w:tcBorders>
              <w:top w:val="single" w:sz="4" w:space="0" w:color="auto"/>
              <w:bottom w:val="single" w:sz="4" w:space="0" w:color="auto"/>
            </w:tcBorders>
          </w:tcPr>
          <w:p w14:paraId="371C3234" w14:textId="77777777" w:rsidR="009A5DD2" w:rsidRPr="00DC7263" w:rsidRDefault="009A5DD2">
            <w:pPr>
              <w:rPr>
                <w:rFonts w:ascii="Arial" w:hAnsi="Arial" w:cs="Arial"/>
                <w:sz w:val="20"/>
                <w:szCs w:val="20"/>
              </w:rPr>
            </w:pPr>
          </w:p>
          <w:p w14:paraId="4FBEC8BC" w14:textId="77777777" w:rsidR="009A5DD2" w:rsidRPr="00DC7263" w:rsidRDefault="009A5DD2">
            <w:pPr>
              <w:rPr>
                <w:rFonts w:ascii="Arial" w:hAnsi="Arial" w:cs="Arial"/>
                <w:sz w:val="20"/>
                <w:szCs w:val="20"/>
              </w:rPr>
            </w:pPr>
          </w:p>
        </w:tc>
      </w:tr>
    </w:tbl>
    <w:p w14:paraId="3FC8D572" w14:textId="77777777" w:rsidR="009A5DD2" w:rsidRPr="00DC7263" w:rsidRDefault="009A5DD2" w:rsidP="00696B4C">
      <w:pPr>
        <w:ind w:left="360"/>
        <w:jc w:val="both"/>
        <w:rPr>
          <w:rFonts w:ascii="Arial" w:hAnsi="Arial" w:cs="Arial"/>
          <w:sz w:val="20"/>
          <w:szCs w:val="20"/>
        </w:rPr>
      </w:pPr>
      <w:r w:rsidRPr="00DC7263">
        <w:rPr>
          <w:rFonts w:ascii="Arial" w:hAnsi="Arial" w:cs="Arial"/>
          <w:sz w:val="20"/>
          <w:szCs w:val="20"/>
        </w:rPr>
        <w:t>ter da bomo naročniku na njegov poziv dostavili fotokopijo listine, ki izkazuje zgoraj navedeno.</w:t>
      </w:r>
    </w:p>
    <w:p w14:paraId="16B14D09" w14:textId="77777777" w:rsidR="009A5DD2" w:rsidRPr="00DC7263" w:rsidRDefault="009A5DD2" w:rsidP="00696B4C">
      <w:pPr>
        <w:ind w:left="360"/>
        <w:rPr>
          <w:rFonts w:ascii="Arial" w:hAnsi="Arial" w:cs="Arial"/>
          <w:sz w:val="20"/>
          <w:szCs w:val="20"/>
        </w:rPr>
      </w:pPr>
    </w:p>
    <w:p w14:paraId="2AE504D9" w14:textId="77777777" w:rsidR="009A5DD2" w:rsidRPr="00DC7263" w:rsidRDefault="009A5DD2" w:rsidP="00696B4C">
      <w:pPr>
        <w:ind w:left="360"/>
        <w:rPr>
          <w:rFonts w:ascii="Arial" w:hAnsi="Arial" w:cs="Arial"/>
          <w:sz w:val="20"/>
          <w:szCs w:val="20"/>
        </w:rPr>
      </w:pPr>
      <w:r w:rsidRPr="00DC7263">
        <w:rPr>
          <w:rFonts w:ascii="Arial" w:hAnsi="Arial" w:cs="Arial"/>
          <w:sz w:val="20"/>
          <w:szCs w:val="20"/>
        </w:rPr>
        <w:t>OPOZORILO:</w:t>
      </w:r>
    </w:p>
    <w:p w14:paraId="2EF7C39D" w14:textId="77777777" w:rsidR="009A5DD2" w:rsidRPr="00DC7263" w:rsidRDefault="009A5DD2" w:rsidP="00696B4C">
      <w:pPr>
        <w:ind w:left="360"/>
        <w:rPr>
          <w:rFonts w:ascii="Arial" w:hAnsi="Arial" w:cs="Arial"/>
          <w:sz w:val="20"/>
          <w:szCs w:val="20"/>
        </w:rPr>
      </w:pPr>
      <w:r w:rsidRPr="00DC7263">
        <w:rPr>
          <w:rFonts w:ascii="Arial" w:hAnsi="Arial" w:cs="Arial"/>
          <w:sz w:val="20"/>
          <w:szCs w:val="20"/>
        </w:rPr>
        <w:t>V primeru, da je prijavitelj mednarodna organizacija, priloži v svoji vlogi listine, ki dokazujejo zgoraj navedeno.</w:t>
      </w:r>
    </w:p>
    <w:p w14:paraId="72181C26" w14:textId="77777777" w:rsidR="009A5DD2" w:rsidRPr="00DC7263" w:rsidRDefault="009A5DD2" w:rsidP="00696B4C">
      <w:pPr>
        <w:ind w:left="360"/>
        <w:rPr>
          <w:rFonts w:ascii="Arial" w:hAnsi="Arial" w:cs="Arial"/>
          <w:sz w:val="20"/>
          <w:szCs w:val="20"/>
        </w:rPr>
      </w:pPr>
    </w:p>
    <w:p w14:paraId="21FCCDE6"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projekta, in sicer še 10 let od zaključka projekta.</w:t>
      </w:r>
    </w:p>
    <w:p w14:paraId="7A73C033" w14:textId="77777777" w:rsidR="009A5DD2" w:rsidRPr="00DC7263" w:rsidRDefault="009A5DD2" w:rsidP="00696B4C">
      <w:pPr>
        <w:jc w:val="both"/>
        <w:rPr>
          <w:rFonts w:ascii="Arial" w:hAnsi="Arial" w:cs="Arial"/>
          <w:sz w:val="20"/>
          <w:szCs w:val="20"/>
        </w:rPr>
      </w:pPr>
    </w:p>
    <w:p w14:paraId="45A167F4"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Izjavljamo, da za namen izvajanja projekta, za katerega se prijavljamo, nismo prejeli pomoči kateregakoli drugega organa oziroma institucije Republike Slovenije oziroma Evropske unije ter, da pri izvedbi projekta ne bo prihajalo do dvojnega financiranja;</w:t>
      </w:r>
    </w:p>
    <w:p w14:paraId="5C1DC631" w14:textId="77777777" w:rsidR="009A5DD2" w:rsidRPr="00DC7263" w:rsidRDefault="009A5DD2" w:rsidP="00696B4C">
      <w:pPr>
        <w:ind w:left="360"/>
        <w:jc w:val="both"/>
        <w:rPr>
          <w:rFonts w:ascii="Arial" w:hAnsi="Arial" w:cs="Arial"/>
          <w:sz w:val="20"/>
          <w:szCs w:val="20"/>
        </w:rPr>
      </w:pPr>
    </w:p>
    <w:p w14:paraId="7D493BBC" w14:textId="77777777" w:rsidR="009A5DD2" w:rsidRPr="00DC7263" w:rsidRDefault="009A5DD2" w:rsidP="00855A58">
      <w:pPr>
        <w:pStyle w:val="Telobesedila"/>
        <w:numPr>
          <w:ilvl w:val="0"/>
          <w:numId w:val="3"/>
        </w:numPr>
        <w:rPr>
          <w:rFonts w:ascii="Arial" w:hAnsi="Arial" w:cs="Arial"/>
          <w:bCs/>
          <w:sz w:val="20"/>
          <w:u w:val="single"/>
        </w:rPr>
      </w:pPr>
      <w:r w:rsidRPr="00DC7263">
        <w:rPr>
          <w:rFonts w:ascii="Arial" w:hAnsi="Arial" w:cs="Arial"/>
          <w:bCs/>
          <w:sz w:val="20"/>
        </w:rPr>
        <w:t>Izjavljamo, da bomo v primeru, da bomo izbrani na predmetnem javnem razpisu, zagotavljali izvajanje projekta po načelu nepridobitnosti.</w:t>
      </w:r>
    </w:p>
    <w:p w14:paraId="7D8597C0" w14:textId="77777777" w:rsidR="009A5DD2" w:rsidRPr="00DC7263" w:rsidRDefault="009A5DD2" w:rsidP="00696B4C">
      <w:pPr>
        <w:jc w:val="both"/>
        <w:rPr>
          <w:rFonts w:ascii="Arial" w:hAnsi="Arial" w:cs="Arial"/>
          <w:sz w:val="20"/>
          <w:szCs w:val="20"/>
        </w:rPr>
      </w:pPr>
    </w:p>
    <w:p w14:paraId="091B95B7"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Izjavljamo, da naši interesi niso v nasprotju z interesi in cilji projekta;</w:t>
      </w:r>
    </w:p>
    <w:p w14:paraId="024B55CA" w14:textId="77777777" w:rsidR="009A5DD2" w:rsidRPr="00DC7263" w:rsidRDefault="009A5DD2" w:rsidP="00696B4C">
      <w:pPr>
        <w:jc w:val="both"/>
        <w:rPr>
          <w:rFonts w:ascii="Arial" w:hAnsi="Arial" w:cs="Arial"/>
          <w:sz w:val="20"/>
          <w:szCs w:val="20"/>
        </w:rPr>
      </w:pPr>
    </w:p>
    <w:p w14:paraId="1F26E4BA"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Izjavljamo, da so informacije, dane v vlogi, resnične in dokazljive.</w:t>
      </w:r>
    </w:p>
    <w:p w14:paraId="32216BD8" w14:textId="77777777" w:rsidR="009A5DD2" w:rsidRPr="00DC7263" w:rsidRDefault="009A5DD2" w:rsidP="00696B4C">
      <w:pPr>
        <w:jc w:val="both"/>
        <w:rPr>
          <w:rFonts w:ascii="Arial" w:hAnsi="Arial" w:cs="Arial"/>
          <w:bCs/>
          <w:sz w:val="20"/>
          <w:szCs w:val="20"/>
        </w:rPr>
      </w:pPr>
    </w:p>
    <w:p w14:paraId="473317C2" w14:textId="77777777" w:rsidR="009A5DD2" w:rsidRPr="00DC7263" w:rsidRDefault="009A5DD2" w:rsidP="00855A58">
      <w:pPr>
        <w:pStyle w:val="Telobesedila"/>
        <w:numPr>
          <w:ilvl w:val="0"/>
          <w:numId w:val="3"/>
        </w:numPr>
        <w:rPr>
          <w:rFonts w:ascii="Arial" w:hAnsi="Arial" w:cs="Arial"/>
          <w:bCs/>
          <w:sz w:val="20"/>
          <w:u w:val="single"/>
        </w:rPr>
      </w:pPr>
      <w:r w:rsidRPr="00DC7263">
        <w:rPr>
          <w:rFonts w:ascii="Arial" w:hAnsi="Arial" w:cs="Arial"/>
          <w:bCs/>
          <w:sz w:val="20"/>
        </w:rPr>
        <w:t xml:space="preserve">Izjavljamo, da bomo v primeru, da bomo izbrani na predmetnem javnem </w:t>
      </w:r>
      <w:r w:rsidR="00AD13DE" w:rsidRPr="00DC7263">
        <w:rPr>
          <w:rFonts w:ascii="Arial" w:hAnsi="Arial" w:cs="Arial"/>
          <w:bCs/>
          <w:sz w:val="20"/>
        </w:rPr>
        <w:t>naročilu</w:t>
      </w:r>
      <w:r w:rsidRPr="00DC7263">
        <w:rPr>
          <w:rFonts w:ascii="Arial" w:hAnsi="Arial" w:cs="Arial"/>
          <w:bCs/>
          <w:sz w:val="20"/>
        </w:rPr>
        <w:t xml:space="preserve"> kot izvajalec projekta, pri svojem delu upoštevali predpise, ki urejajo področje varstva osebnih podatkov, </w:t>
      </w:r>
      <w:r w:rsidRPr="00DC7263">
        <w:rPr>
          <w:rFonts w:ascii="Arial" w:hAnsi="Arial" w:cs="Arial"/>
          <w:bCs/>
          <w:sz w:val="20"/>
        </w:rPr>
        <w:lastRenderedPageBreak/>
        <w:t xml:space="preserve">predvsem Zakon o varstvu osebnih podatkov/smernice, ki upoštevajo mednarodno in evropsko pravo </w:t>
      </w:r>
      <w:r w:rsidRPr="00DC7263">
        <w:rPr>
          <w:rFonts w:ascii="Arial" w:hAnsi="Arial" w:cs="Arial"/>
          <w:bCs/>
          <w:i/>
          <w:sz w:val="20"/>
        </w:rPr>
        <w:t>/slednje upoštevati, če je izvajalec mednarodna organizacija/</w:t>
      </w:r>
    </w:p>
    <w:p w14:paraId="0E234299" w14:textId="77777777" w:rsidR="009A5DD2" w:rsidRPr="00DC7263" w:rsidRDefault="009A5DD2" w:rsidP="00696B4C">
      <w:pPr>
        <w:ind w:left="360"/>
        <w:rPr>
          <w:rFonts w:ascii="Arial" w:hAnsi="Arial" w:cs="Arial"/>
          <w:sz w:val="20"/>
          <w:szCs w:val="20"/>
        </w:rPr>
      </w:pPr>
    </w:p>
    <w:p w14:paraId="79BEA83E" w14:textId="77777777" w:rsidR="009A5DD2" w:rsidRPr="00DC7263" w:rsidRDefault="009A5DD2" w:rsidP="00855A58">
      <w:pPr>
        <w:pStyle w:val="Telobesedila"/>
        <w:numPr>
          <w:ilvl w:val="0"/>
          <w:numId w:val="3"/>
        </w:numPr>
        <w:rPr>
          <w:rFonts w:ascii="Arial" w:hAnsi="Arial" w:cs="Arial"/>
          <w:bCs/>
          <w:sz w:val="20"/>
          <w:u w:val="single"/>
        </w:rPr>
      </w:pPr>
      <w:r w:rsidRPr="00DC7263">
        <w:rPr>
          <w:rFonts w:ascii="Arial" w:hAnsi="Arial" w:cs="Arial"/>
          <w:bCs/>
          <w:sz w:val="20"/>
        </w:rPr>
        <w:t xml:space="preserve">Izjavljamo, da bomo v primeru, da bomo izbrani na predmetnem javnem </w:t>
      </w:r>
      <w:r w:rsidR="00AD13DE" w:rsidRPr="00DC7263">
        <w:rPr>
          <w:rFonts w:ascii="Arial" w:hAnsi="Arial" w:cs="Arial"/>
          <w:bCs/>
          <w:sz w:val="20"/>
        </w:rPr>
        <w:t>naročilu</w:t>
      </w:r>
      <w:r w:rsidRPr="00DC7263">
        <w:rPr>
          <w:rFonts w:ascii="Arial" w:hAnsi="Arial" w:cs="Arial"/>
          <w:bCs/>
          <w:sz w:val="20"/>
        </w:rPr>
        <w:t xml:space="preserve"> ter bomo za izvajanje projekta prejeli predplačilo sredstev, le-ta naročniku skladno z</w:t>
      </w:r>
      <w:r w:rsidRPr="00DC7263">
        <w:rPr>
          <w:rFonts w:ascii="Arial" w:hAnsi="Arial" w:cs="Arial"/>
          <w:sz w:val="20"/>
        </w:rPr>
        <w:t xml:space="preserve"> veljavnim Zakonom o izvrševanju proračuna </w:t>
      </w:r>
      <w:r w:rsidRPr="00DC7263">
        <w:rPr>
          <w:rFonts w:ascii="Arial" w:hAnsi="Arial" w:cs="Arial"/>
          <w:bCs/>
          <w:sz w:val="20"/>
        </w:rPr>
        <w:t>vrnili, če se bo naknadno ugotovilo, da je bilo izplačilo iz proračuna neupravičeno izvršeno.</w:t>
      </w:r>
    </w:p>
    <w:p w14:paraId="2249495D" w14:textId="77777777" w:rsidR="009A5DD2" w:rsidRPr="00DC7263" w:rsidRDefault="009A5DD2" w:rsidP="00696B4C">
      <w:pPr>
        <w:pStyle w:val="Telobesedila"/>
        <w:rPr>
          <w:rFonts w:ascii="Arial" w:hAnsi="Arial" w:cs="Arial"/>
          <w:bCs/>
          <w:sz w:val="20"/>
          <w:u w:val="single"/>
        </w:rPr>
      </w:pPr>
    </w:p>
    <w:p w14:paraId="70902B8E" w14:textId="77777777" w:rsidR="009A5DD2" w:rsidRPr="00DC7263" w:rsidRDefault="009A5DD2" w:rsidP="00855A58">
      <w:pPr>
        <w:pStyle w:val="Telobesedila"/>
        <w:numPr>
          <w:ilvl w:val="0"/>
          <w:numId w:val="3"/>
        </w:numPr>
        <w:rPr>
          <w:rFonts w:ascii="Arial" w:hAnsi="Arial" w:cs="Arial"/>
          <w:bCs/>
          <w:sz w:val="20"/>
        </w:rPr>
      </w:pPr>
      <w:r w:rsidRPr="00DC7263">
        <w:rPr>
          <w:rFonts w:ascii="Arial" w:hAnsi="Arial" w:cs="Arial"/>
          <w:bCs/>
          <w:sz w:val="20"/>
        </w:rPr>
        <w:t>Pod materialno in kazensko odgovornostjo se zavezujemo, da bomo projektne aktivnosti izvajali z ustrezno usposobljenim in kvalificiranim osebjem glede na predmet projekta, za izvajanje katerega se prijavljamo.</w:t>
      </w:r>
      <w:r w:rsidRPr="00DC7263">
        <w:rPr>
          <w:rFonts w:ascii="Arial" w:hAnsi="Arial" w:cs="Arial"/>
          <w:sz w:val="20"/>
        </w:rPr>
        <w:t xml:space="preserve"> </w:t>
      </w:r>
    </w:p>
    <w:p w14:paraId="65E3DE52" w14:textId="77777777" w:rsidR="009A5DD2" w:rsidRPr="00DC7263" w:rsidRDefault="009A5DD2" w:rsidP="00696B4C">
      <w:pPr>
        <w:ind w:left="360"/>
        <w:rPr>
          <w:rFonts w:ascii="Arial" w:hAnsi="Arial" w:cs="Arial"/>
          <w:sz w:val="20"/>
          <w:szCs w:val="20"/>
        </w:rPr>
      </w:pPr>
    </w:p>
    <w:p w14:paraId="71D4D3D1" w14:textId="77777777" w:rsidR="009A5DD2" w:rsidRPr="00DC7263" w:rsidRDefault="009A5DD2" w:rsidP="00855A58">
      <w:pPr>
        <w:numPr>
          <w:ilvl w:val="0"/>
          <w:numId w:val="3"/>
        </w:numPr>
        <w:jc w:val="both"/>
        <w:rPr>
          <w:rFonts w:ascii="Arial" w:hAnsi="Arial" w:cs="Arial"/>
          <w:sz w:val="20"/>
          <w:szCs w:val="20"/>
        </w:rPr>
      </w:pPr>
      <w:r w:rsidRPr="00DC7263">
        <w:rPr>
          <w:rFonts w:ascii="Arial" w:hAnsi="Arial" w:cs="Arial"/>
          <w:sz w:val="20"/>
          <w:szCs w:val="20"/>
        </w:rPr>
        <w:t xml:space="preserve">Izjavljamo, da je veljavnost te vloge _________ dni </w:t>
      </w:r>
      <w:r w:rsidRPr="00DC7263">
        <w:rPr>
          <w:rFonts w:ascii="Arial" w:hAnsi="Arial" w:cs="Arial"/>
          <w:i/>
          <w:sz w:val="20"/>
          <w:szCs w:val="20"/>
        </w:rPr>
        <w:t>(najmanj 140 dni)</w:t>
      </w:r>
      <w:r w:rsidRPr="00DC7263">
        <w:rPr>
          <w:rFonts w:ascii="Arial" w:hAnsi="Arial" w:cs="Arial"/>
          <w:sz w:val="20"/>
          <w:szCs w:val="20"/>
        </w:rPr>
        <w:t xml:space="preserve"> od roka za predložitev vlog. </w:t>
      </w:r>
      <w:r w:rsidRPr="00DC7263">
        <w:rPr>
          <w:rFonts w:ascii="Arial" w:hAnsi="Arial" w:cs="Arial"/>
          <w:i/>
          <w:sz w:val="20"/>
          <w:szCs w:val="20"/>
        </w:rPr>
        <w:t>(Opomba: V primeru, da prijavitelj ne navede podatka veljavnosti vloge, se upošteva, da nudi, kot je minimalno zahtevano - zapisano v oklepaju ležeče)</w:t>
      </w:r>
    </w:p>
    <w:p w14:paraId="0CCEE593" w14:textId="77777777" w:rsidR="009A5DD2" w:rsidRPr="00DC7263" w:rsidRDefault="009A5DD2" w:rsidP="00696B4C">
      <w:pPr>
        <w:ind w:left="360"/>
        <w:rPr>
          <w:rFonts w:ascii="Arial" w:hAnsi="Arial" w:cs="Arial"/>
          <w:sz w:val="20"/>
          <w:szCs w:val="20"/>
        </w:rPr>
      </w:pPr>
    </w:p>
    <w:p w14:paraId="7849FA90" w14:textId="77777777" w:rsidR="009A5DD2" w:rsidRPr="00DC7263" w:rsidRDefault="009A5DD2" w:rsidP="00855A58">
      <w:pPr>
        <w:pStyle w:val="Telobesedila"/>
        <w:numPr>
          <w:ilvl w:val="0"/>
          <w:numId w:val="3"/>
        </w:numPr>
        <w:rPr>
          <w:rFonts w:ascii="Arial" w:hAnsi="Arial" w:cs="Arial"/>
          <w:bCs/>
          <w:sz w:val="20"/>
        </w:rPr>
      </w:pPr>
      <w:r w:rsidRPr="00DC7263">
        <w:rPr>
          <w:rFonts w:ascii="Arial" w:hAnsi="Arial" w:cs="Arial"/>
          <w:bCs/>
          <w:sz w:val="20"/>
        </w:rPr>
        <w:t>Ali je prijavitelj javni organ/pravna oseba javnega prava?</w:t>
      </w:r>
      <w:r w:rsidRPr="00DC7263">
        <w:rPr>
          <w:rFonts w:ascii="Arial" w:hAnsi="Arial" w:cs="Arial"/>
          <w:bCs/>
          <w:sz w:val="20"/>
        </w:rPr>
        <w:tab/>
      </w:r>
      <w:r w:rsidRPr="00DC7263">
        <w:rPr>
          <w:rFonts w:ascii="Arial" w:hAnsi="Arial" w:cs="Arial"/>
          <w:bCs/>
          <w:sz w:val="20"/>
        </w:rPr>
        <w:tab/>
        <w:t>DA</w:t>
      </w:r>
      <w:r w:rsidRPr="00DC7263">
        <w:rPr>
          <w:rFonts w:ascii="Arial" w:hAnsi="Arial" w:cs="Arial"/>
          <w:bCs/>
          <w:sz w:val="20"/>
        </w:rPr>
        <w:tab/>
      </w:r>
      <w:r w:rsidRPr="00DC7263">
        <w:rPr>
          <w:rFonts w:ascii="Arial" w:hAnsi="Arial" w:cs="Arial"/>
          <w:bCs/>
          <w:sz w:val="20"/>
        </w:rPr>
        <w:tab/>
        <w:t>NE</w:t>
      </w:r>
    </w:p>
    <w:p w14:paraId="491E4F10" w14:textId="77777777" w:rsidR="009A5DD2" w:rsidRPr="00DC7263" w:rsidRDefault="009A5DD2" w:rsidP="008B0FE5">
      <w:pPr>
        <w:ind w:left="360"/>
        <w:rPr>
          <w:rFonts w:ascii="Arial" w:hAnsi="Arial" w:cs="Arial"/>
          <w:i/>
          <w:sz w:val="20"/>
          <w:szCs w:val="20"/>
        </w:rPr>
      </w:pPr>
      <w:r w:rsidRPr="00DC7263">
        <w:rPr>
          <w:rFonts w:ascii="Arial" w:hAnsi="Arial" w:cs="Arial"/>
          <w:i/>
          <w:sz w:val="20"/>
          <w:szCs w:val="20"/>
        </w:rPr>
        <w:t>(ustrezno obkrožiti)</w:t>
      </w:r>
    </w:p>
    <w:p w14:paraId="2ACBF041" w14:textId="77777777" w:rsidR="009A5DD2" w:rsidRPr="00DC7263" w:rsidRDefault="009A5DD2" w:rsidP="008B0FE5">
      <w:pPr>
        <w:ind w:left="360"/>
        <w:rPr>
          <w:rFonts w:ascii="Arial" w:hAnsi="Arial" w:cs="Arial"/>
          <w:i/>
          <w:sz w:val="20"/>
          <w:szCs w:val="20"/>
        </w:rPr>
      </w:pPr>
    </w:p>
    <w:p w14:paraId="6CCCC67A" w14:textId="77777777" w:rsidR="009A5DD2" w:rsidRPr="00DC7263" w:rsidRDefault="009A5DD2" w:rsidP="00855A58">
      <w:pPr>
        <w:pStyle w:val="Telobesedila"/>
        <w:numPr>
          <w:ilvl w:val="0"/>
          <w:numId w:val="3"/>
        </w:numPr>
        <w:rPr>
          <w:rFonts w:ascii="Arial" w:hAnsi="Arial" w:cs="Arial"/>
          <w:bCs/>
          <w:sz w:val="20"/>
        </w:rPr>
      </w:pPr>
      <w:r w:rsidRPr="00DC7263">
        <w:rPr>
          <w:rFonts w:ascii="Arial" w:hAnsi="Arial" w:cs="Arial"/>
          <w:bCs/>
          <w:sz w:val="20"/>
        </w:rPr>
        <w:t>Ali je prijavitelj prejel donacije za poslovanje iz proračuna Unije?</w:t>
      </w:r>
      <w:r w:rsidRPr="00DC7263">
        <w:rPr>
          <w:rFonts w:ascii="Arial" w:hAnsi="Arial" w:cs="Arial"/>
          <w:bCs/>
          <w:sz w:val="20"/>
        </w:rPr>
        <w:tab/>
        <w:t>DA</w:t>
      </w:r>
      <w:r w:rsidRPr="00DC7263">
        <w:rPr>
          <w:rFonts w:ascii="Arial" w:hAnsi="Arial" w:cs="Arial"/>
          <w:bCs/>
          <w:sz w:val="20"/>
        </w:rPr>
        <w:tab/>
      </w:r>
      <w:r w:rsidRPr="00DC7263">
        <w:rPr>
          <w:rFonts w:ascii="Arial" w:hAnsi="Arial" w:cs="Arial"/>
          <w:bCs/>
          <w:sz w:val="20"/>
        </w:rPr>
        <w:tab/>
        <w:t>NE</w:t>
      </w:r>
    </w:p>
    <w:p w14:paraId="06E7207F" w14:textId="77777777" w:rsidR="009A5DD2" w:rsidRPr="00DC7263" w:rsidRDefault="009A5DD2" w:rsidP="00D73CE2">
      <w:pPr>
        <w:ind w:left="360"/>
        <w:rPr>
          <w:rFonts w:ascii="Arial" w:hAnsi="Arial" w:cs="Arial"/>
          <w:i/>
          <w:sz w:val="20"/>
          <w:szCs w:val="20"/>
        </w:rPr>
      </w:pPr>
      <w:r w:rsidRPr="00DC7263">
        <w:rPr>
          <w:rFonts w:ascii="Arial" w:hAnsi="Arial" w:cs="Arial"/>
          <w:i/>
          <w:sz w:val="20"/>
          <w:szCs w:val="20"/>
        </w:rPr>
        <w:t>(ustrezno obkrožiti)</w:t>
      </w:r>
    </w:p>
    <w:p w14:paraId="6BD66A72" w14:textId="77777777" w:rsidR="009A5DD2" w:rsidRPr="00DC7263" w:rsidRDefault="009A5DD2" w:rsidP="00696B4C">
      <w:pPr>
        <w:jc w:val="both"/>
        <w:rPr>
          <w:rFonts w:ascii="Arial" w:hAnsi="Arial" w:cs="Arial"/>
          <w:bCs/>
          <w:sz w:val="20"/>
          <w:szCs w:val="20"/>
        </w:rPr>
      </w:pPr>
    </w:p>
    <w:p w14:paraId="1BBE8E1A" w14:textId="77777777" w:rsidR="009A5DD2" w:rsidRPr="00DC7263" w:rsidRDefault="009A5DD2" w:rsidP="00696B4C">
      <w:pPr>
        <w:jc w:val="both"/>
        <w:rPr>
          <w:rFonts w:ascii="Arial" w:hAnsi="Arial" w:cs="Arial"/>
          <w:bCs/>
          <w:sz w:val="20"/>
          <w:szCs w:val="20"/>
        </w:rPr>
      </w:pPr>
    </w:p>
    <w:p w14:paraId="785E4A7E" w14:textId="77777777" w:rsidR="009A5DD2" w:rsidRPr="00DC7263"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3EE99092" w14:textId="77777777" w:rsidTr="00696B4C">
        <w:trPr>
          <w:trHeight w:val="380"/>
        </w:trPr>
        <w:tc>
          <w:tcPr>
            <w:tcW w:w="5032" w:type="dxa"/>
            <w:tcBorders>
              <w:top w:val="double" w:sz="4" w:space="0" w:color="auto"/>
            </w:tcBorders>
          </w:tcPr>
          <w:p w14:paraId="545CB5D0" w14:textId="77777777" w:rsidR="009A5DD2" w:rsidRPr="00DC7263" w:rsidRDefault="009A5DD2">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03B7D817" w14:textId="77777777" w:rsidR="009A5DD2" w:rsidRPr="00DC7263" w:rsidRDefault="009A5DD2">
            <w:pPr>
              <w:jc w:val="both"/>
              <w:rPr>
                <w:rFonts w:ascii="Arial" w:hAnsi="Arial" w:cs="Arial"/>
                <w:bCs/>
                <w:sz w:val="20"/>
                <w:szCs w:val="20"/>
              </w:rPr>
            </w:pPr>
          </w:p>
        </w:tc>
      </w:tr>
      <w:tr w:rsidR="009A5DD2" w:rsidRPr="00DC7263" w14:paraId="5ED744DE" w14:textId="77777777" w:rsidTr="00696B4C">
        <w:trPr>
          <w:trHeight w:val="380"/>
        </w:trPr>
        <w:tc>
          <w:tcPr>
            <w:tcW w:w="5032" w:type="dxa"/>
          </w:tcPr>
          <w:p w14:paraId="215BFCF2" w14:textId="77777777" w:rsidR="009A5DD2" w:rsidRPr="00DC7263" w:rsidRDefault="009A5DD2">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1038377" w14:textId="77777777" w:rsidR="009A5DD2" w:rsidRPr="00DC7263" w:rsidRDefault="009A5DD2">
            <w:pPr>
              <w:jc w:val="both"/>
              <w:rPr>
                <w:rFonts w:ascii="Arial" w:hAnsi="Arial" w:cs="Arial"/>
                <w:bCs/>
                <w:sz w:val="20"/>
                <w:szCs w:val="20"/>
              </w:rPr>
            </w:pPr>
          </w:p>
        </w:tc>
      </w:tr>
      <w:tr w:rsidR="009A5DD2" w:rsidRPr="00DC7263" w14:paraId="4330A6B5" w14:textId="77777777" w:rsidTr="00696B4C">
        <w:trPr>
          <w:trHeight w:val="413"/>
        </w:trPr>
        <w:tc>
          <w:tcPr>
            <w:tcW w:w="5032" w:type="dxa"/>
            <w:tcBorders>
              <w:bottom w:val="double" w:sz="4" w:space="0" w:color="auto"/>
            </w:tcBorders>
          </w:tcPr>
          <w:p w14:paraId="0379F449" w14:textId="77777777" w:rsidR="009A5DD2" w:rsidRPr="00DC7263" w:rsidRDefault="009A5DD2">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789D3CC1" w14:textId="77777777" w:rsidR="009A5DD2" w:rsidRPr="00DC7263" w:rsidRDefault="009A5DD2">
            <w:pPr>
              <w:jc w:val="both"/>
              <w:rPr>
                <w:rFonts w:ascii="Arial" w:hAnsi="Arial" w:cs="Arial"/>
                <w:bCs/>
                <w:sz w:val="20"/>
                <w:szCs w:val="20"/>
              </w:rPr>
            </w:pPr>
          </w:p>
        </w:tc>
      </w:tr>
    </w:tbl>
    <w:p w14:paraId="3C784B7D"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3B0388DA" w14:textId="77777777" w:rsidTr="00696B4C">
        <w:tc>
          <w:tcPr>
            <w:tcW w:w="5032" w:type="dxa"/>
          </w:tcPr>
          <w:p w14:paraId="6DF4DD2A" w14:textId="77777777" w:rsidR="009A5DD2" w:rsidRPr="00DC7263" w:rsidRDefault="009A5DD2">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65D57D88" w14:textId="77777777" w:rsidR="009A5DD2" w:rsidRPr="00DC7263" w:rsidRDefault="009A5DD2">
            <w:pPr>
              <w:rPr>
                <w:rFonts w:ascii="Arial" w:hAnsi="Arial" w:cs="Arial"/>
                <w:sz w:val="20"/>
                <w:szCs w:val="20"/>
              </w:rPr>
            </w:pPr>
          </w:p>
          <w:p w14:paraId="4A3DAC30" w14:textId="77777777" w:rsidR="009A5DD2" w:rsidRPr="00DC7263" w:rsidRDefault="009A5DD2">
            <w:pPr>
              <w:rPr>
                <w:rFonts w:ascii="Arial" w:hAnsi="Arial" w:cs="Arial"/>
                <w:sz w:val="20"/>
                <w:szCs w:val="20"/>
              </w:rPr>
            </w:pPr>
          </w:p>
        </w:tc>
      </w:tr>
    </w:tbl>
    <w:p w14:paraId="11A5DDC1" w14:textId="77777777" w:rsidR="009A5DD2" w:rsidRPr="00DC7263" w:rsidRDefault="009A5DD2" w:rsidP="00696B4C">
      <w:pPr>
        <w:rPr>
          <w:rFonts w:ascii="Arial" w:hAnsi="Arial" w:cs="Arial"/>
          <w:b/>
          <w:sz w:val="20"/>
          <w:szCs w:val="20"/>
        </w:rPr>
      </w:pPr>
    </w:p>
    <w:p w14:paraId="2338DE53" w14:textId="77777777" w:rsidR="009A5DD2" w:rsidRPr="00DC7263" w:rsidRDefault="009A5DD2" w:rsidP="00696B4C">
      <w:pPr>
        <w:rPr>
          <w:rFonts w:ascii="Arial" w:hAnsi="Arial" w:cs="Arial"/>
          <w:b/>
          <w:sz w:val="20"/>
          <w:szCs w:val="20"/>
        </w:rPr>
      </w:pPr>
    </w:p>
    <w:p w14:paraId="57B5EC3E" w14:textId="77777777" w:rsidR="009A5DD2" w:rsidRPr="00DC7263" w:rsidRDefault="009A5DD2" w:rsidP="00696B4C">
      <w:pPr>
        <w:rPr>
          <w:rFonts w:ascii="Arial" w:hAnsi="Arial" w:cs="Arial"/>
          <w:b/>
          <w:sz w:val="20"/>
          <w:szCs w:val="20"/>
        </w:rPr>
      </w:pPr>
    </w:p>
    <w:p w14:paraId="7934FB69" w14:textId="77777777" w:rsidR="009A5DD2" w:rsidRPr="00DC7263" w:rsidRDefault="009A5DD2" w:rsidP="00696B4C">
      <w:pPr>
        <w:rPr>
          <w:rFonts w:ascii="Arial" w:hAnsi="Arial" w:cs="Arial"/>
          <w:b/>
          <w:sz w:val="20"/>
          <w:szCs w:val="20"/>
        </w:rPr>
      </w:pPr>
    </w:p>
    <w:p w14:paraId="009DD2C6" w14:textId="77777777" w:rsidR="009A5DD2" w:rsidRPr="00DC7263" w:rsidRDefault="009A5DD2" w:rsidP="00696B4C">
      <w:pPr>
        <w:rPr>
          <w:rFonts w:ascii="Arial" w:hAnsi="Arial" w:cs="Arial"/>
          <w:b/>
          <w:sz w:val="20"/>
          <w:szCs w:val="20"/>
        </w:rPr>
      </w:pPr>
    </w:p>
    <w:p w14:paraId="41ABB17F" w14:textId="77777777" w:rsidR="009A5DD2" w:rsidRPr="00DC7263" w:rsidRDefault="009A5DD2" w:rsidP="00696B4C">
      <w:pPr>
        <w:rPr>
          <w:rFonts w:ascii="Arial" w:hAnsi="Arial" w:cs="Arial"/>
          <w:b/>
          <w:sz w:val="20"/>
          <w:szCs w:val="20"/>
        </w:rPr>
      </w:pPr>
    </w:p>
    <w:p w14:paraId="72C53E7C" w14:textId="77777777" w:rsidR="009A5DD2" w:rsidRPr="00DC7263" w:rsidRDefault="009A5DD2" w:rsidP="00696B4C">
      <w:pPr>
        <w:rPr>
          <w:rFonts w:ascii="Arial" w:hAnsi="Arial" w:cs="Arial"/>
          <w:b/>
          <w:sz w:val="20"/>
          <w:szCs w:val="20"/>
        </w:rPr>
      </w:pPr>
    </w:p>
    <w:p w14:paraId="13FB0F30" w14:textId="77777777" w:rsidR="009A5DD2" w:rsidRPr="00DC7263" w:rsidRDefault="009A5DD2" w:rsidP="00696B4C">
      <w:pPr>
        <w:rPr>
          <w:rFonts w:ascii="Arial" w:hAnsi="Arial" w:cs="Arial"/>
          <w:b/>
          <w:sz w:val="20"/>
          <w:szCs w:val="20"/>
        </w:rPr>
      </w:pPr>
    </w:p>
    <w:p w14:paraId="21826CE5" w14:textId="77777777" w:rsidR="009A5DD2" w:rsidRPr="00DC7263" w:rsidRDefault="009A5DD2" w:rsidP="00696B4C">
      <w:pPr>
        <w:rPr>
          <w:rFonts w:ascii="Arial" w:hAnsi="Arial" w:cs="Arial"/>
          <w:b/>
          <w:sz w:val="20"/>
          <w:szCs w:val="20"/>
        </w:rPr>
      </w:pPr>
    </w:p>
    <w:p w14:paraId="23985978" w14:textId="77777777" w:rsidR="009A5DD2" w:rsidRPr="00DC7263" w:rsidRDefault="009A5DD2" w:rsidP="00696B4C">
      <w:pPr>
        <w:rPr>
          <w:rFonts w:ascii="Arial" w:hAnsi="Arial" w:cs="Arial"/>
          <w:b/>
          <w:sz w:val="20"/>
          <w:szCs w:val="20"/>
        </w:rPr>
      </w:pPr>
    </w:p>
    <w:p w14:paraId="26AD26FD" w14:textId="77777777" w:rsidR="009A5DD2" w:rsidRPr="00DC7263" w:rsidRDefault="009A5DD2" w:rsidP="00696B4C">
      <w:pPr>
        <w:rPr>
          <w:rFonts w:ascii="Arial" w:hAnsi="Arial" w:cs="Arial"/>
          <w:b/>
          <w:sz w:val="20"/>
          <w:szCs w:val="20"/>
        </w:rPr>
      </w:pPr>
    </w:p>
    <w:p w14:paraId="5BBD7BF2" w14:textId="77777777" w:rsidR="009A5DD2" w:rsidRPr="00DC7263" w:rsidRDefault="009A5DD2" w:rsidP="00696B4C">
      <w:pPr>
        <w:rPr>
          <w:rFonts w:ascii="Arial" w:hAnsi="Arial" w:cs="Arial"/>
          <w:b/>
          <w:sz w:val="20"/>
          <w:szCs w:val="20"/>
        </w:rPr>
      </w:pPr>
    </w:p>
    <w:p w14:paraId="0F48CA0F" w14:textId="77777777" w:rsidR="009A5DD2" w:rsidRPr="00DC7263" w:rsidRDefault="009A5DD2" w:rsidP="00696B4C">
      <w:pPr>
        <w:rPr>
          <w:rFonts w:ascii="Arial" w:hAnsi="Arial" w:cs="Arial"/>
          <w:b/>
          <w:sz w:val="20"/>
          <w:szCs w:val="20"/>
        </w:rPr>
      </w:pPr>
    </w:p>
    <w:p w14:paraId="767C5E70" w14:textId="77777777" w:rsidR="009A5DD2" w:rsidRPr="00DC7263" w:rsidRDefault="009A5DD2" w:rsidP="00696B4C">
      <w:pPr>
        <w:rPr>
          <w:rFonts w:ascii="Arial" w:hAnsi="Arial" w:cs="Arial"/>
          <w:b/>
          <w:sz w:val="20"/>
          <w:szCs w:val="20"/>
        </w:rPr>
      </w:pPr>
    </w:p>
    <w:p w14:paraId="1C3FE959" w14:textId="77777777" w:rsidR="009A5DD2" w:rsidRPr="00DC7263" w:rsidRDefault="009A5DD2" w:rsidP="00696B4C">
      <w:pPr>
        <w:rPr>
          <w:rFonts w:ascii="Arial" w:hAnsi="Arial" w:cs="Arial"/>
          <w:b/>
          <w:sz w:val="20"/>
          <w:szCs w:val="20"/>
        </w:rPr>
      </w:pPr>
    </w:p>
    <w:p w14:paraId="5AE7BC25" w14:textId="77777777" w:rsidR="009A5DD2" w:rsidRPr="00DC7263" w:rsidRDefault="009A5DD2" w:rsidP="00696B4C">
      <w:pPr>
        <w:rPr>
          <w:rFonts w:ascii="Arial" w:hAnsi="Arial" w:cs="Arial"/>
          <w:b/>
          <w:sz w:val="20"/>
          <w:szCs w:val="20"/>
        </w:rPr>
      </w:pPr>
    </w:p>
    <w:p w14:paraId="0729B5DB" w14:textId="77777777" w:rsidR="009A5DD2" w:rsidRPr="00DC7263" w:rsidRDefault="009A5DD2" w:rsidP="00696B4C">
      <w:pPr>
        <w:rPr>
          <w:rFonts w:ascii="Arial" w:hAnsi="Arial" w:cs="Arial"/>
          <w:b/>
          <w:sz w:val="20"/>
          <w:szCs w:val="20"/>
        </w:rPr>
      </w:pPr>
    </w:p>
    <w:p w14:paraId="663240F0" w14:textId="77777777" w:rsidR="009A5DD2" w:rsidRPr="00DC7263" w:rsidRDefault="009A5DD2" w:rsidP="00696B4C">
      <w:pPr>
        <w:rPr>
          <w:rFonts w:ascii="Arial" w:hAnsi="Arial" w:cs="Arial"/>
          <w:b/>
          <w:sz w:val="20"/>
          <w:szCs w:val="20"/>
        </w:rPr>
      </w:pPr>
    </w:p>
    <w:p w14:paraId="30F221BD" w14:textId="77777777" w:rsidR="009A5DD2" w:rsidRPr="00DC7263" w:rsidRDefault="009A5DD2" w:rsidP="00696B4C">
      <w:pPr>
        <w:rPr>
          <w:rFonts w:ascii="Arial" w:hAnsi="Arial" w:cs="Arial"/>
          <w:b/>
          <w:sz w:val="20"/>
          <w:szCs w:val="20"/>
        </w:rPr>
      </w:pPr>
    </w:p>
    <w:p w14:paraId="54050E60" w14:textId="77777777" w:rsidR="009A5DD2" w:rsidRPr="00DC7263" w:rsidRDefault="009A5DD2" w:rsidP="00696B4C">
      <w:pPr>
        <w:rPr>
          <w:rFonts w:ascii="Arial" w:hAnsi="Arial" w:cs="Arial"/>
          <w:b/>
          <w:sz w:val="20"/>
          <w:szCs w:val="20"/>
        </w:rPr>
      </w:pPr>
    </w:p>
    <w:p w14:paraId="610553FC" w14:textId="77777777" w:rsidR="009A5DD2" w:rsidRPr="00DC7263" w:rsidRDefault="009A5DD2" w:rsidP="00696B4C">
      <w:pPr>
        <w:rPr>
          <w:rFonts w:ascii="Arial" w:hAnsi="Arial" w:cs="Arial"/>
          <w:b/>
          <w:sz w:val="20"/>
          <w:szCs w:val="20"/>
        </w:rPr>
      </w:pPr>
    </w:p>
    <w:p w14:paraId="2473E5F5" w14:textId="77777777" w:rsidR="009A5DD2" w:rsidRPr="00DC7263" w:rsidRDefault="009A5DD2" w:rsidP="00696B4C">
      <w:pPr>
        <w:rPr>
          <w:rFonts w:ascii="Arial" w:hAnsi="Arial" w:cs="Arial"/>
          <w:b/>
          <w:sz w:val="20"/>
          <w:szCs w:val="20"/>
        </w:rPr>
      </w:pPr>
    </w:p>
    <w:p w14:paraId="0D49A1B4" w14:textId="77777777" w:rsidR="009A5DD2" w:rsidRPr="00DC7263" w:rsidRDefault="009A5DD2" w:rsidP="00696B4C">
      <w:pPr>
        <w:rPr>
          <w:rFonts w:ascii="Arial" w:hAnsi="Arial" w:cs="Arial"/>
          <w:b/>
          <w:sz w:val="20"/>
          <w:szCs w:val="20"/>
        </w:rPr>
      </w:pPr>
    </w:p>
    <w:p w14:paraId="5CCD249F" w14:textId="77777777" w:rsidR="009A5DD2" w:rsidRPr="00DC7263" w:rsidRDefault="009A5DD2" w:rsidP="00696B4C">
      <w:pPr>
        <w:rPr>
          <w:rFonts w:ascii="Arial" w:hAnsi="Arial" w:cs="Arial"/>
          <w:b/>
          <w:sz w:val="20"/>
          <w:szCs w:val="20"/>
        </w:rPr>
      </w:pPr>
    </w:p>
    <w:p w14:paraId="4502C460" w14:textId="77777777" w:rsidR="009A5DD2" w:rsidRPr="00DC7263" w:rsidRDefault="009A5DD2" w:rsidP="00696B4C">
      <w:pPr>
        <w:rPr>
          <w:rFonts w:ascii="Arial" w:hAnsi="Arial" w:cs="Arial"/>
          <w:b/>
          <w:sz w:val="20"/>
          <w:szCs w:val="20"/>
        </w:rPr>
      </w:pPr>
    </w:p>
    <w:p w14:paraId="16345DD6" w14:textId="77777777" w:rsidR="009A5DD2" w:rsidRPr="00DC7263" w:rsidRDefault="009A5DD2" w:rsidP="00696B4C">
      <w:pPr>
        <w:rPr>
          <w:rFonts w:ascii="Arial" w:hAnsi="Arial" w:cs="Arial"/>
          <w:b/>
          <w:sz w:val="20"/>
          <w:szCs w:val="20"/>
        </w:rPr>
      </w:pPr>
    </w:p>
    <w:p w14:paraId="72008EBD" w14:textId="77777777" w:rsidR="009A5DD2" w:rsidRPr="00DC7263" w:rsidRDefault="009A5DD2" w:rsidP="00696B4C">
      <w:pPr>
        <w:rPr>
          <w:rFonts w:ascii="Arial" w:hAnsi="Arial" w:cs="Arial"/>
          <w:b/>
          <w:sz w:val="20"/>
          <w:szCs w:val="20"/>
        </w:rPr>
      </w:pPr>
    </w:p>
    <w:p w14:paraId="1A70EB1D" w14:textId="77777777" w:rsidR="009A5DD2" w:rsidRPr="00DC7263" w:rsidRDefault="009A5DD2" w:rsidP="00696B4C">
      <w:pPr>
        <w:rPr>
          <w:rFonts w:ascii="Arial" w:hAnsi="Arial" w:cs="Arial"/>
          <w:b/>
          <w:sz w:val="20"/>
          <w:szCs w:val="20"/>
        </w:rPr>
      </w:pPr>
    </w:p>
    <w:p w14:paraId="78F87426" w14:textId="77777777" w:rsidR="009A5DD2" w:rsidRPr="00DC7263" w:rsidRDefault="007F5C4F" w:rsidP="00696B4C">
      <w:pPr>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55680" behindDoc="0" locked="0" layoutInCell="1" allowOverlap="1" wp14:anchorId="2B6324A3" wp14:editId="15814E9E">
            <wp:simplePos x="0" y="0"/>
            <wp:positionH relativeFrom="column">
              <wp:posOffset>4914900</wp:posOffset>
            </wp:positionH>
            <wp:positionV relativeFrom="paragraph">
              <wp:posOffset>-571500</wp:posOffset>
            </wp:positionV>
            <wp:extent cx="800100" cy="866775"/>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6E8CD3FB" w14:textId="77777777" w:rsidR="009A5DD2" w:rsidRPr="00DC7263" w:rsidRDefault="009A5DD2" w:rsidP="00696B4C">
      <w:pPr>
        <w:jc w:val="right"/>
        <w:rPr>
          <w:rFonts w:ascii="Arial" w:hAnsi="Arial" w:cs="Arial"/>
          <w:b/>
          <w:sz w:val="20"/>
          <w:szCs w:val="20"/>
        </w:rPr>
      </w:pPr>
    </w:p>
    <w:p w14:paraId="2BAD3FE4" w14:textId="77777777" w:rsidR="009A5DD2" w:rsidRPr="00DC7263" w:rsidRDefault="009A5DD2" w:rsidP="00696B4C">
      <w:pPr>
        <w:jc w:val="right"/>
        <w:rPr>
          <w:rFonts w:ascii="Arial" w:hAnsi="Arial" w:cs="Arial"/>
          <w:b/>
          <w:sz w:val="20"/>
          <w:szCs w:val="20"/>
        </w:rPr>
      </w:pPr>
    </w:p>
    <w:p w14:paraId="3078E379"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IV/3a</w:t>
      </w:r>
    </w:p>
    <w:p w14:paraId="28BB6409" w14:textId="77777777" w:rsidR="009A5DD2" w:rsidRPr="00DC7263" w:rsidRDefault="009A5DD2" w:rsidP="00696B4C">
      <w:pPr>
        <w:rPr>
          <w:rFonts w:ascii="Arial" w:hAnsi="Arial" w:cs="Arial"/>
          <w:b/>
          <w:sz w:val="20"/>
          <w:szCs w:val="20"/>
        </w:rPr>
      </w:pPr>
    </w:p>
    <w:p w14:paraId="37F98742" w14:textId="77777777" w:rsidR="009A5DD2" w:rsidRPr="00DC7263" w:rsidRDefault="009A5DD2" w:rsidP="00696B4C">
      <w:pPr>
        <w:rPr>
          <w:rFonts w:ascii="Arial" w:hAnsi="Arial" w:cs="Arial"/>
          <w:b/>
          <w:sz w:val="20"/>
          <w:szCs w:val="20"/>
        </w:rPr>
      </w:pPr>
    </w:p>
    <w:p w14:paraId="7AC6CE95" w14:textId="77777777" w:rsidR="009A5DD2" w:rsidRPr="00DC7263" w:rsidRDefault="009A5DD2" w:rsidP="00696B4C">
      <w:pPr>
        <w:rPr>
          <w:rFonts w:ascii="Arial" w:hAnsi="Arial" w:cs="Arial"/>
          <w:b/>
          <w:sz w:val="20"/>
          <w:szCs w:val="20"/>
        </w:rPr>
      </w:pPr>
    </w:p>
    <w:p w14:paraId="37F021A4"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POOBLASTILO PRIJAVITELJA ZA PRIDOBITEV PODATKOV IZ URADNIH EVIDENC</w:t>
      </w:r>
    </w:p>
    <w:p w14:paraId="12475FA1"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(za pravno osebo)</w:t>
      </w:r>
    </w:p>
    <w:p w14:paraId="572C6F2A" w14:textId="77777777" w:rsidR="009A5DD2" w:rsidRPr="00DC7263" w:rsidRDefault="009A5DD2" w:rsidP="00696B4C">
      <w:pPr>
        <w:jc w:val="center"/>
        <w:rPr>
          <w:rFonts w:ascii="Arial" w:hAnsi="Arial" w:cs="Arial"/>
          <w:b/>
          <w:sz w:val="20"/>
          <w:szCs w:val="20"/>
        </w:rPr>
      </w:pPr>
    </w:p>
    <w:p w14:paraId="5EB189A1" w14:textId="77777777" w:rsidR="009A5DD2" w:rsidRPr="00DC7263" w:rsidRDefault="009A5DD2" w:rsidP="00696B4C">
      <w:pPr>
        <w:jc w:val="both"/>
        <w:rPr>
          <w:rFonts w:ascii="Arial" w:hAnsi="Arial" w:cs="Arial"/>
          <w:b/>
          <w:sz w:val="20"/>
          <w:szCs w:val="20"/>
        </w:rPr>
      </w:pPr>
    </w:p>
    <w:p w14:paraId="5BF9CA7E" w14:textId="77777777" w:rsidR="009A5DD2" w:rsidRPr="00DC7263" w:rsidRDefault="009A5DD2" w:rsidP="00696B4C">
      <w:pPr>
        <w:jc w:val="both"/>
        <w:rPr>
          <w:rFonts w:ascii="Arial" w:hAnsi="Arial" w:cs="Arial"/>
          <w:b/>
          <w:sz w:val="20"/>
          <w:szCs w:val="20"/>
        </w:rPr>
      </w:pPr>
    </w:p>
    <w:p w14:paraId="18DA17EC" w14:textId="77777777" w:rsidR="009A5DD2" w:rsidRPr="00DC7263" w:rsidRDefault="009A5DD2" w:rsidP="00696B4C">
      <w:pPr>
        <w:jc w:val="both"/>
        <w:rPr>
          <w:rFonts w:ascii="Arial" w:hAnsi="Arial" w:cs="Arial"/>
          <w:b/>
          <w:sz w:val="20"/>
          <w:szCs w:val="20"/>
        </w:rPr>
      </w:pPr>
    </w:p>
    <w:p w14:paraId="01D46B8A" w14:textId="77777777" w:rsidR="009A5DD2" w:rsidRPr="00DC7263" w:rsidRDefault="009A5DD2" w:rsidP="00696B4C">
      <w:pPr>
        <w:jc w:val="both"/>
        <w:rPr>
          <w:rFonts w:ascii="Arial" w:hAnsi="Arial" w:cs="Arial"/>
          <w:b/>
          <w:sz w:val="20"/>
          <w:szCs w:val="20"/>
        </w:rPr>
      </w:pPr>
    </w:p>
    <w:p w14:paraId="4D2E4674" w14:textId="77777777" w:rsidR="009A5DD2" w:rsidRPr="00DC7263" w:rsidRDefault="009A5DD2" w:rsidP="00696B4C">
      <w:pPr>
        <w:jc w:val="both"/>
        <w:rPr>
          <w:rFonts w:ascii="Arial" w:hAnsi="Arial" w:cs="Arial"/>
          <w:i/>
          <w:sz w:val="20"/>
          <w:szCs w:val="20"/>
        </w:rPr>
      </w:pPr>
      <w:r w:rsidRPr="00DC7263">
        <w:rPr>
          <w:rFonts w:ascii="Arial" w:hAnsi="Arial" w:cs="Arial"/>
          <w:b/>
          <w:sz w:val="20"/>
          <w:szCs w:val="20"/>
        </w:rPr>
        <w:t>PRIJAVITELJ:</w:t>
      </w:r>
      <w:r w:rsidRPr="00DC7263">
        <w:rPr>
          <w:rFonts w:ascii="Arial" w:hAnsi="Arial" w:cs="Arial"/>
          <w:i/>
          <w:sz w:val="20"/>
          <w:szCs w:val="20"/>
        </w:rPr>
        <w:t xml:space="preserve"> (naziv, naslov, matična številka)</w:t>
      </w:r>
    </w:p>
    <w:p w14:paraId="0351A843" w14:textId="77777777" w:rsidR="009A5DD2" w:rsidRPr="00DC7263" w:rsidRDefault="009A5DD2" w:rsidP="00696B4C">
      <w:pPr>
        <w:jc w:val="both"/>
        <w:rPr>
          <w:rFonts w:ascii="Arial" w:hAnsi="Arial" w:cs="Arial"/>
          <w:b/>
          <w:sz w:val="20"/>
          <w:szCs w:val="20"/>
        </w:rPr>
      </w:pPr>
    </w:p>
    <w:p w14:paraId="6EB0CDD5" w14:textId="77777777" w:rsidR="009A5DD2" w:rsidRPr="00DC7263" w:rsidRDefault="009A5DD2" w:rsidP="00696B4C">
      <w:pPr>
        <w:jc w:val="both"/>
        <w:rPr>
          <w:rFonts w:ascii="Arial" w:hAnsi="Arial" w:cs="Arial"/>
          <w:sz w:val="20"/>
          <w:szCs w:val="20"/>
          <w:u w:val="single"/>
        </w:rPr>
      </w:pPr>
      <w:r w:rsidRPr="00DC7263">
        <w:rPr>
          <w:rFonts w:ascii="Arial" w:hAnsi="Arial" w:cs="Arial"/>
          <w:sz w:val="20"/>
          <w:szCs w:val="20"/>
          <w:u w:val="single"/>
        </w:rPr>
        <w:t>_________________________</w:t>
      </w:r>
    </w:p>
    <w:p w14:paraId="0FD546C4" w14:textId="77777777" w:rsidR="009A5DD2" w:rsidRPr="00DC7263" w:rsidRDefault="009A5DD2" w:rsidP="00696B4C">
      <w:pPr>
        <w:jc w:val="both"/>
        <w:rPr>
          <w:rFonts w:ascii="Arial" w:hAnsi="Arial" w:cs="Arial"/>
          <w:sz w:val="20"/>
          <w:szCs w:val="20"/>
          <w:u w:val="single"/>
        </w:rPr>
      </w:pPr>
      <w:r w:rsidRPr="00DC7263">
        <w:rPr>
          <w:rFonts w:ascii="Arial" w:hAnsi="Arial" w:cs="Arial"/>
          <w:sz w:val="20"/>
          <w:szCs w:val="20"/>
          <w:u w:val="single"/>
        </w:rPr>
        <w:t>_________________________</w:t>
      </w:r>
    </w:p>
    <w:p w14:paraId="04088448" w14:textId="77777777" w:rsidR="009A5DD2" w:rsidRPr="00DC7263" w:rsidRDefault="009A5DD2" w:rsidP="00696B4C">
      <w:pPr>
        <w:jc w:val="both"/>
        <w:rPr>
          <w:rFonts w:ascii="Arial" w:hAnsi="Arial" w:cs="Arial"/>
          <w:sz w:val="20"/>
          <w:szCs w:val="20"/>
          <w:u w:val="single"/>
        </w:rPr>
      </w:pPr>
      <w:r w:rsidRPr="00DC7263">
        <w:rPr>
          <w:rFonts w:ascii="Arial" w:hAnsi="Arial" w:cs="Arial"/>
          <w:sz w:val="20"/>
          <w:szCs w:val="20"/>
          <w:u w:val="single"/>
        </w:rPr>
        <w:t>_________________________</w:t>
      </w:r>
    </w:p>
    <w:p w14:paraId="55C75EAD" w14:textId="77777777" w:rsidR="009A5DD2" w:rsidRPr="00DC7263" w:rsidRDefault="009A5DD2" w:rsidP="00696B4C">
      <w:pPr>
        <w:jc w:val="both"/>
        <w:rPr>
          <w:rFonts w:ascii="Arial" w:hAnsi="Arial" w:cs="Arial"/>
          <w:b/>
          <w:sz w:val="20"/>
          <w:szCs w:val="20"/>
        </w:rPr>
      </w:pPr>
    </w:p>
    <w:p w14:paraId="5C87E63E" w14:textId="77777777" w:rsidR="009A5DD2" w:rsidRPr="00DC7263" w:rsidRDefault="009A5DD2" w:rsidP="00696B4C">
      <w:pPr>
        <w:jc w:val="both"/>
        <w:rPr>
          <w:rFonts w:ascii="Arial" w:hAnsi="Arial" w:cs="Arial"/>
          <w:b/>
          <w:sz w:val="20"/>
          <w:szCs w:val="20"/>
        </w:rPr>
      </w:pPr>
    </w:p>
    <w:p w14:paraId="6498B8BB" w14:textId="77777777" w:rsidR="009A5DD2" w:rsidRPr="00DC7263" w:rsidRDefault="009A5DD2" w:rsidP="00696B4C">
      <w:pPr>
        <w:jc w:val="both"/>
        <w:rPr>
          <w:rFonts w:ascii="Arial" w:hAnsi="Arial" w:cs="Arial"/>
          <w:sz w:val="20"/>
          <w:szCs w:val="20"/>
        </w:rPr>
      </w:pPr>
    </w:p>
    <w:p w14:paraId="51F3C077"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AD13DE" w:rsidRPr="00DC7263">
        <w:rPr>
          <w:rFonts w:ascii="Arial" w:hAnsi="Arial" w:cs="Arial"/>
          <w:b/>
          <w:sz w:val="20"/>
          <w:szCs w:val="20"/>
        </w:rPr>
        <w:t xml:space="preserve">", št. </w:t>
      </w:r>
      <w:r w:rsidR="00E4457E" w:rsidRPr="00DC7263">
        <w:rPr>
          <w:rFonts w:ascii="Arial" w:hAnsi="Arial" w:cs="Arial"/>
          <w:b/>
          <w:sz w:val="20"/>
          <w:szCs w:val="20"/>
        </w:rPr>
        <w:t>št. 430-23/2019</w:t>
      </w:r>
      <w:r w:rsidR="00E4457E" w:rsidRPr="00DC7263">
        <w:rPr>
          <w:rFonts w:ascii="Arial" w:hAnsi="Arial" w:cs="Arial"/>
          <w:sz w:val="20"/>
          <w:szCs w:val="20"/>
        </w:rPr>
        <w:t xml:space="preserve">, </w:t>
      </w:r>
      <w:r w:rsidRPr="00DC7263">
        <w:rPr>
          <w:rFonts w:ascii="Arial" w:hAnsi="Arial" w:cs="Arial"/>
          <w:sz w:val="20"/>
          <w:szCs w:val="20"/>
        </w:rPr>
        <w:t xml:space="preserve">pooblaščamo naročnika </w:t>
      </w:r>
      <w:r w:rsidR="00AD13DE" w:rsidRPr="00DC7263">
        <w:rPr>
          <w:rFonts w:ascii="Arial" w:hAnsi="Arial" w:cs="Arial"/>
          <w:sz w:val="20"/>
          <w:szCs w:val="20"/>
        </w:rPr>
        <w:t>–</w:t>
      </w:r>
      <w:r w:rsidRPr="00DC7263">
        <w:rPr>
          <w:rFonts w:ascii="Arial" w:hAnsi="Arial" w:cs="Arial"/>
          <w:sz w:val="20"/>
          <w:szCs w:val="20"/>
        </w:rPr>
        <w:t xml:space="preserve"> </w:t>
      </w:r>
      <w:r w:rsidR="00AD13DE" w:rsidRPr="00DC7263">
        <w:rPr>
          <w:rFonts w:ascii="Arial" w:hAnsi="Arial" w:cs="Arial"/>
          <w:sz w:val="20"/>
          <w:szCs w:val="20"/>
        </w:rPr>
        <w:t xml:space="preserve">Urad </w:t>
      </w:r>
      <w:r w:rsidRPr="00DC7263">
        <w:rPr>
          <w:rFonts w:ascii="Arial" w:hAnsi="Arial" w:cs="Arial"/>
          <w:sz w:val="20"/>
          <w:szCs w:val="20"/>
        </w:rPr>
        <w:t>Republik</w:t>
      </w:r>
      <w:r w:rsidR="00AD13DE" w:rsidRPr="00DC7263">
        <w:rPr>
          <w:rFonts w:ascii="Arial" w:hAnsi="Arial" w:cs="Arial"/>
          <w:sz w:val="20"/>
          <w:szCs w:val="20"/>
        </w:rPr>
        <w:t>e</w:t>
      </w:r>
      <w:r w:rsidRPr="00DC7263">
        <w:rPr>
          <w:rFonts w:ascii="Arial" w:hAnsi="Arial" w:cs="Arial"/>
          <w:sz w:val="20"/>
          <w:szCs w:val="20"/>
        </w:rPr>
        <w:t xml:space="preserve"> Slovenij</w:t>
      </w:r>
      <w:r w:rsidR="00AD13DE" w:rsidRPr="00DC7263">
        <w:rPr>
          <w:rFonts w:ascii="Arial" w:hAnsi="Arial" w:cs="Arial"/>
          <w:sz w:val="20"/>
          <w:szCs w:val="20"/>
        </w:rPr>
        <w:t>e</w:t>
      </w:r>
      <w:r w:rsidR="007A7B87" w:rsidRPr="00DC7263">
        <w:rPr>
          <w:rFonts w:ascii="Arial" w:hAnsi="Arial" w:cs="Arial"/>
          <w:sz w:val="20"/>
          <w:szCs w:val="20"/>
        </w:rPr>
        <w:t xml:space="preserve"> </w:t>
      </w:r>
      <w:r w:rsidR="00AD13DE" w:rsidRPr="00DC7263">
        <w:rPr>
          <w:rFonts w:ascii="Arial" w:hAnsi="Arial" w:cs="Arial"/>
          <w:sz w:val="20"/>
          <w:szCs w:val="20"/>
        </w:rPr>
        <w:t xml:space="preserve">za oskrbo in </w:t>
      </w:r>
      <w:r w:rsidR="007A7B87" w:rsidRPr="00DC7263">
        <w:rPr>
          <w:rFonts w:ascii="Arial" w:hAnsi="Arial" w:cs="Arial"/>
          <w:sz w:val="20"/>
          <w:szCs w:val="20"/>
        </w:rPr>
        <w:t>integracijo migrantov, Cesta v Gorice</w:t>
      </w:r>
      <w:r w:rsidRPr="00DC7263">
        <w:rPr>
          <w:rFonts w:ascii="Arial" w:hAnsi="Arial" w:cs="Arial"/>
          <w:sz w:val="20"/>
          <w:szCs w:val="20"/>
        </w:rPr>
        <w:t xml:space="preserve"> </w:t>
      </w:r>
      <w:r w:rsidR="007A7B87" w:rsidRPr="00DC7263">
        <w:rPr>
          <w:rFonts w:ascii="Arial" w:hAnsi="Arial" w:cs="Arial"/>
          <w:sz w:val="20"/>
          <w:szCs w:val="20"/>
        </w:rPr>
        <w:t>15</w:t>
      </w:r>
      <w:r w:rsidRPr="00DC7263">
        <w:rPr>
          <w:rFonts w:ascii="Arial" w:hAnsi="Arial" w:cs="Arial"/>
          <w:sz w:val="20"/>
          <w:szCs w:val="20"/>
        </w:rPr>
        <w:t>, 1</w:t>
      </w:r>
      <w:r w:rsidR="007A7B87" w:rsidRPr="00DC7263">
        <w:rPr>
          <w:rFonts w:ascii="Arial" w:hAnsi="Arial" w:cs="Arial"/>
          <w:sz w:val="20"/>
          <w:szCs w:val="20"/>
        </w:rPr>
        <w:t>000</w:t>
      </w:r>
      <w:r w:rsidRPr="00DC7263">
        <w:rPr>
          <w:rFonts w:ascii="Arial" w:hAnsi="Arial" w:cs="Arial"/>
          <w:sz w:val="20"/>
          <w:szCs w:val="20"/>
        </w:rPr>
        <w:t xml:space="preserve"> Ljubljana,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0F2B699A" w14:textId="77777777" w:rsidR="009A5DD2" w:rsidRPr="00DC7263" w:rsidRDefault="009A5DD2" w:rsidP="00696B4C">
      <w:pPr>
        <w:jc w:val="both"/>
        <w:rPr>
          <w:rFonts w:ascii="Arial" w:hAnsi="Arial" w:cs="Arial"/>
          <w:sz w:val="20"/>
          <w:szCs w:val="20"/>
        </w:rPr>
      </w:pPr>
    </w:p>
    <w:p w14:paraId="0F7F00A8" w14:textId="77777777" w:rsidR="009A5DD2" w:rsidRPr="00DC7263" w:rsidRDefault="009A5DD2" w:rsidP="00696B4C">
      <w:pPr>
        <w:jc w:val="both"/>
        <w:rPr>
          <w:rFonts w:ascii="Arial" w:hAnsi="Arial" w:cs="Arial"/>
          <w:i/>
          <w:sz w:val="20"/>
          <w:szCs w:val="20"/>
        </w:rPr>
      </w:pPr>
    </w:p>
    <w:p w14:paraId="1648D9FE" w14:textId="77777777" w:rsidR="009A5DD2" w:rsidRPr="00DC7263" w:rsidRDefault="009A5DD2" w:rsidP="00696B4C">
      <w:pPr>
        <w:jc w:val="both"/>
        <w:rPr>
          <w:rFonts w:ascii="Arial" w:hAnsi="Arial" w:cs="Arial"/>
          <w:i/>
          <w:sz w:val="20"/>
          <w:szCs w:val="20"/>
        </w:rPr>
      </w:pPr>
    </w:p>
    <w:p w14:paraId="03DF9827" w14:textId="77777777" w:rsidR="009A5DD2" w:rsidRPr="00DC7263" w:rsidRDefault="009A5DD2" w:rsidP="00696B4C">
      <w:pPr>
        <w:jc w:val="both"/>
        <w:rPr>
          <w:rFonts w:ascii="Arial" w:hAnsi="Arial" w:cs="Arial"/>
          <w:i/>
          <w:sz w:val="20"/>
          <w:szCs w:val="20"/>
        </w:rPr>
      </w:pPr>
    </w:p>
    <w:p w14:paraId="33DCD075" w14:textId="77777777" w:rsidR="009A5DD2" w:rsidRPr="00DC7263"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034E8880" w14:textId="77777777" w:rsidTr="00696B4C">
        <w:trPr>
          <w:trHeight w:val="380"/>
        </w:trPr>
        <w:tc>
          <w:tcPr>
            <w:tcW w:w="5032" w:type="dxa"/>
            <w:tcBorders>
              <w:top w:val="double" w:sz="4" w:space="0" w:color="auto"/>
            </w:tcBorders>
          </w:tcPr>
          <w:p w14:paraId="3935EC80" w14:textId="77777777" w:rsidR="009A5DD2" w:rsidRPr="00DC7263" w:rsidRDefault="009A5DD2" w:rsidP="00195194">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64BEB5BA" w14:textId="77777777" w:rsidR="009A5DD2" w:rsidRPr="00DC7263" w:rsidRDefault="009A5DD2" w:rsidP="00195194">
            <w:pPr>
              <w:jc w:val="both"/>
              <w:rPr>
                <w:rFonts w:ascii="Arial" w:hAnsi="Arial" w:cs="Arial"/>
                <w:bCs/>
                <w:sz w:val="20"/>
                <w:szCs w:val="20"/>
              </w:rPr>
            </w:pPr>
          </w:p>
        </w:tc>
      </w:tr>
      <w:tr w:rsidR="009A5DD2" w:rsidRPr="00DC7263" w14:paraId="72EDA4C5" w14:textId="77777777" w:rsidTr="00696B4C">
        <w:trPr>
          <w:trHeight w:val="380"/>
        </w:trPr>
        <w:tc>
          <w:tcPr>
            <w:tcW w:w="5032" w:type="dxa"/>
          </w:tcPr>
          <w:p w14:paraId="76D74780" w14:textId="77777777" w:rsidR="009A5DD2" w:rsidRPr="00DC7263" w:rsidRDefault="009A5DD2" w:rsidP="00195194">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3BDEF1C3" w14:textId="77777777" w:rsidR="009A5DD2" w:rsidRPr="00DC7263" w:rsidRDefault="009A5DD2" w:rsidP="00195194">
            <w:pPr>
              <w:jc w:val="both"/>
              <w:rPr>
                <w:rFonts w:ascii="Arial" w:hAnsi="Arial" w:cs="Arial"/>
                <w:bCs/>
                <w:sz w:val="20"/>
                <w:szCs w:val="20"/>
              </w:rPr>
            </w:pPr>
          </w:p>
        </w:tc>
      </w:tr>
      <w:tr w:rsidR="009A5DD2" w:rsidRPr="00DC7263" w14:paraId="5E465787" w14:textId="77777777" w:rsidTr="00696B4C">
        <w:trPr>
          <w:trHeight w:val="413"/>
        </w:trPr>
        <w:tc>
          <w:tcPr>
            <w:tcW w:w="5032" w:type="dxa"/>
            <w:tcBorders>
              <w:bottom w:val="double" w:sz="4" w:space="0" w:color="auto"/>
            </w:tcBorders>
          </w:tcPr>
          <w:p w14:paraId="21D71F17" w14:textId="77777777" w:rsidR="009A5DD2" w:rsidRPr="00DC7263" w:rsidRDefault="009A5DD2" w:rsidP="00195194">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54D08334" w14:textId="77777777" w:rsidR="009A5DD2" w:rsidRPr="00DC7263" w:rsidRDefault="009A5DD2" w:rsidP="00195194">
            <w:pPr>
              <w:jc w:val="both"/>
              <w:rPr>
                <w:rFonts w:ascii="Arial" w:hAnsi="Arial" w:cs="Arial"/>
                <w:bCs/>
                <w:sz w:val="20"/>
                <w:szCs w:val="20"/>
              </w:rPr>
            </w:pPr>
          </w:p>
        </w:tc>
      </w:tr>
    </w:tbl>
    <w:p w14:paraId="4B98B6A0"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388B8B6B" w14:textId="77777777" w:rsidTr="00696B4C">
        <w:tc>
          <w:tcPr>
            <w:tcW w:w="5032" w:type="dxa"/>
          </w:tcPr>
          <w:p w14:paraId="3CA2F722" w14:textId="77777777" w:rsidR="009A5DD2" w:rsidRPr="00DC7263" w:rsidRDefault="009A5DD2" w:rsidP="00195194">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52EFB97A" w14:textId="77777777" w:rsidR="009A5DD2" w:rsidRPr="00DC7263" w:rsidRDefault="009A5DD2" w:rsidP="00195194">
            <w:pPr>
              <w:rPr>
                <w:rFonts w:ascii="Arial" w:hAnsi="Arial" w:cs="Arial"/>
                <w:sz w:val="20"/>
                <w:szCs w:val="20"/>
              </w:rPr>
            </w:pPr>
          </w:p>
          <w:p w14:paraId="51AB6D43" w14:textId="77777777" w:rsidR="009A5DD2" w:rsidRPr="00DC7263" w:rsidRDefault="009A5DD2" w:rsidP="00195194">
            <w:pPr>
              <w:rPr>
                <w:rFonts w:ascii="Arial" w:hAnsi="Arial" w:cs="Arial"/>
                <w:sz w:val="20"/>
                <w:szCs w:val="20"/>
              </w:rPr>
            </w:pPr>
          </w:p>
        </w:tc>
      </w:tr>
    </w:tbl>
    <w:p w14:paraId="5C7046CF" w14:textId="77777777" w:rsidR="009A5DD2" w:rsidRPr="00DC7263" w:rsidRDefault="009A5DD2" w:rsidP="00696B4C">
      <w:pPr>
        <w:jc w:val="center"/>
        <w:rPr>
          <w:rFonts w:ascii="Arial" w:hAnsi="Arial" w:cs="Arial"/>
          <w:b/>
          <w:sz w:val="20"/>
          <w:szCs w:val="20"/>
        </w:rPr>
      </w:pPr>
    </w:p>
    <w:p w14:paraId="5A596337"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br w:type="page"/>
      </w:r>
      <w:r w:rsidRPr="00DC7263">
        <w:rPr>
          <w:rFonts w:ascii="Arial" w:hAnsi="Arial" w:cs="Arial"/>
          <w:b/>
          <w:sz w:val="20"/>
          <w:szCs w:val="20"/>
        </w:rPr>
        <w:lastRenderedPageBreak/>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r w:rsidRPr="00DC7263">
        <w:rPr>
          <w:rFonts w:ascii="Arial" w:hAnsi="Arial" w:cs="Arial"/>
          <w:b/>
          <w:sz w:val="20"/>
          <w:szCs w:val="20"/>
        </w:rPr>
        <w:tab/>
      </w:r>
    </w:p>
    <w:p w14:paraId="32402406" w14:textId="77777777" w:rsidR="009A5DD2" w:rsidRPr="00DC7263" w:rsidRDefault="007F5C4F" w:rsidP="00696B4C">
      <w:pPr>
        <w:jc w:val="center"/>
        <w:rPr>
          <w:rFonts w:ascii="Arial" w:hAnsi="Arial" w:cs="Arial"/>
          <w:b/>
          <w:sz w:val="20"/>
          <w:szCs w:val="20"/>
        </w:rPr>
      </w:pPr>
      <w:r w:rsidRPr="00DC7263">
        <w:rPr>
          <w:rFonts w:ascii="Arial" w:hAnsi="Arial" w:cs="Arial"/>
          <w:noProof/>
          <w:sz w:val="20"/>
          <w:szCs w:val="20"/>
        </w:rPr>
        <w:drawing>
          <wp:anchor distT="0" distB="0" distL="114300" distR="114300" simplePos="0" relativeHeight="251656704" behindDoc="0" locked="0" layoutInCell="1" allowOverlap="1" wp14:anchorId="1CB1CF3A" wp14:editId="6C67B703">
            <wp:simplePos x="0" y="0"/>
            <wp:positionH relativeFrom="column">
              <wp:posOffset>4914900</wp:posOffset>
            </wp:positionH>
            <wp:positionV relativeFrom="paragraph">
              <wp:posOffset>-661670</wp:posOffset>
            </wp:positionV>
            <wp:extent cx="800100" cy="866775"/>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r w:rsidR="009A5DD2" w:rsidRPr="00DC7263">
        <w:rPr>
          <w:rFonts w:ascii="Arial" w:hAnsi="Arial" w:cs="Arial"/>
          <w:b/>
          <w:sz w:val="20"/>
          <w:szCs w:val="20"/>
        </w:rPr>
        <w:tab/>
      </w:r>
    </w:p>
    <w:p w14:paraId="61B2DB5C" w14:textId="77777777" w:rsidR="009A5DD2" w:rsidRPr="00DC7263" w:rsidRDefault="009A5DD2" w:rsidP="00696B4C">
      <w:pPr>
        <w:ind w:left="4956" w:firstLine="708"/>
        <w:jc w:val="center"/>
        <w:rPr>
          <w:rFonts w:ascii="Arial" w:hAnsi="Arial" w:cs="Arial"/>
          <w:b/>
          <w:sz w:val="20"/>
          <w:szCs w:val="20"/>
        </w:rPr>
      </w:pPr>
    </w:p>
    <w:p w14:paraId="259648D1" w14:textId="77777777" w:rsidR="009A5DD2" w:rsidRPr="00DC7263" w:rsidRDefault="009A5DD2" w:rsidP="00696B4C">
      <w:pPr>
        <w:ind w:left="4956" w:firstLine="708"/>
        <w:jc w:val="right"/>
        <w:rPr>
          <w:rFonts w:ascii="Arial" w:hAnsi="Arial" w:cs="Arial"/>
          <w:b/>
          <w:sz w:val="20"/>
          <w:szCs w:val="20"/>
        </w:rPr>
      </w:pPr>
      <w:r w:rsidRPr="00DC7263">
        <w:rPr>
          <w:rFonts w:ascii="Arial" w:hAnsi="Arial" w:cs="Arial"/>
          <w:b/>
          <w:sz w:val="20"/>
          <w:szCs w:val="20"/>
        </w:rPr>
        <w:t>PRILOGA IV/3b</w:t>
      </w:r>
    </w:p>
    <w:p w14:paraId="11743F16" w14:textId="77777777" w:rsidR="009A5DD2" w:rsidRPr="00DC7263" w:rsidRDefault="009A5DD2" w:rsidP="00696B4C">
      <w:pPr>
        <w:rPr>
          <w:rFonts w:ascii="Arial" w:hAnsi="Arial" w:cs="Arial"/>
          <w:b/>
          <w:sz w:val="20"/>
          <w:szCs w:val="20"/>
        </w:rPr>
      </w:pPr>
    </w:p>
    <w:p w14:paraId="33A4FB92" w14:textId="77777777" w:rsidR="009A5DD2" w:rsidRPr="00DC7263" w:rsidRDefault="009A5DD2" w:rsidP="00696B4C">
      <w:pPr>
        <w:rPr>
          <w:rFonts w:ascii="Arial" w:hAnsi="Arial" w:cs="Arial"/>
          <w:b/>
          <w:sz w:val="20"/>
          <w:szCs w:val="20"/>
        </w:rPr>
      </w:pPr>
    </w:p>
    <w:p w14:paraId="5B53DBF1" w14:textId="77777777" w:rsidR="009A5DD2" w:rsidRPr="00DC7263" w:rsidRDefault="009A5DD2" w:rsidP="00696B4C">
      <w:pPr>
        <w:rPr>
          <w:rFonts w:ascii="Arial" w:hAnsi="Arial" w:cs="Arial"/>
          <w:b/>
          <w:sz w:val="20"/>
          <w:szCs w:val="20"/>
        </w:rPr>
      </w:pPr>
    </w:p>
    <w:p w14:paraId="3B298677"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POOBLASTILO ZA PRIDOBITEV PODATKOV IZ URADNIH EVIDENC</w:t>
      </w:r>
    </w:p>
    <w:p w14:paraId="43185BDF"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(za fizične osebe)</w:t>
      </w:r>
    </w:p>
    <w:p w14:paraId="18894F48" w14:textId="77777777" w:rsidR="009A5DD2" w:rsidRPr="00DC7263" w:rsidRDefault="009A5DD2" w:rsidP="00696B4C">
      <w:pPr>
        <w:jc w:val="center"/>
        <w:rPr>
          <w:rFonts w:ascii="Arial" w:hAnsi="Arial" w:cs="Arial"/>
          <w:b/>
          <w:sz w:val="20"/>
          <w:szCs w:val="20"/>
        </w:rPr>
      </w:pPr>
    </w:p>
    <w:p w14:paraId="66B34BC1" w14:textId="77777777" w:rsidR="009A5DD2" w:rsidRPr="00DC7263" w:rsidRDefault="009A5DD2" w:rsidP="00696B4C">
      <w:pPr>
        <w:jc w:val="both"/>
        <w:rPr>
          <w:rFonts w:ascii="Arial" w:hAnsi="Arial" w:cs="Arial"/>
          <w:b/>
          <w:sz w:val="20"/>
          <w:szCs w:val="20"/>
        </w:rPr>
      </w:pPr>
    </w:p>
    <w:p w14:paraId="076E19B6" w14:textId="77777777" w:rsidR="009A5DD2" w:rsidRPr="00DC7263" w:rsidRDefault="009A5DD2" w:rsidP="00696B4C">
      <w:pPr>
        <w:jc w:val="both"/>
        <w:rPr>
          <w:rFonts w:ascii="Arial" w:hAnsi="Arial" w:cs="Arial"/>
          <w:b/>
          <w:sz w:val="20"/>
          <w:szCs w:val="20"/>
        </w:rPr>
      </w:pPr>
    </w:p>
    <w:p w14:paraId="25DD127E" w14:textId="6ABFDDEA" w:rsidR="009A5DD2" w:rsidRPr="00DC7263" w:rsidRDefault="009A5DD2" w:rsidP="00696B4C">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 xml:space="preserve">", </w:t>
      </w:r>
      <w:r w:rsidR="00E4457E" w:rsidRPr="00DC7263">
        <w:rPr>
          <w:rFonts w:ascii="Arial" w:hAnsi="Arial" w:cs="Arial"/>
          <w:b/>
          <w:sz w:val="20"/>
          <w:szCs w:val="20"/>
        </w:rPr>
        <w:t>št. 430-23/2019</w:t>
      </w:r>
      <w:r w:rsidR="00E4457E" w:rsidRPr="00DC7263">
        <w:rPr>
          <w:rFonts w:ascii="Arial" w:hAnsi="Arial" w:cs="Arial"/>
          <w:sz w:val="20"/>
          <w:szCs w:val="20"/>
        </w:rPr>
        <w:t xml:space="preserve">, </w:t>
      </w:r>
      <w:r w:rsidRPr="00DC7263">
        <w:rPr>
          <w:rFonts w:ascii="Arial" w:hAnsi="Arial" w:cs="Arial"/>
          <w:sz w:val="20"/>
          <w:szCs w:val="20"/>
        </w:rPr>
        <w:t xml:space="preserve">pooblaščamo naročnika – </w:t>
      </w:r>
      <w:r w:rsidR="007A7B87" w:rsidRPr="00DC7263">
        <w:rPr>
          <w:rFonts w:ascii="Arial" w:hAnsi="Arial" w:cs="Arial"/>
          <w:sz w:val="20"/>
          <w:szCs w:val="20"/>
        </w:rPr>
        <w:t>Urad Republike Slovenije za oskrbo in integracijo migrantov, Cesta v Gorice 15, 1000 Ljubljana</w:t>
      </w:r>
      <w:r w:rsidRPr="00DC7263">
        <w:rPr>
          <w:rFonts w:ascii="Arial" w:hAnsi="Arial" w:cs="Arial"/>
          <w:sz w:val="20"/>
          <w:szCs w:val="20"/>
        </w:rPr>
        <w:t xml:space="preserve">, da pridobi vsa dokazila oziroma podatke iz uradnih evidenc, ki so potrebni za dokazovanje sposobnosti prijavitelja ________________, ____________, _____________ </w:t>
      </w:r>
      <w:r w:rsidRPr="00DC7263">
        <w:rPr>
          <w:rFonts w:ascii="Arial" w:hAnsi="Arial" w:cs="Arial"/>
          <w:i/>
          <w:sz w:val="20"/>
          <w:szCs w:val="20"/>
        </w:rPr>
        <w:t xml:space="preserve">(naziv, naslov, matična številka) </w:t>
      </w:r>
      <w:r w:rsidRPr="00DC7263">
        <w:rPr>
          <w:rFonts w:ascii="Arial" w:hAnsi="Arial" w:cs="Arial"/>
          <w:sz w:val="20"/>
          <w:szCs w:val="20"/>
        </w:rPr>
        <w:t>v skladu s pogoji za ugotavljanje sposobnosti po predmetnem javnem razpisu, in sicer dokazila oz. podatke, ki se nanašajo name, kot zakonitega zastopnika.</w:t>
      </w:r>
    </w:p>
    <w:p w14:paraId="2D1B282B" w14:textId="77777777" w:rsidR="009A5DD2" w:rsidRPr="00DC7263" w:rsidRDefault="009A5DD2" w:rsidP="00696B4C">
      <w:pPr>
        <w:jc w:val="both"/>
        <w:rPr>
          <w:rFonts w:ascii="Arial" w:hAnsi="Arial" w:cs="Arial"/>
          <w:sz w:val="20"/>
          <w:szCs w:val="20"/>
        </w:rPr>
      </w:pPr>
    </w:p>
    <w:p w14:paraId="05E0BC89" w14:textId="77777777" w:rsidR="009A5DD2" w:rsidRPr="00DC7263" w:rsidRDefault="009A5DD2" w:rsidP="00696B4C">
      <w:pPr>
        <w:jc w:val="both"/>
        <w:rPr>
          <w:rFonts w:ascii="Arial" w:hAnsi="Arial" w:cs="Arial"/>
          <w:sz w:val="20"/>
          <w:szCs w:val="20"/>
        </w:rPr>
      </w:pPr>
      <w:r w:rsidRPr="00DC7263">
        <w:rPr>
          <w:rFonts w:ascii="Arial" w:hAnsi="Arial" w:cs="Arial"/>
          <w:sz w:val="20"/>
          <w:szCs w:val="20"/>
        </w:rPr>
        <w:t>Osebni podatki:</w:t>
      </w:r>
    </w:p>
    <w:p w14:paraId="19AD8F1E" w14:textId="77777777" w:rsidR="009A5DD2" w:rsidRPr="00DC7263" w:rsidRDefault="009A5DD2" w:rsidP="00696B4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2"/>
        <w:gridCol w:w="1811"/>
        <w:gridCol w:w="1812"/>
        <w:gridCol w:w="1812"/>
      </w:tblGrid>
      <w:tr w:rsidR="009A5DD2" w:rsidRPr="00DC7263" w14:paraId="0522F3B5" w14:textId="77777777" w:rsidTr="00696B4C">
        <w:tc>
          <w:tcPr>
            <w:tcW w:w="1857" w:type="dxa"/>
          </w:tcPr>
          <w:p w14:paraId="32581FFB" w14:textId="77777777" w:rsidR="009A5DD2" w:rsidRPr="00DC7263" w:rsidRDefault="009A5DD2" w:rsidP="00BD6E82">
            <w:pPr>
              <w:rPr>
                <w:rFonts w:ascii="Arial" w:hAnsi="Arial" w:cs="Arial"/>
                <w:sz w:val="20"/>
                <w:szCs w:val="20"/>
              </w:rPr>
            </w:pPr>
            <w:r w:rsidRPr="00DC7263">
              <w:rPr>
                <w:rFonts w:ascii="Arial" w:hAnsi="Arial" w:cs="Arial"/>
                <w:sz w:val="20"/>
                <w:szCs w:val="20"/>
              </w:rPr>
              <w:t xml:space="preserve">Ime in </w:t>
            </w:r>
          </w:p>
          <w:p w14:paraId="79CFAEDB" w14:textId="77777777" w:rsidR="009A5DD2" w:rsidRPr="00DC7263" w:rsidRDefault="009A5DD2" w:rsidP="00BD6E82">
            <w:pPr>
              <w:rPr>
                <w:rFonts w:ascii="Arial" w:hAnsi="Arial" w:cs="Arial"/>
                <w:sz w:val="20"/>
                <w:szCs w:val="20"/>
              </w:rPr>
            </w:pPr>
            <w:r w:rsidRPr="00DC7263">
              <w:rPr>
                <w:rFonts w:ascii="Arial" w:hAnsi="Arial" w:cs="Arial"/>
                <w:sz w:val="20"/>
                <w:szCs w:val="20"/>
              </w:rPr>
              <w:t>priimek:</w:t>
            </w:r>
          </w:p>
        </w:tc>
        <w:tc>
          <w:tcPr>
            <w:tcW w:w="1857" w:type="dxa"/>
          </w:tcPr>
          <w:p w14:paraId="2F73FD1F" w14:textId="77777777" w:rsidR="009A5DD2" w:rsidRPr="00DC7263" w:rsidRDefault="009A5DD2" w:rsidP="00BD6E82">
            <w:pPr>
              <w:rPr>
                <w:rFonts w:ascii="Arial" w:hAnsi="Arial" w:cs="Arial"/>
                <w:sz w:val="20"/>
                <w:szCs w:val="20"/>
              </w:rPr>
            </w:pPr>
            <w:r w:rsidRPr="00DC7263">
              <w:rPr>
                <w:rFonts w:ascii="Arial" w:hAnsi="Arial" w:cs="Arial"/>
                <w:sz w:val="20"/>
                <w:szCs w:val="20"/>
              </w:rPr>
              <w:t>Naslov:</w:t>
            </w:r>
          </w:p>
        </w:tc>
        <w:tc>
          <w:tcPr>
            <w:tcW w:w="1857" w:type="dxa"/>
          </w:tcPr>
          <w:p w14:paraId="0FC267F4" w14:textId="77777777" w:rsidR="009A5DD2" w:rsidRPr="00DC7263" w:rsidRDefault="009A5DD2" w:rsidP="00BD6E82">
            <w:pPr>
              <w:rPr>
                <w:rFonts w:ascii="Arial" w:hAnsi="Arial" w:cs="Arial"/>
                <w:sz w:val="20"/>
                <w:szCs w:val="20"/>
              </w:rPr>
            </w:pPr>
            <w:r w:rsidRPr="00DC7263">
              <w:rPr>
                <w:rFonts w:ascii="Arial" w:hAnsi="Arial" w:cs="Arial"/>
                <w:sz w:val="20"/>
                <w:szCs w:val="20"/>
              </w:rPr>
              <w:t>Datum rojstva:</w:t>
            </w:r>
          </w:p>
        </w:tc>
        <w:tc>
          <w:tcPr>
            <w:tcW w:w="1858" w:type="dxa"/>
          </w:tcPr>
          <w:p w14:paraId="301ABF61" w14:textId="77777777" w:rsidR="009A5DD2" w:rsidRPr="00DC7263" w:rsidRDefault="009A5DD2" w:rsidP="00BD6E82">
            <w:pPr>
              <w:rPr>
                <w:rFonts w:ascii="Arial" w:hAnsi="Arial" w:cs="Arial"/>
                <w:sz w:val="20"/>
                <w:szCs w:val="20"/>
              </w:rPr>
            </w:pPr>
            <w:r w:rsidRPr="00DC7263">
              <w:rPr>
                <w:rFonts w:ascii="Arial" w:hAnsi="Arial" w:cs="Arial"/>
                <w:sz w:val="20"/>
                <w:szCs w:val="20"/>
              </w:rPr>
              <w:t>Kraj, občina in država rojstva:</w:t>
            </w:r>
          </w:p>
        </w:tc>
        <w:tc>
          <w:tcPr>
            <w:tcW w:w="1858" w:type="dxa"/>
          </w:tcPr>
          <w:p w14:paraId="0D2CA783" w14:textId="77777777" w:rsidR="009A5DD2" w:rsidRPr="00DC7263" w:rsidRDefault="009A5DD2" w:rsidP="00BD6E82">
            <w:pPr>
              <w:rPr>
                <w:rFonts w:ascii="Arial" w:hAnsi="Arial" w:cs="Arial"/>
                <w:sz w:val="20"/>
                <w:szCs w:val="20"/>
              </w:rPr>
            </w:pPr>
            <w:r w:rsidRPr="00DC7263">
              <w:rPr>
                <w:rFonts w:ascii="Arial" w:hAnsi="Arial" w:cs="Arial"/>
                <w:sz w:val="20"/>
                <w:szCs w:val="20"/>
              </w:rPr>
              <w:t>EMŠO:</w:t>
            </w:r>
          </w:p>
        </w:tc>
      </w:tr>
      <w:tr w:rsidR="009A5DD2" w:rsidRPr="00DC7263" w14:paraId="2693D8DC" w14:textId="77777777" w:rsidTr="00696B4C">
        <w:tc>
          <w:tcPr>
            <w:tcW w:w="1857" w:type="dxa"/>
          </w:tcPr>
          <w:p w14:paraId="28EC1330" w14:textId="77777777" w:rsidR="009A5DD2" w:rsidRPr="00DC7263" w:rsidRDefault="009A5DD2" w:rsidP="00BD6E82">
            <w:pPr>
              <w:jc w:val="both"/>
              <w:rPr>
                <w:rFonts w:ascii="Arial" w:hAnsi="Arial" w:cs="Arial"/>
                <w:sz w:val="20"/>
                <w:szCs w:val="20"/>
              </w:rPr>
            </w:pPr>
          </w:p>
          <w:p w14:paraId="03A8E744" w14:textId="77777777" w:rsidR="009A5DD2" w:rsidRPr="00DC7263" w:rsidRDefault="009A5DD2" w:rsidP="00BD6E82">
            <w:pPr>
              <w:jc w:val="both"/>
              <w:rPr>
                <w:rFonts w:ascii="Arial" w:hAnsi="Arial" w:cs="Arial"/>
                <w:sz w:val="20"/>
                <w:szCs w:val="20"/>
              </w:rPr>
            </w:pPr>
          </w:p>
          <w:p w14:paraId="01BCD27B" w14:textId="77777777" w:rsidR="009A5DD2" w:rsidRPr="00DC7263" w:rsidRDefault="009A5DD2" w:rsidP="00BD6E82">
            <w:pPr>
              <w:jc w:val="both"/>
              <w:rPr>
                <w:rFonts w:ascii="Arial" w:hAnsi="Arial" w:cs="Arial"/>
                <w:sz w:val="20"/>
                <w:szCs w:val="20"/>
              </w:rPr>
            </w:pPr>
          </w:p>
          <w:p w14:paraId="43E363B1" w14:textId="77777777" w:rsidR="009A5DD2" w:rsidRPr="00DC7263" w:rsidRDefault="009A5DD2" w:rsidP="00BD6E82">
            <w:pPr>
              <w:jc w:val="both"/>
              <w:rPr>
                <w:rFonts w:ascii="Arial" w:hAnsi="Arial" w:cs="Arial"/>
                <w:sz w:val="20"/>
                <w:szCs w:val="20"/>
              </w:rPr>
            </w:pPr>
          </w:p>
        </w:tc>
        <w:tc>
          <w:tcPr>
            <w:tcW w:w="1857" w:type="dxa"/>
          </w:tcPr>
          <w:p w14:paraId="05746130" w14:textId="77777777" w:rsidR="009A5DD2" w:rsidRPr="00DC7263" w:rsidRDefault="009A5DD2" w:rsidP="00BD6E82">
            <w:pPr>
              <w:jc w:val="both"/>
              <w:rPr>
                <w:rFonts w:ascii="Arial" w:hAnsi="Arial" w:cs="Arial"/>
                <w:sz w:val="20"/>
                <w:szCs w:val="20"/>
              </w:rPr>
            </w:pPr>
          </w:p>
        </w:tc>
        <w:tc>
          <w:tcPr>
            <w:tcW w:w="1857" w:type="dxa"/>
          </w:tcPr>
          <w:p w14:paraId="5CC1176C" w14:textId="77777777" w:rsidR="009A5DD2" w:rsidRPr="00DC7263" w:rsidRDefault="009A5DD2" w:rsidP="00BD6E82">
            <w:pPr>
              <w:jc w:val="both"/>
              <w:rPr>
                <w:rFonts w:ascii="Arial" w:hAnsi="Arial" w:cs="Arial"/>
                <w:sz w:val="20"/>
                <w:szCs w:val="20"/>
              </w:rPr>
            </w:pPr>
          </w:p>
        </w:tc>
        <w:tc>
          <w:tcPr>
            <w:tcW w:w="1858" w:type="dxa"/>
          </w:tcPr>
          <w:p w14:paraId="76AC71C8" w14:textId="77777777" w:rsidR="009A5DD2" w:rsidRPr="00DC7263" w:rsidRDefault="009A5DD2" w:rsidP="00BD6E82">
            <w:pPr>
              <w:jc w:val="both"/>
              <w:rPr>
                <w:rFonts w:ascii="Arial" w:hAnsi="Arial" w:cs="Arial"/>
                <w:sz w:val="20"/>
                <w:szCs w:val="20"/>
              </w:rPr>
            </w:pPr>
          </w:p>
        </w:tc>
        <w:tc>
          <w:tcPr>
            <w:tcW w:w="1858" w:type="dxa"/>
          </w:tcPr>
          <w:p w14:paraId="509606E8" w14:textId="77777777" w:rsidR="009A5DD2" w:rsidRPr="00DC7263" w:rsidRDefault="009A5DD2" w:rsidP="00BD6E82">
            <w:pPr>
              <w:jc w:val="both"/>
              <w:rPr>
                <w:rFonts w:ascii="Arial" w:hAnsi="Arial" w:cs="Arial"/>
                <w:sz w:val="20"/>
                <w:szCs w:val="20"/>
              </w:rPr>
            </w:pPr>
          </w:p>
        </w:tc>
      </w:tr>
    </w:tbl>
    <w:p w14:paraId="10F33CF4" w14:textId="77777777" w:rsidR="009A5DD2" w:rsidRPr="00DC7263" w:rsidRDefault="009A5DD2" w:rsidP="00696B4C">
      <w:pPr>
        <w:jc w:val="both"/>
        <w:rPr>
          <w:rFonts w:ascii="Arial" w:hAnsi="Arial" w:cs="Arial"/>
          <w:sz w:val="20"/>
          <w:szCs w:val="20"/>
        </w:rPr>
      </w:pPr>
    </w:p>
    <w:p w14:paraId="5E7605A0" w14:textId="77777777" w:rsidR="009A5DD2" w:rsidRPr="00DC7263" w:rsidRDefault="009A5DD2" w:rsidP="00696B4C">
      <w:pPr>
        <w:jc w:val="both"/>
        <w:rPr>
          <w:rFonts w:ascii="Arial" w:hAnsi="Arial" w:cs="Arial"/>
          <w:sz w:val="20"/>
          <w:szCs w:val="20"/>
        </w:rPr>
      </w:pPr>
    </w:p>
    <w:p w14:paraId="70C2B2AC" w14:textId="77777777" w:rsidR="009A5DD2" w:rsidRPr="00DC7263" w:rsidRDefault="009A5DD2" w:rsidP="00696B4C">
      <w:pPr>
        <w:jc w:val="both"/>
        <w:rPr>
          <w:rFonts w:ascii="Arial" w:hAnsi="Arial" w:cs="Arial"/>
          <w:sz w:val="20"/>
          <w:szCs w:val="20"/>
        </w:rPr>
      </w:pPr>
    </w:p>
    <w:p w14:paraId="784D71BC" w14:textId="77777777" w:rsidR="009A5DD2" w:rsidRPr="00DC7263" w:rsidRDefault="009A5DD2" w:rsidP="00696B4C">
      <w:pPr>
        <w:jc w:val="both"/>
        <w:rPr>
          <w:rFonts w:ascii="Arial" w:hAnsi="Arial" w:cs="Arial"/>
          <w:sz w:val="20"/>
          <w:szCs w:val="20"/>
        </w:rPr>
      </w:pPr>
    </w:p>
    <w:p w14:paraId="4E111FE0" w14:textId="77777777" w:rsidR="009A5DD2" w:rsidRPr="00DC7263" w:rsidRDefault="009A5DD2" w:rsidP="00696B4C">
      <w:pPr>
        <w:jc w:val="both"/>
        <w:rPr>
          <w:rFonts w:ascii="Arial" w:hAnsi="Arial" w:cs="Arial"/>
          <w:i/>
          <w:sz w:val="20"/>
          <w:szCs w:val="20"/>
          <w:u w:val="single"/>
        </w:rPr>
      </w:pPr>
      <w:r w:rsidRPr="00DC7263">
        <w:rPr>
          <w:rFonts w:ascii="Arial" w:hAnsi="Arial" w:cs="Arial"/>
          <w:i/>
          <w:sz w:val="20"/>
          <w:szCs w:val="20"/>
        </w:rPr>
        <w:t xml:space="preserve">Opomba: Prijavitelj mora obrazec predložiti za vse svoje fizične osebe, ki so </w:t>
      </w:r>
      <w:r w:rsidRPr="00DC7263">
        <w:rPr>
          <w:rFonts w:ascii="Arial" w:hAnsi="Arial" w:cs="Arial"/>
          <w:i/>
          <w:sz w:val="20"/>
          <w:szCs w:val="20"/>
          <w:u w:val="single"/>
        </w:rPr>
        <w:t>zakoniti zastopniki prijavitelja.</w:t>
      </w:r>
    </w:p>
    <w:p w14:paraId="0200A17B" w14:textId="77777777" w:rsidR="009A5DD2" w:rsidRPr="00DC7263" w:rsidRDefault="009A5DD2" w:rsidP="00696B4C">
      <w:pPr>
        <w:jc w:val="both"/>
        <w:rPr>
          <w:rFonts w:ascii="Arial" w:hAnsi="Arial" w:cs="Arial"/>
          <w:sz w:val="20"/>
          <w:szCs w:val="20"/>
        </w:rPr>
      </w:pPr>
    </w:p>
    <w:p w14:paraId="6D3F9BA3" w14:textId="77777777" w:rsidR="009A5DD2" w:rsidRPr="00DC7263" w:rsidRDefault="009A5DD2" w:rsidP="00696B4C">
      <w:pPr>
        <w:jc w:val="both"/>
        <w:rPr>
          <w:rFonts w:ascii="Arial" w:hAnsi="Arial" w:cs="Arial"/>
          <w:sz w:val="20"/>
          <w:szCs w:val="20"/>
        </w:rPr>
      </w:pPr>
    </w:p>
    <w:p w14:paraId="3C429FA6" w14:textId="77777777" w:rsidR="009A5DD2" w:rsidRPr="00DC7263" w:rsidRDefault="009A5DD2" w:rsidP="00696B4C">
      <w:pPr>
        <w:jc w:val="both"/>
        <w:rPr>
          <w:rFonts w:ascii="Arial" w:hAnsi="Arial" w:cs="Arial"/>
          <w:sz w:val="20"/>
          <w:szCs w:val="20"/>
        </w:rPr>
      </w:pPr>
    </w:p>
    <w:p w14:paraId="62F36F35" w14:textId="77777777" w:rsidR="009A5DD2" w:rsidRPr="00DC7263" w:rsidRDefault="009A5DD2" w:rsidP="00696B4C">
      <w:pPr>
        <w:jc w:val="both"/>
        <w:rPr>
          <w:rFonts w:ascii="Arial" w:hAnsi="Arial" w:cs="Arial"/>
          <w:sz w:val="20"/>
          <w:szCs w:val="20"/>
        </w:rPr>
      </w:pPr>
    </w:p>
    <w:p w14:paraId="2FFE1E2B" w14:textId="77777777" w:rsidR="009A5DD2" w:rsidRPr="00DC7263" w:rsidRDefault="009A5DD2" w:rsidP="00696B4C">
      <w:pPr>
        <w:jc w:val="both"/>
        <w:rPr>
          <w:rFonts w:ascii="Arial" w:hAnsi="Arial" w:cs="Arial"/>
          <w:bCs/>
          <w:sz w:val="20"/>
          <w:szCs w:val="20"/>
        </w:rPr>
      </w:pPr>
    </w:p>
    <w:p w14:paraId="42D83043" w14:textId="77777777" w:rsidR="009A5DD2" w:rsidRPr="00DC7263" w:rsidRDefault="009A5DD2" w:rsidP="00696B4C">
      <w:pPr>
        <w:jc w:val="both"/>
        <w:rPr>
          <w:rFonts w:ascii="Arial" w:hAnsi="Arial" w:cs="Arial"/>
          <w:sz w:val="20"/>
          <w:szCs w:val="20"/>
        </w:rPr>
      </w:pPr>
    </w:p>
    <w:tbl>
      <w:tblPr>
        <w:tblW w:w="0" w:type="auto"/>
        <w:tblInd w:w="43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00"/>
      </w:tblGrid>
      <w:tr w:rsidR="009A5DD2" w:rsidRPr="00DC7263" w14:paraId="3E709400" w14:textId="77777777" w:rsidTr="00696B4C">
        <w:tc>
          <w:tcPr>
            <w:tcW w:w="4500" w:type="dxa"/>
          </w:tcPr>
          <w:p w14:paraId="7AC04F9B" w14:textId="77777777" w:rsidR="009A5DD2" w:rsidRPr="00DC7263" w:rsidRDefault="009A5DD2" w:rsidP="00195194">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osebe, ki daje pooblastilo:</w:t>
            </w:r>
          </w:p>
          <w:p w14:paraId="3EBAE246" w14:textId="77777777" w:rsidR="009A5DD2" w:rsidRPr="00DC7263" w:rsidRDefault="009A5DD2" w:rsidP="00195194">
            <w:pPr>
              <w:rPr>
                <w:rFonts w:ascii="Arial" w:hAnsi="Arial" w:cs="Arial"/>
                <w:sz w:val="20"/>
                <w:szCs w:val="20"/>
              </w:rPr>
            </w:pPr>
          </w:p>
          <w:p w14:paraId="22875FBD" w14:textId="77777777" w:rsidR="009A5DD2" w:rsidRPr="00DC7263" w:rsidRDefault="009A5DD2" w:rsidP="00195194">
            <w:pPr>
              <w:rPr>
                <w:rFonts w:ascii="Arial" w:hAnsi="Arial" w:cs="Arial"/>
                <w:sz w:val="20"/>
                <w:szCs w:val="20"/>
              </w:rPr>
            </w:pPr>
          </w:p>
        </w:tc>
      </w:tr>
    </w:tbl>
    <w:p w14:paraId="7FEAA2A1" w14:textId="77777777" w:rsidR="009A5DD2" w:rsidRPr="00DC7263" w:rsidRDefault="009A5DD2" w:rsidP="00696B4C">
      <w:pPr>
        <w:jc w:val="right"/>
        <w:rPr>
          <w:rFonts w:ascii="Arial" w:hAnsi="Arial" w:cs="Arial"/>
          <w:b/>
          <w:sz w:val="20"/>
          <w:szCs w:val="20"/>
        </w:rPr>
      </w:pPr>
    </w:p>
    <w:p w14:paraId="676E0A80" w14:textId="77777777" w:rsidR="009A5DD2" w:rsidRPr="00DC7263" w:rsidRDefault="009A5DD2" w:rsidP="00696B4C">
      <w:pPr>
        <w:jc w:val="right"/>
        <w:rPr>
          <w:rFonts w:ascii="Arial" w:hAnsi="Arial" w:cs="Arial"/>
          <w:b/>
          <w:sz w:val="20"/>
          <w:szCs w:val="20"/>
        </w:rPr>
      </w:pPr>
    </w:p>
    <w:p w14:paraId="0395AED7" w14:textId="77777777" w:rsidR="009A5DD2" w:rsidRPr="00DC7263" w:rsidRDefault="009A5DD2" w:rsidP="00696B4C">
      <w:pPr>
        <w:jc w:val="right"/>
        <w:rPr>
          <w:rFonts w:ascii="Arial" w:hAnsi="Arial" w:cs="Arial"/>
          <w:b/>
          <w:sz w:val="20"/>
          <w:szCs w:val="20"/>
        </w:rPr>
      </w:pPr>
    </w:p>
    <w:p w14:paraId="20611585" w14:textId="77777777" w:rsidR="009A5DD2" w:rsidRPr="00DC7263" w:rsidRDefault="009A5DD2" w:rsidP="00696B4C">
      <w:pPr>
        <w:jc w:val="right"/>
        <w:rPr>
          <w:rFonts w:ascii="Arial" w:hAnsi="Arial" w:cs="Arial"/>
          <w:b/>
          <w:sz w:val="20"/>
          <w:szCs w:val="20"/>
        </w:rPr>
      </w:pPr>
    </w:p>
    <w:p w14:paraId="4783579F" w14:textId="77777777" w:rsidR="009A5DD2" w:rsidRPr="00DC7263" w:rsidRDefault="009A5DD2" w:rsidP="00696B4C">
      <w:pPr>
        <w:jc w:val="right"/>
        <w:rPr>
          <w:rFonts w:ascii="Arial" w:hAnsi="Arial" w:cs="Arial"/>
          <w:b/>
          <w:sz w:val="20"/>
          <w:szCs w:val="20"/>
        </w:rPr>
      </w:pPr>
    </w:p>
    <w:p w14:paraId="14C55378" w14:textId="77777777" w:rsidR="009A5DD2" w:rsidRPr="00DC7263" w:rsidRDefault="009A5DD2" w:rsidP="00696B4C">
      <w:pPr>
        <w:jc w:val="right"/>
        <w:rPr>
          <w:rFonts w:ascii="Arial" w:hAnsi="Arial" w:cs="Arial"/>
          <w:b/>
          <w:sz w:val="20"/>
          <w:szCs w:val="20"/>
        </w:rPr>
      </w:pPr>
    </w:p>
    <w:p w14:paraId="711FDADD" w14:textId="1109C7B5" w:rsidR="009A5DD2" w:rsidRDefault="009A5DD2" w:rsidP="00696B4C">
      <w:pPr>
        <w:jc w:val="right"/>
        <w:rPr>
          <w:rFonts w:ascii="Arial" w:hAnsi="Arial" w:cs="Arial"/>
          <w:b/>
          <w:sz w:val="20"/>
          <w:szCs w:val="20"/>
        </w:rPr>
      </w:pPr>
    </w:p>
    <w:p w14:paraId="3F3F1949" w14:textId="77777777" w:rsidR="009D109F" w:rsidRPr="00DC7263" w:rsidRDefault="009D109F" w:rsidP="00696B4C">
      <w:pPr>
        <w:jc w:val="right"/>
        <w:rPr>
          <w:rFonts w:ascii="Arial" w:hAnsi="Arial" w:cs="Arial"/>
          <w:b/>
          <w:sz w:val="20"/>
          <w:szCs w:val="20"/>
        </w:rPr>
      </w:pPr>
    </w:p>
    <w:p w14:paraId="6E1C39EE" w14:textId="77777777" w:rsidR="009A5DD2" w:rsidRPr="00DC7263" w:rsidRDefault="009A5DD2" w:rsidP="00696B4C">
      <w:pPr>
        <w:jc w:val="right"/>
        <w:rPr>
          <w:rFonts w:ascii="Arial" w:hAnsi="Arial" w:cs="Arial"/>
          <w:b/>
          <w:sz w:val="20"/>
          <w:szCs w:val="20"/>
        </w:rPr>
      </w:pPr>
    </w:p>
    <w:p w14:paraId="4BE76429" w14:textId="77777777" w:rsidR="009A5DD2" w:rsidRPr="00DC7263" w:rsidRDefault="009A5DD2" w:rsidP="00696B4C">
      <w:pPr>
        <w:jc w:val="right"/>
        <w:rPr>
          <w:rFonts w:ascii="Arial" w:hAnsi="Arial" w:cs="Arial"/>
          <w:b/>
          <w:sz w:val="20"/>
          <w:szCs w:val="20"/>
        </w:rPr>
      </w:pPr>
    </w:p>
    <w:p w14:paraId="06FA46C0" w14:textId="77777777" w:rsidR="009A5DD2" w:rsidRPr="00DC7263" w:rsidRDefault="009A5DD2" w:rsidP="00696B4C">
      <w:pPr>
        <w:jc w:val="right"/>
        <w:rPr>
          <w:rFonts w:ascii="Arial" w:hAnsi="Arial" w:cs="Arial"/>
          <w:b/>
          <w:sz w:val="20"/>
          <w:szCs w:val="20"/>
        </w:rPr>
      </w:pPr>
    </w:p>
    <w:p w14:paraId="4A78DCA9" w14:textId="77777777" w:rsidR="009A5DD2" w:rsidRPr="00DC7263" w:rsidRDefault="009A5DD2" w:rsidP="00696B4C">
      <w:pPr>
        <w:jc w:val="right"/>
        <w:rPr>
          <w:rFonts w:ascii="Arial" w:hAnsi="Arial" w:cs="Arial"/>
          <w:b/>
          <w:sz w:val="20"/>
          <w:szCs w:val="20"/>
        </w:rPr>
      </w:pPr>
    </w:p>
    <w:p w14:paraId="19B61FFB" w14:textId="77777777" w:rsidR="009A5DD2" w:rsidRPr="00DC7263" w:rsidRDefault="009A5DD2" w:rsidP="00696B4C">
      <w:pPr>
        <w:jc w:val="right"/>
        <w:rPr>
          <w:rFonts w:ascii="Arial" w:hAnsi="Arial" w:cs="Arial"/>
          <w:b/>
          <w:sz w:val="20"/>
          <w:szCs w:val="20"/>
        </w:rPr>
      </w:pPr>
    </w:p>
    <w:p w14:paraId="7AF598D3" w14:textId="77777777" w:rsidR="009A5DD2" w:rsidRPr="00DC7263" w:rsidRDefault="009A5DD2" w:rsidP="00696B4C">
      <w:pPr>
        <w:jc w:val="right"/>
        <w:rPr>
          <w:rFonts w:ascii="Arial" w:hAnsi="Arial" w:cs="Arial"/>
          <w:b/>
          <w:sz w:val="20"/>
          <w:szCs w:val="20"/>
        </w:rPr>
      </w:pPr>
    </w:p>
    <w:p w14:paraId="3AF4E325" w14:textId="77777777" w:rsidR="009A5DD2" w:rsidRPr="00DC7263" w:rsidRDefault="009A5DD2" w:rsidP="00696B4C">
      <w:pPr>
        <w:jc w:val="right"/>
        <w:rPr>
          <w:rFonts w:ascii="Arial" w:hAnsi="Arial" w:cs="Arial"/>
          <w:b/>
          <w:sz w:val="20"/>
          <w:szCs w:val="20"/>
        </w:rPr>
      </w:pPr>
    </w:p>
    <w:p w14:paraId="5FBACC18" w14:textId="77777777" w:rsidR="009A5DD2" w:rsidRPr="00DC7263" w:rsidRDefault="009A5DD2" w:rsidP="00696B4C">
      <w:pPr>
        <w:jc w:val="right"/>
        <w:rPr>
          <w:rFonts w:ascii="Arial" w:hAnsi="Arial" w:cs="Arial"/>
          <w:b/>
          <w:sz w:val="20"/>
          <w:szCs w:val="20"/>
        </w:rPr>
      </w:pPr>
    </w:p>
    <w:p w14:paraId="1C34A3C4" w14:textId="77777777" w:rsidR="009A5DD2" w:rsidRPr="00DC7263" w:rsidRDefault="009A5DD2" w:rsidP="00696B4C">
      <w:pPr>
        <w:jc w:val="right"/>
        <w:rPr>
          <w:rFonts w:ascii="Arial" w:hAnsi="Arial" w:cs="Arial"/>
          <w:b/>
          <w:sz w:val="20"/>
          <w:szCs w:val="20"/>
        </w:rPr>
      </w:pPr>
    </w:p>
    <w:p w14:paraId="2A7B5106" w14:textId="77777777" w:rsidR="009A5DD2" w:rsidRPr="00DC7263" w:rsidRDefault="009A5DD2" w:rsidP="00696B4C">
      <w:pPr>
        <w:jc w:val="right"/>
        <w:rPr>
          <w:rFonts w:ascii="Arial" w:hAnsi="Arial" w:cs="Arial"/>
          <w:b/>
          <w:sz w:val="20"/>
          <w:szCs w:val="20"/>
        </w:rPr>
      </w:pPr>
    </w:p>
    <w:p w14:paraId="57E01D35" w14:textId="77777777" w:rsidR="009A5DD2" w:rsidRPr="00DC7263" w:rsidRDefault="007F5C4F" w:rsidP="00696B4C">
      <w:pPr>
        <w:jc w:val="right"/>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57728" behindDoc="0" locked="0" layoutInCell="1" allowOverlap="1" wp14:anchorId="61E4F136" wp14:editId="2706A007">
            <wp:simplePos x="0" y="0"/>
            <wp:positionH relativeFrom="column">
              <wp:posOffset>4914900</wp:posOffset>
            </wp:positionH>
            <wp:positionV relativeFrom="paragraph">
              <wp:posOffset>-342900</wp:posOffset>
            </wp:positionV>
            <wp:extent cx="800100" cy="866775"/>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4BCD65C7" w14:textId="77777777" w:rsidR="009A5DD2" w:rsidRPr="00DC7263" w:rsidRDefault="009A5DD2" w:rsidP="00696B4C">
      <w:pPr>
        <w:jc w:val="right"/>
        <w:rPr>
          <w:rFonts w:ascii="Arial" w:hAnsi="Arial" w:cs="Arial"/>
          <w:b/>
          <w:sz w:val="20"/>
          <w:szCs w:val="20"/>
        </w:rPr>
      </w:pPr>
    </w:p>
    <w:p w14:paraId="21C64FDF" w14:textId="77777777" w:rsidR="009A5DD2" w:rsidRPr="00DC7263" w:rsidRDefault="009A5DD2" w:rsidP="00696B4C">
      <w:pPr>
        <w:jc w:val="right"/>
        <w:rPr>
          <w:rFonts w:ascii="Arial" w:hAnsi="Arial" w:cs="Arial"/>
          <w:b/>
          <w:sz w:val="20"/>
          <w:szCs w:val="20"/>
        </w:rPr>
      </w:pPr>
    </w:p>
    <w:p w14:paraId="4FF2E9EA" w14:textId="77777777" w:rsidR="009A5DD2" w:rsidRPr="00DC7263" w:rsidRDefault="009A5DD2" w:rsidP="00696B4C">
      <w:pPr>
        <w:jc w:val="right"/>
        <w:rPr>
          <w:rFonts w:ascii="Arial" w:hAnsi="Arial" w:cs="Arial"/>
          <w:b/>
          <w:sz w:val="20"/>
          <w:szCs w:val="20"/>
        </w:rPr>
      </w:pPr>
    </w:p>
    <w:p w14:paraId="35048FEC"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IV/4</w:t>
      </w:r>
    </w:p>
    <w:p w14:paraId="0B122961" w14:textId="77777777" w:rsidR="009A5DD2" w:rsidRPr="00DC7263" w:rsidRDefault="009A5DD2" w:rsidP="00696B4C">
      <w:pPr>
        <w:jc w:val="center"/>
        <w:rPr>
          <w:rFonts w:ascii="Arial" w:hAnsi="Arial" w:cs="Arial"/>
          <w:b/>
          <w:sz w:val="20"/>
          <w:szCs w:val="20"/>
        </w:rPr>
      </w:pPr>
    </w:p>
    <w:p w14:paraId="52CA1D24" w14:textId="77777777" w:rsidR="009A5DD2" w:rsidRPr="00DC7263" w:rsidRDefault="009A5DD2" w:rsidP="00696B4C">
      <w:pPr>
        <w:jc w:val="center"/>
        <w:rPr>
          <w:rFonts w:ascii="Arial" w:hAnsi="Arial" w:cs="Arial"/>
          <w:b/>
          <w:sz w:val="20"/>
          <w:szCs w:val="20"/>
        </w:rPr>
      </w:pPr>
    </w:p>
    <w:p w14:paraId="2ECCE30B" w14:textId="77777777" w:rsidR="009A5DD2" w:rsidRPr="00DC7263" w:rsidRDefault="009A5DD2" w:rsidP="00696B4C">
      <w:pPr>
        <w:jc w:val="center"/>
        <w:rPr>
          <w:rFonts w:ascii="Arial" w:hAnsi="Arial" w:cs="Arial"/>
          <w:b/>
          <w:sz w:val="20"/>
          <w:szCs w:val="20"/>
        </w:rPr>
      </w:pPr>
    </w:p>
    <w:p w14:paraId="052EE53B" w14:textId="77777777" w:rsidR="009A5DD2" w:rsidRPr="00DC7263" w:rsidRDefault="009A5DD2" w:rsidP="00696B4C">
      <w:pPr>
        <w:jc w:val="center"/>
        <w:rPr>
          <w:rFonts w:ascii="Arial" w:hAnsi="Arial" w:cs="Arial"/>
          <w:b/>
          <w:sz w:val="20"/>
          <w:szCs w:val="20"/>
        </w:rPr>
      </w:pPr>
      <w:r w:rsidRPr="00DC7263">
        <w:rPr>
          <w:rFonts w:ascii="Arial" w:hAnsi="Arial" w:cs="Arial"/>
          <w:b/>
          <w:sz w:val="20"/>
          <w:szCs w:val="20"/>
        </w:rPr>
        <w:t xml:space="preserve">IZJAVA PRIJAVITELJA PROJEKTA – DDV </w:t>
      </w:r>
    </w:p>
    <w:p w14:paraId="731CBFCE" w14:textId="77777777" w:rsidR="009A5DD2" w:rsidRPr="00DC7263" w:rsidRDefault="009A5DD2" w:rsidP="00696B4C">
      <w:pPr>
        <w:rPr>
          <w:rFonts w:ascii="Arial" w:hAnsi="Arial" w:cs="Arial"/>
          <w:bCs/>
          <w:sz w:val="20"/>
          <w:szCs w:val="20"/>
        </w:rPr>
      </w:pPr>
    </w:p>
    <w:p w14:paraId="30F72498" w14:textId="77777777" w:rsidR="009A5DD2" w:rsidRPr="00DC7263" w:rsidRDefault="009A5DD2" w:rsidP="00696B4C">
      <w:pPr>
        <w:rPr>
          <w:rFonts w:ascii="Arial" w:hAnsi="Arial" w:cs="Arial"/>
          <w:bCs/>
          <w:sz w:val="20"/>
          <w:szCs w:val="20"/>
        </w:rPr>
      </w:pPr>
    </w:p>
    <w:p w14:paraId="14439E48" w14:textId="77777777" w:rsidR="009A5DD2" w:rsidRPr="00DC7263" w:rsidRDefault="009A5DD2" w:rsidP="00696B4C">
      <w:pPr>
        <w:jc w:val="both"/>
        <w:rPr>
          <w:rFonts w:ascii="Arial" w:hAnsi="Arial" w:cs="Arial"/>
          <w:bCs/>
          <w:sz w:val="20"/>
          <w:szCs w:val="20"/>
        </w:rPr>
      </w:pPr>
    </w:p>
    <w:p w14:paraId="011BF971" w14:textId="77777777" w:rsidR="009A5DD2" w:rsidRPr="00DC7263" w:rsidRDefault="009A5DD2" w:rsidP="00696B4C">
      <w:pPr>
        <w:jc w:val="both"/>
        <w:rPr>
          <w:rFonts w:ascii="Arial" w:hAnsi="Arial" w:cs="Arial"/>
          <w:bCs/>
          <w:sz w:val="20"/>
          <w:szCs w:val="20"/>
        </w:rPr>
      </w:pPr>
      <w:r w:rsidRPr="00DC7263">
        <w:rPr>
          <w:rFonts w:ascii="Arial" w:hAnsi="Arial" w:cs="Arial"/>
          <w:bCs/>
          <w:sz w:val="20"/>
          <w:szCs w:val="20"/>
        </w:rPr>
        <w:t>Spodaj podpisani v</w:t>
      </w:r>
      <w:r w:rsidRPr="00DC7263">
        <w:rPr>
          <w:rFonts w:ascii="Arial" w:hAnsi="Arial" w:cs="Arial"/>
          <w:sz w:val="20"/>
          <w:szCs w:val="20"/>
        </w:rPr>
        <w:t xml:space="preserve">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 xml:space="preserve">", </w:t>
      </w:r>
      <w:r w:rsidR="00E4457E" w:rsidRPr="00DC7263">
        <w:rPr>
          <w:rFonts w:ascii="Arial" w:hAnsi="Arial" w:cs="Arial"/>
          <w:b/>
          <w:sz w:val="20"/>
          <w:szCs w:val="20"/>
        </w:rPr>
        <w:t>št. 430-23/2019</w:t>
      </w:r>
      <w:r w:rsidR="00E4457E" w:rsidRPr="00DC7263">
        <w:rPr>
          <w:rFonts w:ascii="Arial" w:hAnsi="Arial" w:cs="Arial"/>
          <w:sz w:val="20"/>
          <w:szCs w:val="20"/>
        </w:rPr>
        <w:t xml:space="preserve">, </w:t>
      </w:r>
      <w:r w:rsidRPr="00DC7263">
        <w:rPr>
          <w:rFonts w:ascii="Arial" w:hAnsi="Arial" w:cs="Arial"/>
          <w:bCs/>
          <w:sz w:val="20"/>
          <w:szCs w:val="20"/>
        </w:rPr>
        <w:t>izjavljam, da je</w:t>
      </w:r>
    </w:p>
    <w:p w14:paraId="293D09E4" w14:textId="77777777" w:rsidR="009A5DD2" w:rsidRPr="00DC7263" w:rsidRDefault="009A5DD2" w:rsidP="00696B4C">
      <w:pPr>
        <w:rPr>
          <w:rFonts w:ascii="Arial" w:hAnsi="Arial" w:cs="Arial"/>
          <w:bCs/>
          <w:sz w:val="20"/>
          <w:szCs w:val="20"/>
        </w:rPr>
      </w:pPr>
    </w:p>
    <w:p w14:paraId="25B13F41" w14:textId="77777777" w:rsidR="009A5DD2" w:rsidRPr="00DC7263" w:rsidRDefault="009A5DD2" w:rsidP="00696B4C">
      <w:pPr>
        <w:rPr>
          <w:rFonts w:ascii="Arial" w:hAnsi="Arial" w:cs="Arial"/>
          <w:bCs/>
          <w:sz w:val="20"/>
          <w:szCs w:val="20"/>
        </w:rPr>
      </w:pPr>
      <w:r w:rsidRPr="00DC7263">
        <w:rPr>
          <w:rFonts w:ascii="Arial" w:hAnsi="Arial" w:cs="Arial"/>
          <w:bCs/>
          <w:sz w:val="20"/>
          <w:szCs w:val="20"/>
        </w:rPr>
        <w:t xml:space="preserve">prijavitelj projekta </w:t>
      </w:r>
      <w:r w:rsidRPr="00DC7263">
        <w:rPr>
          <w:rFonts w:ascii="Arial" w:hAnsi="Arial" w:cs="Arial"/>
          <w:bCs/>
          <w:i/>
          <w:iCs/>
          <w:sz w:val="20"/>
          <w:szCs w:val="20"/>
        </w:rPr>
        <w:t>(naziv prijavitelja – organizacije)</w:t>
      </w:r>
      <w:r w:rsidRPr="00DC7263">
        <w:rPr>
          <w:rFonts w:ascii="Arial" w:hAnsi="Arial" w:cs="Arial"/>
          <w:bCs/>
          <w:sz w:val="20"/>
          <w:szCs w:val="20"/>
        </w:rPr>
        <w:t>:</w:t>
      </w:r>
    </w:p>
    <w:p w14:paraId="1BD47446" w14:textId="77777777" w:rsidR="009A5DD2" w:rsidRPr="00DC7263" w:rsidRDefault="009A5DD2" w:rsidP="00696B4C">
      <w:pPr>
        <w:rPr>
          <w:rFonts w:ascii="Arial" w:hAnsi="Arial" w:cs="Arial"/>
          <w:bCs/>
          <w:sz w:val="20"/>
          <w:szCs w:val="20"/>
        </w:rPr>
      </w:pPr>
    </w:p>
    <w:p w14:paraId="407D607B" w14:textId="77777777" w:rsidR="009A5DD2" w:rsidRPr="00DC7263" w:rsidRDefault="009A5DD2" w:rsidP="00696B4C">
      <w:pPr>
        <w:rPr>
          <w:rFonts w:ascii="Arial" w:hAnsi="Arial" w:cs="Arial"/>
          <w:bCs/>
          <w:i/>
          <w:iCs/>
          <w:sz w:val="20"/>
          <w:szCs w:val="20"/>
        </w:rPr>
      </w:pPr>
      <w:r w:rsidRPr="00DC7263">
        <w:rPr>
          <w:rFonts w:ascii="Arial" w:hAnsi="Arial" w:cs="Arial"/>
          <w:bCs/>
          <w:sz w:val="20"/>
          <w:szCs w:val="20"/>
        </w:rPr>
        <w:t>_________________________________________________________________</w:t>
      </w:r>
    </w:p>
    <w:p w14:paraId="24EB35F9" w14:textId="77777777" w:rsidR="009A5DD2" w:rsidRPr="00DC7263" w:rsidRDefault="009A5DD2" w:rsidP="00696B4C">
      <w:pPr>
        <w:rPr>
          <w:rFonts w:ascii="Arial" w:hAnsi="Arial" w:cs="Arial"/>
          <w:bCs/>
          <w:i/>
          <w:iCs/>
          <w:sz w:val="20"/>
          <w:szCs w:val="20"/>
        </w:rPr>
      </w:pPr>
    </w:p>
    <w:p w14:paraId="6E82672C" w14:textId="77777777" w:rsidR="009A5DD2" w:rsidRPr="00DC7263" w:rsidRDefault="009A5DD2" w:rsidP="00696B4C">
      <w:pPr>
        <w:rPr>
          <w:rFonts w:ascii="Arial" w:hAnsi="Arial" w:cs="Arial"/>
          <w:bCs/>
          <w:i/>
          <w:iCs/>
          <w:sz w:val="20"/>
          <w:szCs w:val="20"/>
        </w:rPr>
      </w:pPr>
      <w:r w:rsidRPr="00DC7263">
        <w:rPr>
          <w:rFonts w:ascii="Arial" w:hAnsi="Arial" w:cs="Arial"/>
          <w:bCs/>
          <w:i/>
          <w:iCs/>
          <w:sz w:val="20"/>
          <w:szCs w:val="20"/>
        </w:rPr>
        <w:t>(ustrezno obkrožite):</w:t>
      </w:r>
    </w:p>
    <w:p w14:paraId="1BBCFB66" w14:textId="77777777" w:rsidR="009A5DD2" w:rsidRPr="00DC7263" w:rsidRDefault="009A5DD2" w:rsidP="00696B4C">
      <w:pPr>
        <w:rPr>
          <w:rFonts w:ascii="Arial" w:hAnsi="Arial" w:cs="Arial"/>
          <w:bCs/>
          <w:i/>
          <w:iCs/>
          <w:sz w:val="20"/>
          <w:szCs w:val="20"/>
        </w:rPr>
      </w:pPr>
    </w:p>
    <w:p w14:paraId="3C0527A2" w14:textId="77777777" w:rsidR="009A5DD2" w:rsidRPr="00DC7263" w:rsidRDefault="009A5DD2" w:rsidP="00696B4C">
      <w:pPr>
        <w:rPr>
          <w:rFonts w:ascii="Arial" w:hAnsi="Arial" w:cs="Arial"/>
          <w:bCs/>
          <w:i/>
          <w:iCs/>
          <w:sz w:val="20"/>
          <w:szCs w:val="20"/>
        </w:rPr>
      </w:pPr>
    </w:p>
    <w:p w14:paraId="2CCE58CE" w14:textId="77777777" w:rsidR="009A5DD2" w:rsidRPr="00DC7263" w:rsidRDefault="009A5DD2" w:rsidP="00696B4C">
      <w:pPr>
        <w:rPr>
          <w:rFonts w:ascii="Arial" w:hAnsi="Arial" w:cs="Arial"/>
          <w:bCs/>
          <w:iCs/>
          <w:sz w:val="20"/>
          <w:szCs w:val="20"/>
        </w:rPr>
      </w:pPr>
      <w:r w:rsidRPr="00DC7263">
        <w:rPr>
          <w:rFonts w:ascii="Arial" w:hAnsi="Arial" w:cs="Arial"/>
          <w:bCs/>
          <w:iCs/>
          <w:sz w:val="20"/>
          <w:szCs w:val="20"/>
        </w:rPr>
        <w:t xml:space="preserve">A. identificiran za namene DDV, davčna št. upravičenca </w:t>
      </w:r>
      <w:r w:rsidRPr="00DC7263">
        <w:rPr>
          <w:rFonts w:ascii="Arial" w:hAnsi="Arial" w:cs="Arial"/>
          <w:bCs/>
          <w:i/>
          <w:iCs/>
          <w:sz w:val="20"/>
          <w:szCs w:val="20"/>
        </w:rPr>
        <w:t>(vpisati)</w:t>
      </w:r>
      <w:r w:rsidRPr="00DC7263">
        <w:rPr>
          <w:rFonts w:ascii="Arial" w:hAnsi="Arial" w:cs="Arial"/>
          <w:bCs/>
          <w:iCs/>
          <w:sz w:val="20"/>
          <w:szCs w:val="20"/>
        </w:rPr>
        <w:t>: ______________</w:t>
      </w:r>
    </w:p>
    <w:p w14:paraId="0331A058" w14:textId="77777777" w:rsidR="009A5DD2" w:rsidRPr="00DC7263" w:rsidRDefault="009A5DD2" w:rsidP="00696B4C">
      <w:pPr>
        <w:rPr>
          <w:rFonts w:ascii="Arial" w:hAnsi="Arial" w:cs="Arial"/>
          <w:bCs/>
          <w:iCs/>
          <w:sz w:val="20"/>
          <w:szCs w:val="20"/>
        </w:rPr>
      </w:pPr>
    </w:p>
    <w:p w14:paraId="21E10AB7"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r w:rsidRPr="00DC7263">
        <w:rPr>
          <w:rFonts w:ascii="Arial" w:hAnsi="Arial" w:cs="Arial"/>
          <w:bCs/>
          <w:iCs/>
          <w:sz w:val="20"/>
          <w:szCs w:val="20"/>
        </w:rPr>
        <w:t>A1.) ima pravico do odbitka celotnega DDV</w:t>
      </w:r>
    </w:p>
    <w:p w14:paraId="5164D18B"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p>
    <w:p w14:paraId="23C7A1C8"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r w:rsidRPr="00DC7263">
        <w:rPr>
          <w:rFonts w:ascii="Arial" w:hAnsi="Arial" w:cs="Arial"/>
          <w:bCs/>
          <w:iCs/>
          <w:sz w:val="20"/>
          <w:szCs w:val="20"/>
        </w:rPr>
        <w:t>A2.) ima pravico do odbitka delnega DDV</w:t>
      </w:r>
    </w:p>
    <w:p w14:paraId="3C9638CB"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p>
    <w:p w14:paraId="6A0D93FE" w14:textId="77777777" w:rsidR="009A5DD2" w:rsidRPr="00DC7263" w:rsidRDefault="009A5DD2" w:rsidP="00696B4C">
      <w:pPr>
        <w:overflowPunct w:val="0"/>
        <w:autoSpaceDE w:val="0"/>
        <w:autoSpaceDN w:val="0"/>
        <w:adjustRightInd w:val="0"/>
        <w:ind w:left="360"/>
        <w:textAlignment w:val="baseline"/>
        <w:rPr>
          <w:rFonts w:ascii="Arial" w:hAnsi="Arial" w:cs="Arial"/>
          <w:bCs/>
          <w:iCs/>
          <w:sz w:val="20"/>
          <w:szCs w:val="20"/>
        </w:rPr>
      </w:pPr>
      <w:r w:rsidRPr="00DC7263">
        <w:rPr>
          <w:rFonts w:ascii="Arial" w:hAnsi="Arial" w:cs="Arial"/>
          <w:bCs/>
          <w:iCs/>
          <w:sz w:val="20"/>
          <w:szCs w:val="20"/>
        </w:rPr>
        <w:t>A3.) nima pravice do odbitka DDV</w:t>
      </w:r>
    </w:p>
    <w:p w14:paraId="25F365B8" w14:textId="77777777" w:rsidR="009A5DD2" w:rsidRPr="00DC7263" w:rsidRDefault="009A5DD2" w:rsidP="00696B4C">
      <w:pPr>
        <w:overflowPunct w:val="0"/>
        <w:autoSpaceDE w:val="0"/>
        <w:autoSpaceDN w:val="0"/>
        <w:adjustRightInd w:val="0"/>
        <w:textAlignment w:val="baseline"/>
        <w:rPr>
          <w:rFonts w:ascii="Arial" w:hAnsi="Arial" w:cs="Arial"/>
          <w:bCs/>
          <w:iCs/>
          <w:sz w:val="20"/>
          <w:szCs w:val="20"/>
        </w:rPr>
      </w:pPr>
    </w:p>
    <w:p w14:paraId="059213A5" w14:textId="77777777" w:rsidR="009A5DD2" w:rsidRPr="00DC7263" w:rsidRDefault="009A5DD2" w:rsidP="009359B7">
      <w:pPr>
        <w:rPr>
          <w:rFonts w:ascii="Arial" w:hAnsi="Arial" w:cs="Arial"/>
          <w:bCs/>
          <w:iCs/>
          <w:sz w:val="20"/>
          <w:szCs w:val="20"/>
        </w:rPr>
      </w:pPr>
      <w:r w:rsidRPr="00DC7263">
        <w:rPr>
          <w:rFonts w:ascii="Arial" w:hAnsi="Arial" w:cs="Arial"/>
          <w:bCs/>
          <w:iCs/>
          <w:sz w:val="20"/>
          <w:szCs w:val="20"/>
        </w:rPr>
        <w:t>B. ni identificiran za namene DDV.</w:t>
      </w:r>
    </w:p>
    <w:p w14:paraId="50086593" w14:textId="77777777" w:rsidR="009A5DD2" w:rsidRPr="00DC7263" w:rsidRDefault="009A5DD2" w:rsidP="00696B4C">
      <w:pPr>
        <w:jc w:val="both"/>
        <w:rPr>
          <w:rFonts w:ascii="Arial" w:hAnsi="Arial" w:cs="Arial"/>
          <w:bCs/>
          <w:iCs/>
          <w:sz w:val="20"/>
          <w:szCs w:val="20"/>
        </w:rPr>
      </w:pPr>
    </w:p>
    <w:p w14:paraId="6D2DA0ED" w14:textId="77777777" w:rsidR="009A5DD2" w:rsidRPr="00DC7263" w:rsidRDefault="009A5DD2" w:rsidP="00696B4C">
      <w:pPr>
        <w:jc w:val="both"/>
        <w:rPr>
          <w:rFonts w:ascii="Arial" w:hAnsi="Arial" w:cs="Arial"/>
          <w:bCs/>
          <w:iCs/>
          <w:sz w:val="20"/>
          <w:szCs w:val="20"/>
        </w:rPr>
      </w:pPr>
    </w:p>
    <w:p w14:paraId="0A838CDA" w14:textId="77777777" w:rsidR="009A5DD2" w:rsidRPr="00DC7263" w:rsidRDefault="009A5DD2" w:rsidP="00696B4C">
      <w:pPr>
        <w:jc w:val="both"/>
        <w:rPr>
          <w:rFonts w:ascii="Arial" w:hAnsi="Arial" w:cs="Arial"/>
          <w:bCs/>
          <w:iCs/>
          <w:sz w:val="20"/>
          <w:szCs w:val="20"/>
        </w:rPr>
      </w:pPr>
    </w:p>
    <w:p w14:paraId="73BF3845" w14:textId="77777777" w:rsidR="009A5DD2" w:rsidRPr="00DC7263" w:rsidRDefault="009A5DD2" w:rsidP="00696B4C">
      <w:pPr>
        <w:jc w:val="both"/>
        <w:rPr>
          <w:rFonts w:ascii="Arial" w:hAnsi="Arial" w:cs="Arial"/>
          <w:bCs/>
          <w:iCs/>
          <w:sz w:val="20"/>
          <w:szCs w:val="20"/>
        </w:rPr>
      </w:pPr>
    </w:p>
    <w:p w14:paraId="09DEAE4C" w14:textId="77777777" w:rsidR="009A5DD2" w:rsidRPr="00DC7263" w:rsidRDefault="009A5DD2" w:rsidP="00696B4C">
      <w:pPr>
        <w:jc w:val="both"/>
        <w:rPr>
          <w:rFonts w:ascii="Arial" w:hAnsi="Arial" w:cs="Arial"/>
          <w:bCs/>
          <w:iCs/>
          <w:sz w:val="20"/>
          <w:szCs w:val="20"/>
        </w:rPr>
      </w:pPr>
    </w:p>
    <w:p w14:paraId="3ED15D92" w14:textId="77777777" w:rsidR="009A5DD2" w:rsidRPr="00DC7263" w:rsidRDefault="009A5DD2" w:rsidP="00696B4C">
      <w:pPr>
        <w:jc w:val="both"/>
        <w:rPr>
          <w:rFonts w:ascii="Arial" w:hAnsi="Arial" w:cs="Arial"/>
          <w:bCs/>
          <w:iCs/>
          <w:sz w:val="20"/>
          <w:szCs w:val="20"/>
        </w:rPr>
      </w:pPr>
    </w:p>
    <w:p w14:paraId="00FF7A37" w14:textId="77777777" w:rsidR="009A5DD2" w:rsidRPr="00DC7263" w:rsidRDefault="009A5DD2" w:rsidP="00696B4C">
      <w:pPr>
        <w:jc w:val="both"/>
        <w:rPr>
          <w:rFonts w:ascii="Arial" w:hAnsi="Arial" w:cs="Arial"/>
          <w:bCs/>
          <w:iCs/>
          <w:sz w:val="20"/>
          <w:szCs w:val="20"/>
        </w:rPr>
      </w:pPr>
    </w:p>
    <w:p w14:paraId="64005117" w14:textId="77777777" w:rsidR="009A5DD2" w:rsidRPr="00DC7263" w:rsidRDefault="009A5DD2" w:rsidP="00696B4C">
      <w:pPr>
        <w:jc w:val="both"/>
        <w:rPr>
          <w:rFonts w:ascii="Arial" w:hAnsi="Arial" w:cs="Arial"/>
          <w:bCs/>
          <w:iCs/>
          <w:sz w:val="20"/>
          <w:szCs w:val="20"/>
        </w:rPr>
      </w:pPr>
    </w:p>
    <w:p w14:paraId="7B33D9A3" w14:textId="77777777" w:rsidR="009A5DD2" w:rsidRPr="00DC7263"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1F3DDAA6" w14:textId="77777777" w:rsidTr="00696B4C">
        <w:trPr>
          <w:trHeight w:val="380"/>
        </w:trPr>
        <w:tc>
          <w:tcPr>
            <w:tcW w:w="5032" w:type="dxa"/>
            <w:tcBorders>
              <w:top w:val="double" w:sz="4" w:space="0" w:color="auto"/>
            </w:tcBorders>
          </w:tcPr>
          <w:p w14:paraId="0F31384E" w14:textId="77777777" w:rsidR="009A5DD2" w:rsidRPr="00DC7263" w:rsidRDefault="009A5DD2" w:rsidP="00195194">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6E49C600" w14:textId="77777777" w:rsidR="009A5DD2" w:rsidRPr="00DC7263" w:rsidRDefault="009A5DD2" w:rsidP="00195194">
            <w:pPr>
              <w:jc w:val="both"/>
              <w:rPr>
                <w:rFonts w:ascii="Arial" w:hAnsi="Arial" w:cs="Arial"/>
                <w:bCs/>
                <w:sz w:val="20"/>
                <w:szCs w:val="20"/>
              </w:rPr>
            </w:pPr>
          </w:p>
        </w:tc>
      </w:tr>
      <w:tr w:rsidR="009A5DD2" w:rsidRPr="00DC7263" w14:paraId="1916917A" w14:textId="77777777" w:rsidTr="00696B4C">
        <w:trPr>
          <w:trHeight w:val="380"/>
        </w:trPr>
        <w:tc>
          <w:tcPr>
            <w:tcW w:w="5032" w:type="dxa"/>
          </w:tcPr>
          <w:p w14:paraId="22F9D478" w14:textId="77777777" w:rsidR="009A5DD2" w:rsidRPr="00DC7263" w:rsidRDefault="009A5DD2" w:rsidP="00195194">
            <w:pPr>
              <w:jc w:val="both"/>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558C1FA" w14:textId="77777777" w:rsidR="009A5DD2" w:rsidRPr="00DC7263" w:rsidRDefault="009A5DD2" w:rsidP="00195194">
            <w:pPr>
              <w:jc w:val="both"/>
              <w:rPr>
                <w:rFonts w:ascii="Arial" w:hAnsi="Arial" w:cs="Arial"/>
                <w:bCs/>
                <w:sz w:val="20"/>
                <w:szCs w:val="20"/>
              </w:rPr>
            </w:pPr>
          </w:p>
        </w:tc>
      </w:tr>
      <w:tr w:rsidR="009A5DD2" w:rsidRPr="00DC7263" w14:paraId="501228D3" w14:textId="77777777" w:rsidTr="00696B4C">
        <w:trPr>
          <w:trHeight w:val="413"/>
        </w:trPr>
        <w:tc>
          <w:tcPr>
            <w:tcW w:w="5032" w:type="dxa"/>
            <w:tcBorders>
              <w:bottom w:val="double" w:sz="4" w:space="0" w:color="auto"/>
            </w:tcBorders>
          </w:tcPr>
          <w:p w14:paraId="11D7C040" w14:textId="77777777" w:rsidR="009A5DD2" w:rsidRPr="00DC7263" w:rsidRDefault="009A5DD2" w:rsidP="00195194">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1CF7234E" w14:textId="77777777" w:rsidR="009A5DD2" w:rsidRPr="00DC7263" w:rsidRDefault="009A5DD2" w:rsidP="00195194">
            <w:pPr>
              <w:jc w:val="both"/>
              <w:rPr>
                <w:rFonts w:ascii="Arial" w:hAnsi="Arial" w:cs="Arial"/>
                <w:bCs/>
                <w:sz w:val="20"/>
                <w:szCs w:val="20"/>
              </w:rPr>
            </w:pPr>
          </w:p>
        </w:tc>
      </w:tr>
    </w:tbl>
    <w:p w14:paraId="63B4F70C"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35E26713" w14:textId="77777777" w:rsidTr="00696B4C">
        <w:tc>
          <w:tcPr>
            <w:tcW w:w="5032" w:type="dxa"/>
          </w:tcPr>
          <w:p w14:paraId="307683BE" w14:textId="77777777" w:rsidR="009A5DD2" w:rsidRPr="00DC7263" w:rsidRDefault="009A5DD2" w:rsidP="00195194">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4DA8D794" w14:textId="77777777" w:rsidR="009A5DD2" w:rsidRPr="00DC7263" w:rsidRDefault="009A5DD2" w:rsidP="00195194">
            <w:pPr>
              <w:rPr>
                <w:rFonts w:ascii="Arial" w:hAnsi="Arial" w:cs="Arial"/>
                <w:sz w:val="20"/>
                <w:szCs w:val="20"/>
              </w:rPr>
            </w:pPr>
          </w:p>
          <w:p w14:paraId="61633483" w14:textId="77777777" w:rsidR="009A5DD2" w:rsidRPr="00DC7263" w:rsidRDefault="009A5DD2" w:rsidP="00195194">
            <w:pPr>
              <w:rPr>
                <w:rFonts w:ascii="Arial" w:hAnsi="Arial" w:cs="Arial"/>
                <w:sz w:val="20"/>
                <w:szCs w:val="20"/>
              </w:rPr>
            </w:pPr>
          </w:p>
        </w:tc>
      </w:tr>
    </w:tbl>
    <w:p w14:paraId="49990371" w14:textId="77777777" w:rsidR="009A5DD2" w:rsidRPr="00DC7263" w:rsidRDefault="009A5DD2" w:rsidP="00696B4C">
      <w:pPr>
        <w:jc w:val="right"/>
        <w:rPr>
          <w:rFonts w:ascii="Arial" w:hAnsi="Arial" w:cs="Arial"/>
          <w:b/>
          <w:sz w:val="20"/>
          <w:szCs w:val="20"/>
        </w:rPr>
      </w:pPr>
    </w:p>
    <w:p w14:paraId="0E25E118"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br w:type="page"/>
      </w:r>
      <w:r w:rsidRPr="00DC7263">
        <w:rPr>
          <w:rFonts w:ascii="Arial" w:hAnsi="Arial" w:cs="Arial"/>
          <w:b/>
          <w:sz w:val="20"/>
          <w:szCs w:val="20"/>
        </w:rPr>
        <w:lastRenderedPageBreak/>
        <w:t xml:space="preserve">   </w:t>
      </w:r>
    </w:p>
    <w:p w14:paraId="5E38FD6E" w14:textId="77777777" w:rsidR="009A5DD2" w:rsidRPr="00DC7263" w:rsidRDefault="007F5C4F" w:rsidP="00696B4C">
      <w:pPr>
        <w:jc w:val="right"/>
        <w:rPr>
          <w:rFonts w:ascii="Arial" w:hAnsi="Arial" w:cs="Arial"/>
          <w:b/>
          <w:sz w:val="20"/>
          <w:szCs w:val="20"/>
        </w:rPr>
      </w:pPr>
      <w:r w:rsidRPr="00DC7263">
        <w:rPr>
          <w:rFonts w:ascii="Arial" w:hAnsi="Arial" w:cs="Arial"/>
          <w:noProof/>
          <w:sz w:val="20"/>
          <w:szCs w:val="20"/>
        </w:rPr>
        <w:drawing>
          <wp:anchor distT="0" distB="0" distL="114300" distR="114300" simplePos="0" relativeHeight="251658752" behindDoc="0" locked="0" layoutInCell="1" allowOverlap="1" wp14:anchorId="4435E63D" wp14:editId="62CE86C1">
            <wp:simplePos x="0" y="0"/>
            <wp:positionH relativeFrom="column">
              <wp:posOffset>4914900</wp:posOffset>
            </wp:positionH>
            <wp:positionV relativeFrom="paragraph">
              <wp:posOffset>-503555</wp:posOffset>
            </wp:positionV>
            <wp:extent cx="800100" cy="866775"/>
            <wp:effectExtent l="0" t="0" r="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4B5F4924" w14:textId="77777777" w:rsidR="009A5DD2" w:rsidRPr="00DC7263" w:rsidRDefault="009A5DD2" w:rsidP="00696B4C">
      <w:pPr>
        <w:pStyle w:val="Naslov8"/>
        <w:rPr>
          <w:rFonts w:ascii="Arial" w:hAnsi="Arial" w:cs="Arial"/>
          <w:sz w:val="20"/>
        </w:rPr>
      </w:pPr>
    </w:p>
    <w:p w14:paraId="2185BE4D" w14:textId="77777777" w:rsidR="009A5DD2" w:rsidRPr="00DC7263" w:rsidRDefault="009A5DD2" w:rsidP="00696B4C">
      <w:pPr>
        <w:rPr>
          <w:rFonts w:ascii="Arial" w:hAnsi="Arial" w:cs="Arial"/>
          <w:sz w:val="20"/>
          <w:szCs w:val="20"/>
          <w:u w:val="single"/>
        </w:rPr>
      </w:pPr>
    </w:p>
    <w:p w14:paraId="22E249BF" w14:textId="77777777" w:rsidR="009A5DD2" w:rsidRPr="00DC7263" w:rsidRDefault="009A5DD2" w:rsidP="00696B4C">
      <w:pPr>
        <w:jc w:val="right"/>
        <w:rPr>
          <w:rFonts w:ascii="Arial" w:hAnsi="Arial" w:cs="Arial"/>
          <w:b/>
          <w:sz w:val="20"/>
          <w:szCs w:val="20"/>
        </w:rPr>
      </w:pPr>
      <w:r w:rsidRPr="00DC7263">
        <w:rPr>
          <w:rFonts w:ascii="Arial" w:hAnsi="Arial" w:cs="Arial"/>
          <w:b/>
          <w:sz w:val="20"/>
          <w:szCs w:val="20"/>
        </w:rPr>
        <w:t>PRILOGA IV/5</w:t>
      </w:r>
    </w:p>
    <w:p w14:paraId="5E33D996" w14:textId="77777777" w:rsidR="009A5DD2" w:rsidRPr="00DC7263" w:rsidRDefault="009A5DD2" w:rsidP="00696B4C">
      <w:pPr>
        <w:pStyle w:val="Naslov8"/>
        <w:ind w:left="360"/>
        <w:rPr>
          <w:rFonts w:ascii="Arial" w:hAnsi="Arial" w:cs="Arial"/>
          <w:sz w:val="20"/>
          <w:u w:val="single"/>
        </w:rPr>
      </w:pPr>
    </w:p>
    <w:p w14:paraId="062F27FD" w14:textId="77777777" w:rsidR="009A5DD2" w:rsidRPr="00DC7263" w:rsidRDefault="009A5DD2" w:rsidP="00696B4C">
      <w:pPr>
        <w:pStyle w:val="Naslov8"/>
        <w:ind w:left="360"/>
        <w:jc w:val="center"/>
        <w:rPr>
          <w:rFonts w:ascii="Arial" w:hAnsi="Arial" w:cs="Arial"/>
          <w:sz w:val="20"/>
        </w:rPr>
      </w:pPr>
    </w:p>
    <w:p w14:paraId="5A1DB5E1" w14:textId="77777777" w:rsidR="009A5DD2" w:rsidRPr="00DC7263" w:rsidRDefault="009A5DD2" w:rsidP="00696B4C">
      <w:pPr>
        <w:pStyle w:val="Naslov8"/>
        <w:ind w:left="360"/>
        <w:jc w:val="center"/>
        <w:rPr>
          <w:rFonts w:ascii="Arial" w:hAnsi="Arial" w:cs="Arial"/>
          <w:sz w:val="20"/>
        </w:rPr>
      </w:pPr>
    </w:p>
    <w:p w14:paraId="40D74F95" w14:textId="77777777" w:rsidR="009A5DD2" w:rsidRPr="00DC7263" w:rsidRDefault="009A5DD2" w:rsidP="00696B4C">
      <w:pPr>
        <w:pStyle w:val="Naslov8"/>
        <w:ind w:left="360"/>
        <w:jc w:val="center"/>
        <w:rPr>
          <w:rFonts w:ascii="Arial" w:hAnsi="Arial" w:cs="Arial"/>
          <w:sz w:val="20"/>
        </w:rPr>
      </w:pPr>
      <w:r w:rsidRPr="00DC7263">
        <w:rPr>
          <w:rFonts w:ascii="Arial" w:hAnsi="Arial" w:cs="Arial"/>
          <w:sz w:val="20"/>
        </w:rPr>
        <w:t>PODATKI  O  KADRIH - IZVAJALCIH  PROJEKTA</w:t>
      </w:r>
    </w:p>
    <w:p w14:paraId="1F14CE9D" w14:textId="77777777" w:rsidR="009A5DD2" w:rsidRPr="00DC7263" w:rsidRDefault="009A5DD2" w:rsidP="00696B4C">
      <w:pPr>
        <w:pStyle w:val="Naslov8"/>
        <w:ind w:left="720" w:firstLine="360"/>
        <w:rPr>
          <w:rFonts w:ascii="Arial" w:hAnsi="Arial" w:cs="Arial"/>
          <w:sz w:val="20"/>
          <w:u w:val="single"/>
        </w:rPr>
      </w:pPr>
    </w:p>
    <w:p w14:paraId="7C471B72" w14:textId="77777777" w:rsidR="009A5DD2" w:rsidRPr="00DC7263" w:rsidRDefault="009A5DD2" w:rsidP="00696B4C">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9A5DD2" w:rsidRPr="00DC7263" w14:paraId="69F5A3C3" w14:textId="77777777" w:rsidTr="00696B4C">
        <w:tc>
          <w:tcPr>
            <w:tcW w:w="9108" w:type="dxa"/>
          </w:tcPr>
          <w:p w14:paraId="4EF4F061" w14:textId="28446668" w:rsidR="009A5DD2" w:rsidRPr="00BE05F3" w:rsidRDefault="009A5DD2" w:rsidP="00696B4C">
            <w:pPr>
              <w:pStyle w:val="Naslov8"/>
              <w:rPr>
                <w:rFonts w:ascii="Arial" w:hAnsi="Arial" w:cs="Arial"/>
                <w:b w:val="0"/>
                <w:sz w:val="20"/>
              </w:rPr>
            </w:pPr>
            <w:r w:rsidRPr="00DC7263">
              <w:rPr>
                <w:rFonts w:ascii="Arial" w:hAnsi="Arial" w:cs="Arial"/>
                <w:b w:val="0"/>
                <w:sz w:val="20"/>
              </w:rPr>
              <w:t>PROJEKT:</w:t>
            </w:r>
            <w:r w:rsidR="00BC5860" w:rsidRPr="00BC5860">
              <w:rPr>
                <w:rFonts w:ascii="Arial" w:hAnsi="Arial" w:cs="Arial"/>
                <w:iCs/>
                <w:color w:val="FF0000"/>
                <w:sz w:val="20"/>
                <w:szCs w:val="24"/>
              </w:rPr>
              <w:t xml:space="preserve"> </w:t>
            </w:r>
            <w:r w:rsidR="00BC5860" w:rsidRPr="00BE05F3">
              <w:rPr>
                <w:rFonts w:ascii="Arial" w:hAnsi="Arial" w:cs="Arial"/>
                <w:iCs/>
                <w:sz w:val="20"/>
                <w:szCs w:val="24"/>
              </w:rPr>
              <w:t>Pomoč pri integraciji oseb s priznano mednarodno zaščito</w:t>
            </w:r>
          </w:p>
          <w:p w14:paraId="25B69EC5" w14:textId="77777777" w:rsidR="009A5DD2" w:rsidRPr="00DC7263" w:rsidRDefault="009A5DD2" w:rsidP="00696B4C">
            <w:pPr>
              <w:rPr>
                <w:rFonts w:ascii="Arial" w:hAnsi="Arial" w:cs="Arial"/>
                <w:sz w:val="20"/>
                <w:szCs w:val="20"/>
              </w:rPr>
            </w:pPr>
          </w:p>
        </w:tc>
      </w:tr>
    </w:tbl>
    <w:p w14:paraId="0F985286" w14:textId="5DB13CB0" w:rsidR="009A5DD2" w:rsidRPr="00DC7263" w:rsidRDefault="009A5DD2" w:rsidP="00696B4C">
      <w:pPr>
        <w:rPr>
          <w:rFonts w:ascii="Arial" w:hAnsi="Arial" w:cs="Arial"/>
          <w:i/>
          <w:sz w:val="20"/>
          <w:szCs w:val="20"/>
        </w:rPr>
      </w:pPr>
    </w:p>
    <w:p w14:paraId="61A29A9F" w14:textId="77777777" w:rsidR="009A5DD2" w:rsidRPr="00DC7263" w:rsidRDefault="009A5DD2" w:rsidP="00696B4C">
      <w:pPr>
        <w:spacing w:line="160" w:lineRule="exact"/>
        <w:rPr>
          <w:rFonts w:ascii="Arial" w:hAnsi="Arial" w:cs="Arial"/>
          <w:sz w:val="20"/>
          <w:szCs w:val="20"/>
        </w:rPr>
      </w:pPr>
    </w:p>
    <w:p w14:paraId="3612AB97" w14:textId="77777777" w:rsidR="009A5DD2" w:rsidRPr="00DC7263" w:rsidRDefault="009A5DD2" w:rsidP="00696B4C">
      <w:pPr>
        <w:rPr>
          <w:rFonts w:ascii="Arial" w:hAnsi="Arial" w:cs="Arial"/>
          <w:i/>
          <w:sz w:val="20"/>
          <w:szCs w:val="20"/>
        </w:rPr>
      </w:pPr>
    </w:p>
    <w:p w14:paraId="054D93EE" w14:textId="77777777" w:rsidR="009A5DD2" w:rsidRPr="00DC7263" w:rsidRDefault="009A5DD2" w:rsidP="00696B4C">
      <w:pPr>
        <w:spacing w:line="160" w:lineRule="exact"/>
        <w:rPr>
          <w:rFonts w:ascii="Arial" w:hAnsi="Arial" w:cs="Arial"/>
          <w:sz w:val="20"/>
          <w:szCs w:val="20"/>
        </w:rPr>
      </w:pPr>
    </w:p>
    <w:p w14:paraId="0C30BD4C" w14:textId="77777777" w:rsidR="009A5DD2" w:rsidRPr="00DC7263" w:rsidRDefault="009A5DD2" w:rsidP="00696B4C">
      <w:pPr>
        <w:spacing w:line="160" w:lineRule="exact"/>
        <w:rPr>
          <w:rFonts w:ascii="Arial" w:hAnsi="Arial" w:cs="Arial"/>
          <w:sz w:val="20"/>
          <w:szCs w:val="20"/>
        </w:rPr>
      </w:pPr>
    </w:p>
    <w:p w14:paraId="44DACA0D" w14:textId="77777777" w:rsidR="009A5DD2" w:rsidRPr="00DC7263" w:rsidRDefault="009A5DD2" w:rsidP="00696B4C">
      <w:pPr>
        <w:spacing w:line="160" w:lineRule="exact"/>
        <w:rPr>
          <w:rFonts w:ascii="Arial" w:hAnsi="Arial" w:cs="Arial"/>
          <w:sz w:val="20"/>
          <w:szCs w:val="20"/>
        </w:rPr>
      </w:pPr>
    </w:p>
    <w:p w14:paraId="18862C77" w14:textId="77777777" w:rsidR="009A5DD2" w:rsidRPr="00DC7263" w:rsidRDefault="009A5DD2" w:rsidP="00696B4C">
      <w:pPr>
        <w:spacing w:line="160" w:lineRule="exact"/>
        <w:rPr>
          <w:rFonts w:ascii="Arial" w:hAnsi="Arial" w:cs="Arial"/>
          <w:sz w:val="20"/>
          <w:szCs w:val="20"/>
        </w:rPr>
      </w:pPr>
    </w:p>
    <w:p w14:paraId="6E649F9A" w14:textId="77777777" w:rsidR="009A5DD2" w:rsidRPr="00DC7263" w:rsidRDefault="009A5DD2" w:rsidP="00696B4C">
      <w:pPr>
        <w:rPr>
          <w:rFonts w:ascii="Arial" w:hAnsi="Arial" w:cs="Arial"/>
          <w:b/>
          <w:sz w:val="20"/>
          <w:szCs w:val="20"/>
        </w:rPr>
      </w:pPr>
      <w:r w:rsidRPr="00DC7263">
        <w:rPr>
          <w:rFonts w:ascii="Arial" w:hAnsi="Arial" w:cs="Arial"/>
          <w:b/>
          <w:sz w:val="20"/>
          <w:szCs w:val="20"/>
        </w:rPr>
        <w:t>1. Glavni nosilec/nosilka projekta – VODJA PROJEKTA:</w:t>
      </w:r>
    </w:p>
    <w:p w14:paraId="254BD700" w14:textId="77777777" w:rsidR="009A5DD2" w:rsidRPr="00DC7263" w:rsidRDefault="009A5DD2" w:rsidP="00696B4C">
      <w:pPr>
        <w:rPr>
          <w:rFonts w:ascii="Arial" w:hAnsi="Arial" w:cs="Arial"/>
          <w:b/>
          <w:sz w:val="20"/>
          <w:szCs w:val="20"/>
        </w:rPr>
      </w:pPr>
    </w:p>
    <w:p w14:paraId="6983DECF" w14:textId="77777777" w:rsidR="009A5DD2" w:rsidRPr="00DC7263" w:rsidRDefault="009A5DD2" w:rsidP="00696B4C">
      <w:pPr>
        <w:rPr>
          <w:rFonts w:ascii="Arial" w:hAnsi="Arial" w:cs="Arial"/>
          <w:sz w:val="20"/>
          <w:szCs w:val="20"/>
        </w:rPr>
      </w:pPr>
    </w:p>
    <w:p w14:paraId="030793CE" w14:textId="77777777" w:rsidR="009A5DD2" w:rsidRPr="00DC7263" w:rsidRDefault="009A5DD2" w:rsidP="00696B4C">
      <w:pPr>
        <w:rPr>
          <w:rFonts w:ascii="Arial" w:hAnsi="Arial" w:cs="Arial"/>
          <w:sz w:val="20"/>
          <w:szCs w:val="20"/>
        </w:rPr>
      </w:pPr>
      <w:r w:rsidRPr="00DC7263">
        <w:rPr>
          <w:rFonts w:ascii="Arial" w:hAnsi="Arial" w:cs="Arial"/>
          <w:sz w:val="20"/>
          <w:szCs w:val="20"/>
        </w:rPr>
        <w:t>Ime in priimek: ___________________________________________</w:t>
      </w:r>
    </w:p>
    <w:p w14:paraId="54BDE8D4" w14:textId="77777777" w:rsidR="009A5DD2" w:rsidRPr="00DC7263" w:rsidRDefault="009A5DD2" w:rsidP="00696B4C">
      <w:pPr>
        <w:rPr>
          <w:rFonts w:ascii="Arial" w:hAnsi="Arial" w:cs="Arial"/>
          <w:sz w:val="20"/>
          <w:szCs w:val="20"/>
        </w:rPr>
      </w:pPr>
    </w:p>
    <w:p w14:paraId="1499E031" w14:textId="77777777" w:rsidR="009A5DD2" w:rsidRPr="00DC7263" w:rsidRDefault="009A5DD2" w:rsidP="00696B4C">
      <w:pPr>
        <w:rPr>
          <w:rFonts w:ascii="Arial" w:hAnsi="Arial" w:cs="Arial"/>
          <w:sz w:val="20"/>
          <w:szCs w:val="20"/>
        </w:rPr>
      </w:pPr>
      <w:r w:rsidRPr="00DC7263">
        <w:rPr>
          <w:rFonts w:ascii="Arial" w:hAnsi="Arial" w:cs="Arial"/>
          <w:sz w:val="20"/>
          <w:szCs w:val="20"/>
        </w:rPr>
        <w:t>Tel.:                ___________________________________________</w:t>
      </w:r>
    </w:p>
    <w:p w14:paraId="6E3A73BE" w14:textId="77777777" w:rsidR="009A5DD2" w:rsidRPr="00DC7263" w:rsidRDefault="009A5DD2" w:rsidP="00696B4C">
      <w:pPr>
        <w:rPr>
          <w:rFonts w:ascii="Arial" w:hAnsi="Arial" w:cs="Arial"/>
          <w:sz w:val="20"/>
          <w:szCs w:val="20"/>
        </w:rPr>
      </w:pPr>
    </w:p>
    <w:p w14:paraId="537725DA" w14:textId="77777777" w:rsidR="009A5DD2" w:rsidRPr="00DC7263" w:rsidRDefault="009A5DD2" w:rsidP="00696B4C">
      <w:pPr>
        <w:rPr>
          <w:rFonts w:ascii="Arial" w:hAnsi="Arial" w:cs="Arial"/>
          <w:sz w:val="20"/>
          <w:szCs w:val="20"/>
        </w:rPr>
      </w:pPr>
    </w:p>
    <w:p w14:paraId="1CF3F058" w14:textId="77777777" w:rsidR="009A5DD2" w:rsidRPr="00DC7263" w:rsidRDefault="009A5DD2" w:rsidP="00696B4C">
      <w:pPr>
        <w:pBdr>
          <w:bottom w:val="single" w:sz="12" w:space="1" w:color="auto"/>
        </w:pBdr>
        <w:rPr>
          <w:rFonts w:ascii="Arial" w:hAnsi="Arial" w:cs="Arial"/>
          <w:sz w:val="20"/>
          <w:szCs w:val="20"/>
        </w:rPr>
      </w:pPr>
      <w:r w:rsidRPr="00DC7263">
        <w:rPr>
          <w:rFonts w:ascii="Arial" w:hAnsi="Arial" w:cs="Arial"/>
          <w:sz w:val="20"/>
          <w:szCs w:val="20"/>
        </w:rPr>
        <w:t>Smer in stopnja dosežene izobrazbe:</w:t>
      </w:r>
    </w:p>
    <w:p w14:paraId="555812C5" w14:textId="77777777" w:rsidR="009A5DD2" w:rsidRPr="00DC7263" w:rsidRDefault="009A5DD2" w:rsidP="00696B4C">
      <w:pPr>
        <w:pBdr>
          <w:bottom w:val="single" w:sz="12" w:space="1" w:color="auto"/>
        </w:pBdr>
        <w:rPr>
          <w:rFonts w:ascii="Arial" w:hAnsi="Arial" w:cs="Arial"/>
          <w:sz w:val="20"/>
          <w:szCs w:val="20"/>
        </w:rPr>
      </w:pPr>
    </w:p>
    <w:p w14:paraId="2ED4EF40" w14:textId="77777777" w:rsidR="009A5DD2" w:rsidRPr="00DC7263" w:rsidRDefault="009A5DD2" w:rsidP="00696B4C">
      <w:pPr>
        <w:rPr>
          <w:rFonts w:ascii="Arial" w:hAnsi="Arial" w:cs="Arial"/>
          <w:sz w:val="20"/>
          <w:szCs w:val="20"/>
        </w:rPr>
      </w:pPr>
    </w:p>
    <w:p w14:paraId="39EB425E" w14:textId="77777777" w:rsidR="009A5DD2" w:rsidRPr="00DC7263" w:rsidRDefault="009A5DD2" w:rsidP="00696B4C">
      <w:pPr>
        <w:rPr>
          <w:rFonts w:ascii="Arial" w:hAnsi="Arial" w:cs="Arial"/>
          <w:sz w:val="20"/>
          <w:szCs w:val="20"/>
        </w:rPr>
      </w:pPr>
    </w:p>
    <w:p w14:paraId="115DDB01" w14:textId="77777777" w:rsidR="009A5DD2" w:rsidRPr="00DC7263" w:rsidRDefault="009A5DD2" w:rsidP="00696B4C">
      <w:pPr>
        <w:rPr>
          <w:rFonts w:ascii="Arial" w:hAnsi="Arial" w:cs="Arial"/>
          <w:sz w:val="20"/>
          <w:szCs w:val="20"/>
        </w:rPr>
      </w:pPr>
      <w:r w:rsidRPr="00DC7263">
        <w:rPr>
          <w:rFonts w:ascii="Arial" w:hAnsi="Arial" w:cs="Arial"/>
          <w:sz w:val="20"/>
          <w:szCs w:val="20"/>
        </w:rPr>
        <w:t>Delovne izkušnje:</w:t>
      </w:r>
    </w:p>
    <w:p w14:paraId="58A77A72" w14:textId="77777777" w:rsidR="009A5DD2" w:rsidRPr="00DC7263" w:rsidRDefault="009A5DD2" w:rsidP="00696B4C">
      <w:pPr>
        <w:rPr>
          <w:rFonts w:ascii="Arial" w:hAnsi="Arial" w:cs="Arial"/>
          <w:sz w:val="20"/>
          <w:szCs w:val="20"/>
        </w:rPr>
      </w:pPr>
      <w:r w:rsidRPr="00DC7263">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115363" w14:textId="77777777" w:rsidR="009A5DD2" w:rsidRPr="00DC7263" w:rsidRDefault="009A5DD2" w:rsidP="00696B4C">
      <w:pPr>
        <w:rPr>
          <w:rFonts w:ascii="Arial" w:hAnsi="Arial" w:cs="Arial"/>
          <w:sz w:val="20"/>
          <w:szCs w:val="20"/>
        </w:rPr>
      </w:pPr>
    </w:p>
    <w:p w14:paraId="2FB8CCFD" w14:textId="77777777" w:rsidR="009A5DD2" w:rsidRPr="00DC7263" w:rsidRDefault="009A5DD2" w:rsidP="00696B4C">
      <w:pPr>
        <w:rPr>
          <w:rFonts w:ascii="Arial" w:hAnsi="Arial" w:cs="Arial"/>
          <w:sz w:val="20"/>
          <w:szCs w:val="20"/>
        </w:rPr>
      </w:pPr>
    </w:p>
    <w:p w14:paraId="5F9CDF73" w14:textId="77777777" w:rsidR="009A5DD2" w:rsidRPr="00DC7263" w:rsidRDefault="009A5DD2" w:rsidP="00696B4C">
      <w:pPr>
        <w:rPr>
          <w:rFonts w:ascii="Arial" w:hAnsi="Arial" w:cs="Arial"/>
          <w:b/>
          <w:sz w:val="20"/>
          <w:szCs w:val="20"/>
        </w:rPr>
      </w:pPr>
    </w:p>
    <w:p w14:paraId="20351AF1" w14:textId="77777777" w:rsidR="009A5DD2" w:rsidRPr="00DC7263" w:rsidRDefault="009A5DD2" w:rsidP="00696B4C">
      <w:pPr>
        <w:rPr>
          <w:rFonts w:ascii="Arial" w:hAnsi="Arial" w:cs="Arial"/>
          <w:b/>
          <w:sz w:val="20"/>
          <w:szCs w:val="20"/>
        </w:rPr>
        <w:sectPr w:rsidR="009A5DD2" w:rsidRPr="00DC7263" w:rsidSect="003566B2">
          <w:headerReference w:type="default" r:id="rId23"/>
          <w:footerReference w:type="even" r:id="rId24"/>
          <w:footerReference w:type="default" r:id="rId25"/>
          <w:pgSz w:w="11907" w:h="16840" w:code="9"/>
          <w:pgMar w:top="1418" w:right="1418" w:bottom="1134" w:left="1418" w:header="709" w:footer="709" w:gutter="0"/>
          <w:cols w:space="708"/>
          <w:titlePg/>
        </w:sectPr>
      </w:pPr>
    </w:p>
    <w:p w14:paraId="30575310" w14:textId="77777777" w:rsidR="009A5DD2" w:rsidRPr="00DC7263" w:rsidRDefault="009A5DD2" w:rsidP="00696B4C">
      <w:pPr>
        <w:rPr>
          <w:rFonts w:ascii="Arial" w:hAnsi="Arial" w:cs="Arial"/>
          <w:b/>
          <w:sz w:val="20"/>
          <w:szCs w:val="20"/>
        </w:rPr>
      </w:pPr>
    </w:p>
    <w:p w14:paraId="211A598B" w14:textId="77777777" w:rsidR="009A5DD2" w:rsidRPr="00DC7263" w:rsidRDefault="009A5DD2" w:rsidP="00696B4C">
      <w:pPr>
        <w:rPr>
          <w:rFonts w:ascii="Arial" w:hAnsi="Arial" w:cs="Arial"/>
          <w:b/>
          <w:sz w:val="20"/>
          <w:szCs w:val="20"/>
        </w:rPr>
      </w:pPr>
      <w:r w:rsidRPr="00DC7263">
        <w:rPr>
          <w:rFonts w:ascii="Arial" w:hAnsi="Arial" w:cs="Arial"/>
          <w:b/>
          <w:sz w:val="20"/>
          <w:szCs w:val="20"/>
        </w:rPr>
        <w:t>2. Izvajalci projekta</w:t>
      </w:r>
    </w:p>
    <w:p w14:paraId="0AE9DCFA" w14:textId="77777777" w:rsidR="009A5DD2" w:rsidRPr="00DC7263" w:rsidRDefault="009A5DD2" w:rsidP="00696B4C">
      <w:pPr>
        <w:rPr>
          <w:rFonts w:ascii="Arial" w:hAnsi="Arial" w:cs="Arial"/>
          <w:b/>
          <w:sz w:val="20"/>
          <w:szCs w:val="20"/>
        </w:rPr>
      </w:pPr>
    </w:p>
    <w:tbl>
      <w:tblPr>
        <w:tblW w:w="15228" w:type="dxa"/>
        <w:tblLook w:val="01E0" w:firstRow="1" w:lastRow="1" w:firstColumn="1" w:lastColumn="1" w:noHBand="0" w:noVBand="0"/>
      </w:tblPr>
      <w:tblGrid>
        <w:gridCol w:w="15228"/>
      </w:tblGrid>
      <w:tr w:rsidR="009A5DD2" w:rsidRPr="00DC7263" w14:paraId="4A5DE161" w14:textId="77777777" w:rsidTr="00F414E6">
        <w:tc>
          <w:tcPr>
            <w:tcW w:w="15228" w:type="dxa"/>
          </w:tcPr>
          <w:p w14:paraId="48CF0E21" w14:textId="77777777" w:rsidR="009A5DD2" w:rsidRPr="00DC7263" w:rsidRDefault="009A5DD2" w:rsidP="00696B4C">
            <w:pPr>
              <w:pStyle w:val="Naslov8"/>
              <w:spacing w:before="120" w:after="120"/>
              <w:ind w:left="850" w:hanging="850"/>
              <w:jc w:val="both"/>
              <w:rPr>
                <w:rFonts w:ascii="Arial" w:hAnsi="Arial" w:cs="Arial"/>
                <w:b w:val="0"/>
                <w:snapToGrid w:val="0"/>
                <w:sz w:val="20"/>
              </w:rPr>
            </w:pPr>
            <w:r w:rsidRPr="00DC7263">
              <w:rPr>
                <w:rFonts w:ascii="Arial" w:hAnsi="Arial" w:cs="Arial"/>
                <w:b w:val="0"/>
                <w:snapToGrid w:val="0"/>
                <w:sz w:val="20"/>
              </w:rPr>
              <w:t>PROJEKT:</w:t>
            </w:r>
            <w:r w:rsidRPr="00DC7263">
              <w:rPr>
                <w:rFonts w:ascii="Arial" w:hAnsi="Arial" w:cs="Arial"/>
                <w:snapToGrid w:val="0"/>
                <w:sz w:val="20"/>
              </w:rPr>
              <w:t xml:space="preserve"> </w:t>
            </w:r>
            <w:r w:rsidRPr="00DC7263">
              <w:rPr>
                <w:rFonts w:ascii="Arial" w:hAnsi="Arial" w:cs="Arial"/>
                <w:sz w:val="20"/>
              </w:rPr>
              <w:t>"</w:t>
            </w:r>
            <w:r w:rsidR="00E95FE2" w:rsidRPr="00DC7263">
              <w:rPr>
                <w:rFonts w:ascii="Arial" w:hAnsi="Arial" w:cs="Arial"/>
                <w:sz w:val="20"/>
              </w:rPr>
              <w:t xml:space="preserve"> Pomoč pri integraciji oseb s priznano mednarodno zaščito</w:t>
            </w:r>
            <w:r w:rsidR="00E95FE2" w:rsidRPr="00DC7263">
              <w:rPr>
                <w:rFonts w:ascii="Arial" w:hAnsi="Arial" w:cs="Arial"/>
                <w:b w:val="0"/>
                <w:sz w:val="20"/>
              </w:rPr>
              <w:t xml:space="preserve"> </w:t>
            </w:r>
            <w:r w:rsidR="007A7B87" w:rsidRPr="00DC7263">
              <w:rPr>
                <w:rFonts w:ascii="Arial" w:hAnsi="Arial" w:cs="Arial"/>
                <w:b w:val="0"/>
                <w:sz w:val="20"/>
              </w:rPr>
              <w:t xml:space="preserve">", št. </w:t>
            </w:r>
            <w:r w:rsidR="00E4457E" w:rsidRPr="00DC7263">
              <w:rPr>
                <w:rFonts w:ascii="Arial" w:hAnsi="Arial" w:cs="Arial"/>
                <w:b w:val="0"/>
                <w:sz w:val="20"/>
              </w:rPr>
              <w:t>št. 430-23/2019)</w:t>
            </w:r>
            <w:r w:rsidRPr="00DC7263">
              <w:rPr>
                <w:rFonts w:ascii="Arial" w:hAnsi="Arial" w:cs="Arial"/>
                <w:sz w:val="20"/>
              </w:rPr>
              <w:t>"</w:t>
            </w:r>
          </w:p>
        </w:tc>
      </w:tr>
    </w:tbl>
    <w:p w14:paraId="0E9C1477" w14:textId="77777777" w:rsidR="009A5DD2" w:rsidRPr="00DC7263"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i/>
          <w:sz w:val="20"/>
        </w:rPr>
      </w:pPr>
    </w:p>
    <w:p w14:paraId="3F5EEA74" w14:textId="70D3096C" w:rsidR="00BC5860" w:rsidRPr="00B83CE5" w:rsidRDefault="009A5DD2" w:rsidP="00BC5860">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after="120"/>
        <w:jc w:val="left"/>
        <w:textAlignment w:val="baseline"/>
        <w:rPr>
          <w:rFonts w:ascii="Arial" w:hAnsi="Arial" w:cs="Arial"/>
          <w:bCs/>
          <w:sz w:val="20"/>
          <w:szCs w:val="16"/>
        </w:rPr>
      </w:pPr>
      <w:r w:rsidRPr="00DC7263">
        <w:rPr>
          <w:rFonts w:ascii="Arial" w:hAnsi="Arial" w:cs="Arial"/>
          <w:bCs/>
          <w:sz w:val="20"/>
        </w:rPr>
        <w:t>Izvajalci projekta - osebe, ki bodo izvajale aktivnosti projekta</w:t>
      </w:r>
      <w:r w:rsidR="00BC5860">
        <w:rPr>
          <w:rFonts w:ascii="Arial" w:hAnsi="Arial" w:cs="Arial"/>
          <w:bCs/>
          <w:sz w:val="20"/>
        </w:rPr>
        <w:t xml:space="preserve"> </w:t>
      </w:r>
      <w:r w:rsidR="00BC5860">
        <w:rPr>
          <w:rFonts w:ascii="Arial" w:hAnsi="Arial" w:cs="Arial"/>
          <w:bCs/>
          <w:sz w:val="20"/>
        </w:rPr>
        <w:t>(</w:t>
      </w:r>
      <w:r w:rsidR="00BC5860">
        <w:rPr>
          <w:rFonts w:ascii="Arial" w:hAnsi="Arial" w:cs="Arial"/>
          <w:bCs/>
          <w:sz w:val="20"/>
        </w:rPr>
        <w:t xml:space="preserve">navesti tudi osebe z begunsko izkušnjo in </w:t>
      </w:r>
      <w:r w:rsidR="00B178EF">
        <w:rPr>
          <w:rFonts w:ascii="Arial" w:hAnsi="Arial" w:cs="Arial"/>
          <w:bCs/>
          <w:sz w:val="20"/>
        </w:rPr>
        <w:t xml:space="preserve">neformalne </w:t>
      </w:r>
      <w:r w:rsidR="00BC5860">
        <w:rPr>
          <w:rFonts w:ascii="Arial" w:hAnsi="Arial" w:cs="Arial"/>
          <w:bCs/>
          <w:sz w:val="20"/>
        </w:rPr>
        <w:t>prevajalce)</w:t>
      </w:r>
      <w:r w:rsidR="00BC5860">
        <w:rPr>
          <w:rFonts w:ascii="Arial" w:hAnsi="Arial" w:cs="Arial"/>
          <w:bCs/>
          <w:sz w:val="20"/>
        </w:rPr>
        <w:t>,</w:t>
      </w:r>
      <w:r w:rsidRPr="00DC7263">
        <w:rPr>
          <w:rFonts w:ascii="Arial" w:hAnsi="Arial" w:cs="Arial"/>
          <w:bCs/>
          <w:sz w:val="20"/>
        </w:rPr>
        <w:t xml:space="preserve"> so: </w:t>
      </w:r>
    </w:p>
    <w:p w14:paraId="14C9E4FC" w14:textId="77777777" w:rsidR="009A5DD2" w:rsidRPr="00DC7263"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sz w:val="20"/>
        </w:rPr>
      </w:pPr>
    </w:p>
    <w:p w14:paraId="20626387" w14:textId="77777777" w:rsidR="009A5DD2" w:rsidRPr="00DC7263" w:rsidRDefault="009A5DD2" w:rsidP="00696B4C">
      <w:pPr>
        <w:rPr>
          <w:rFonts w:ascii="Arial" w:hAnsi="Arial" w:cs="Arial"/>
          <w:sz w:val="20"/>
          <w:szCs w:val="20"/>
        </w:rPr>
      </w:pPr>
    </w:p>
    <w:tbl>
      <w:tblPr>
        <w:tblW w:w="152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39"/>
        <w:gridCol w:w="2039"/>
        <w:gridCol w:w="1701"/>
        <w:gridCol w:w="6408"/>
        <w:gridCol w:w="2340"/>
        <w:gridCol w:w="1848"/>
      </w:tblGrid>
      <w:tr w:rsidR="009A5DD2" w:rsidRPr="00DC7263" w14:paraId="312D10C1" w14:textId="77777777" w:rsidTr="00CE17F8">
        <w:trPr>
          <w:trHeight w:val="268"/>
        </w:trPr>
        <w:tc>
          <w:tcPr>
            <w:tcW w:w="939" w:type="dxa"/>
            <w:shd w:val="clear" w:color="auto" w:fill="99CCFF"/>
          </w:tcPr>
          <w:p w14:paraId="7990EC8F"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A</w:t>
            </w:r>
          </w:p>
        </w:tc>
        <w:tc>
          <w:tcPr>
            <w:tcW w:w="2039" w:type="dxa"/>
            <w:shd w:val="clear" w:color="auto" w:fill="99CCFF"/>
          </w:tcPr>
          <w:p w14:paraId="47D024D5"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B</w:t>
            </w:r>
          </w:p>
        </w:tc>
        <w:tc>
          <w:tcPr>
            <w:tcW w:w="1701" w:type="dxa"/>
            <w:shd w:val="clear" w:color="auto" w:fill="99CCFF"/>
          </w:tcPr>
          <w:p w14:paraId="1721D506"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C</w:t>
            </w:r>
          </w:p>
        </w:tc>
        <w:tc>
          <w:tcPr>
            <w:tcW w:w="6408" w:type="dxa"/>
            <w:shd w:val="clear" w:color="auto" w:fill="99CCFF"/>
          </w:tcPr>
          <w:p w14:paraId="07F61243"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D</w:t>
            </w:r>
          </w:p>
        </w:tc>
        <w:tc>
          <w:tcPr>
            <w:tcW w:w="2340" w:type="dxa"/>
            <w:shd w:val="clear" w:color="auto" w:fill="99CCFF"/>
          </w:tcPr>
          <w:p w14:paraId="062747F8"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E</w:t>
            </w:r>
          </w:p>
        </w:tc>
        <w:tc>
          <w:tcPr>
            <w:tcW w:w="1848" w:type="dxa"/>
            <w:shd w:val="clear" w:color="auto" w:fill="99CCFF"/>
          </w:tcPr>
          <w:p w14:paraId="2C00AE57"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F</w:t>
            </w:r>
          </w:p>
        </w:tc>
      </w:tr>
      <w:tr w:rsidR="009A5DD2" w:rsidRPr="00DC7263" w14:paraId="08DC4CDF" w14:textId="77777777" w:rsidTr="00CE17F8">
        <w:tc>
          <w:tcPr>
            <w:tcW w:w="939" w:type="dxa"/>
            <w:shd w:val="clear" w:color="auto" w:fill="99CCFF"/>
          </w:tcPr>
          <w:p w14:paraId="28E88B17" w14:textId="77777777" w:rsidR="009A5DD2" w:rsidRPr="00DC7263" w:rsidRDefault="009A5DD2" w:rsidP="00696B4C">
            <w:pPr>
              <w:jc w:val="center"/>
              <w:rPr>
                <w:rFonts w:ascii="Arial" w:hAnsi="Arial" w:cs="Arial"/>
                <w:sz w:val="20"/>
                <w:szCs w:val="20"/>
              </w:rPr>
            </w:pPr>
            <w:proofErr w:type="spellStart"/>
            <w:r w:rsidRPr="00DC7263">
              <w:rPr>
                <w:rFonts w:ascii="Arial" w:hAnsi="Arial" w:cs="Arial"/>
                <w:sz w:val="20"/>
                <w:szCs w:val="20"/>
              </w:rPr>
              <w:t>zap</w:t>
            </w:r>
            <w:proofErr w:type="spellEnd"/>
            <w:r w:rsidRPr="00DC7263">
              <w:rPr>
                <w:rFonts w:ascii="Arial" w:hAnsi="Arial" w:cs="Arial"/>
                <w:sz w:val="20"/>
                <w:szCs w:val="20"/>
              </w:rPr>
              <w:t>. št.</w:t>
            </w:r>
          </w:p>
        </w:tc>
        <w:tc>
          <w:tcPr>
            <w:tcW w:w="2039" w:type="dxa"/>
            <w:shd w:val="clear" w:color="auto" w:fill="99CCFF"/>
          </w:tcPr>
          <w:p w14:paraId="7C2CB610"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ime in priimek</w:t>
            </w:r>
          </w:p>
        </w:tc>
        <w:tc>
          <w:tcPr>
            <w:tcW w:w="1701" w:type="dxa"/>
            <w:shd w:val="clear" w:color="auto" w:fill="99CCFF"/>
          </w:tcPr>
          <w:p w14:paraId="5A51734E" w14:textId="77777777" w:rsidR="009A5DD2" w:rsidRPr="00DC7263" w:rsidRDefault="009A5DD2" w:rsidP="00696B4C">
            <w:pPr>
              <w:pStyle w:val="Glava"/>
              <w:tabs>
                <w:tab w:val="clear" w:pos="4536"/>
                <w:tab w:val="clear" w:pos="9072"/>
              </w:tabs>
              <w:jc w:val="center"/>
              <w:rPr>
                <w:rFonts w:ascii="Arial" w:hAnsi="Arial" w:cs="Arial"/>
                <w:sz w:val="20"/>
              </w:rPr>
            </w:pPr>
            <w:r w:rsidRPr="00DC7263">
              <w:rPr>
                <w:rFonts w:ascii="Arial" w:hAnsi="Arial" w:cs="Arial"/>
                <w:sz w:val="20"/>
              </w:rPr>
              <w:t>izobrazba</w:t>
            </w:r>
          </w:p>
        </w:tc>
        <w:tc>
          <w:tcPr>
            <w:tcW w:w="6408" w:type="dxa"/>
            <w:shd w:val="clear" w:color="auto" w:fill="99CCFF"/>
          </w:tcPr>
          <w:p w14:paraId="01C15BF8" w14:textId="31038FDD" w:rsidR="009A5DD2" w:rsidRPr="00DC7263" w:rsidRDefault="00BC5860" w:rsidP="00696B4C">
            <w:pPr>
              <w:jc w:val="center"/>
              <w:rPr>
                <w:rFonts w:ascii="Arial" w:hAnsi="Arial" w:cs="Arial"/>
                <w:sz w:val="20"/>
                <w:szCs w:val="20"/>
              </w:rPr>
            </w:pPr>
            <w:r>
              <w:rPr>
                <w:rFonts w:ascii="Arial" w:hAnsi="Arial" w:cs="Arial"/>
                <w:sz w:val="20"/>
                <w:szCs w:val="20"/>
              </w:rPr>
              <w:t>r</w:t>
            </w:r>
            <w:r>
              <w:rPr>
                <w:rFonts w:ascii="Arial" w:hAnsi="Arial" w:cs="Arial"/>
                <w:sz w:val="20"/>
                <w:szCs w:val="20"/>
              </w:rPr>
              <w:t>elevantne</w:t>
            </w:r>
            <w:r>
              <w:rPr>
                <w:rFonts w:ascii="Arial" w:hAnsi="Arial" w:cs="Arial"/>
                <w:sz w:val="20"/>
                <w:szCs w:val="20"/>
              </w:rPr>
              <w:t xml:space="preserve"> </w:t>
            </w:r>
            <w:r w:rsidR="009A5DD2" w:rsidRPr="00DC7263">
              <w:rPr>
                <w:rFonts w:ascii="Arial" w:hAnsi="Arial" w:cs="Arial"/>
                <w:sz w:val="20"/>
                <w:szCs w:val="20"/>
              </w:rPr>
              <w:t>delovne izkušnje</w:t>
            </w:r>
            <w:r>
              <w:rPr>
                <w:rFonts w:ascii="Arial" w:hAnsi="Arial" w:cs="Arial"/>
                <w:sz w:val="20"/>
                <w:szCs w:val="20"/>
              </w:rPr>
              <w:t>, ki so povezane z aktivnostmi projekta</w:t>
            </w:r>
            <w:r w:rsidR="009A5DD2" w:rsidRPr="00DC7263">
              <w:rPr>
                <w:rFonts w:ascii="Arial" w:hAnsi="Arial" w:cs="Arial"/>
                <w:sz w:val="20"/>
                <w:szCs w:val="20"/>
              </w:rPr>
              <w:t xml:space="preserve"> (kraj, čas (od-do) in vsebina opravljenega dela ter kontaktni podatki oseb, ki delovno izkušnjo lahko potrdijo)</w:t>
            </w:r>
          </w:p>
        </w:tc>
        <w:tc>
          <w:tcPr>
            <w:tcW w:w="2340" w:type="dxa"/>
            <w:shd w:val="clear" w:color="auto" w:fill="99CCFF"/>
          </w:tcPr>
          <w:p w14:paraId="71F1EA65" w14:textId="5E984168" w:rsidR="009A5DD2" w:rsidRPr="00DC7263" w:rsidRDefault="009A5DD2" w:rsidP="00696B4C">
            <w:pPr>
              <w:jc w:val="center"/>
              <w:rPr>
                <w:rFonts w:ascii="Arial" w:hAnsi="Arial" w:cs="Arial"/>
                <w:sz w:val="20"/>
                <w:szCs w:val="20"/>
              </w:rPr>
            </w:pPr>
            <w:r w:rsidRPr="00DC7263">
              <w:rPr>
                <w:rFonts w:ascii="Arial" w:hAnsi="Arial" w:cs="Arial"/>
                <w:sz w:val="20"/>
                <w:szCs w:val="20"/>
              </w:rPr>
              <w:t>navedba dela v projektu</w:t>
            </w:r>
            <w:r w:rsidR="00F13ADB">
              <w:rPr>
                <w:rFonts w:ascii="Arial" w:hAnsi="Arial" w:cs="Arial"/>
                <w:sz w:val="20"/>
                <w:szCs w:val="20"/>
              </w:rPr>
              <w:t xml:space="preserve"> in kraj opravljanja dela</w:t>
            </w:r>
          </w:p>
        </w:tc>
        <w:tc>
          <w:tcPr>
            <w:tcW w:w="1848" w:type="dxa"/>
            <w:shd w:val="clear" w:color="auto" w:fill="99CCFF"/>
          </w:tcPr>
          <w:p w14:paraId="68BA1276" w14:textId="77777777" w:rsidR="009A5DD2" w:rsidRPr="00DC7263" w:rsidRDefault="009A5DD2" w:rsidP="00696B4C">
            <w:pPr>
              <w:jc w:val="center"/>
              <w:rPr>
                <w:rFonts w:ascii="Arial" w:hAnsi="Arial" w:cs="Arial"/>
                <w:sz w:val="20"/>
                <w:szCs w:val="20"/>
              </w:rPr>
            </w:pPr>
            <w:r w:rsidRPr="00DC7263">
              <w:rPr>
                <w:rFonts w:ascii="Arial" w:hAnsi="Arial" w:cs="Arial"/>
                <w:sz w:val="20"/>
                <w:szCs w:val="20"/>
              </w:rPr>
              <w:t>način dela v projektu</w:t>
            </w:r>
          </w:p>
          <w:p w14:paraId="45632DAE" w14:textId="77777777" w:rsidR="009A5DD2" w:rsidRPr="00DC7263" w:rsidRDefault="009A5DD2" w:rsidP="00696B4C">
            <w:pPr>
              <w:jc w:val="center"/>
              <w:rPr>
                <w:rFonts w:ascii="Arial" w:hAnsi="Arial" w:cs="Arial"/>
                <w:i/>
                <w:iCs/>
                <w:sz w:val="20"/>
                <w:szCs w:val="20"/>
              </w:rPr>
            </w:pPr>
            <w:r w:rsidRPr="00DC7263">
              <w:rPr>
                <w:rFonts w:ascii="Arial" w:hAnsi="Arial" w:cs="Arial"/>
                <w:i/>
                <w:iCs/>
                <w:sz w:val="20"/>
                <w:szCs w:val="20"/>
              </w:rPr>
              <w:t>(glej opombo spodaj)</w:t>
            </w:r>
          </w:p>
        </w:tc>
      </w:tr>
      <w:tr w:rsidR="009A5DD2" w:rsidRPr="00DC7263" w14:paraId="57B26779" w14:textId="77777777" w:rsidTr="00CE17F8">
        <w:trPr>
          <w:trHeight w:val="1402"/>
        </w:trPr>
        <w:tc>
          <w:tcPr>
            <w:tcW w:w="939" w:type="dxa"/>
          </w:tcPr>
          <w:p w14:paraId="067DC6A1" w14:textId="77777777" w:rsidR="009A5DD2" w:rsidRPr="00DC7263" w:rsidRDefault="009A5DD2" w:rsidP="00696B4C">
            <w:pPr>
              <w:rPr>
                <w:rFonts w:ascii="Arial" w:hAnsi="Arial" w:cs="Arial"/>
                <w:iCs/>
                <w:sz w:val="20"/>
                <w:szCs w:val="20"/>
              </w:rPr>
            </w:pPr>
          </w:p>
        </w:tc>
        <w:tc>
          <w:tcPr>
            <w:tcW w:w="2039" w:type="dxa"/>
          </w:tcPr>
          <w:p w14:paraId="2239CA22" w14:textId="77777777" w:rsidR="009A5DD2" w:rsidRPr="00DC7263" w:rsidRDefault="009A5DD2" w:rsidP="00696B4C">
            <w:pPr>
              <w:pStyle w:val="Naslov6"/>
              <w:rPr>
                <w:rFonts w:ascii="Arial" w:hAnsi="Arial" w:cs="Arial"/>
                <w:i w:val="0"/>
                <w:iCs/>
                <w:strike/>
              </w:rPr>
            </w:pPr>
          </w:p>
        </w:tc>
        <w:tc>
          <w:tcPr>
            <w:tcW w:w="1701" w:type="dxa"/>
          </w:tcPr>
          <w:p w14:paraId="1E0C444F" w14:textId="77777777" w:rsidR="009A5DD2" w:rsidRPr="00DC7263" w:rsidRDefault="009A5DD2" w:rsidP="00696B4C">
            <w:pPr>
              <w:rPr>
                <w:rFonts w:ascii="Arial" w:hAnsi="Arial" w:cs="Arial"/>
                <w:iCs/>
                <w:strike/>
                <w:sz w:val="20"/>
                <w:szCs w:val="20"/>
              </w:rPr>
            </w:pPr>
          </w:p>
        </w:tc>
        <w:tc>
          <w:tcPr>
            <w:tcW w:w="6408" w:type="dxa"/>
          </w:tcPr>
          <w:p w14:paraId="57A548E3" w14:textId="77777777" w:rsidR="009A5DD2" w:rsidRPr="00DC7263" w:rsidRDefault="009A5DD2" w:rsidP="00696B4C">
            <w:pPr>
              <w:rPr>
                <w:rFonts w:ascii="Arial" w:hAnsi="Arial" w:cs="Arial"/>
                <w:iCs/>
                <w:strike/>
                <w:sz w:val="20"/>
                <w:szCs w:val="20"/>
              </w:rPr>
            </w:pPr>
          </w:p>
        </w:tc>
        <w:tc>
          <w:tcPr>
            <w:tcW w:w="2340" w:type="dxa"/>
          </w:tcPr>
          <w:p w14:paraId="7AEA2386" w14:textId="77777777" w:rsidR="009A5DD2" w:rsidRPr="00DC7263" w:rsidRDefault="009A5DD2" w:rsidP="00696B4C">
            <w:pPr>
              <w:rPr>
                <w:rFonts w:ascii="Arial" w:hAnsi="Arial" w:cs="Arial"/>
                <w:iCs/>
                <w:strike/>
                <w:sz w:val="20"/>
                <w:szCs w:val="20"/>
              </w:rPr>
            </w:pPr>
          </w:p>
        </w:tc>
        <w:tc>
          <w:tcPr>
            <w:tcW w:w="1848" w:type="dxa"/>
          </w:tcPr>
          <w:p w14:paraId="0361BD93" w14:textId="77777777" w:rsidR="009A5DD2" w:rsidRPr="00DC7263" w:rsidRDefault="009A5DD2" w:rsidP="00696B4C">
            <w:pPr>
              <w:rPr>
                <w:rFonts w:ascii="Arial" w:hAnsi="Arial" w:cs="Arial"/>
                <w:iCs/>
                <w:strike/>
                <w:sz w:val="20"/>
                <w:szCs w:val="20"/>
              </w:rPr>
            </w:pPr>
          </w:p>
        </w:tc>
      </w:tr>
      <w:tr w:rsidR="009A5DD2" w:rsidRPr="00DC7263" w14:paraId="2EC261BF" w14:textId="77777777" w:rsidTr="00CE17F8">
        <w:trPr>
          <w:trHeight w:val="1286"/>
        </w:trPr>
        <w:tc>
          <w:tcPr>
            <w:tcW w:w="939" w:type="dxa"/>
          </w:tcPr>
          <w:p w14:paraId="72387A33" w14:textId="77777777" w:rsidR="009A5DD2" w:rsidRPr="00DC7263" w:rsidRDefault="009A5DD2" w:rsidP="00696B4C">
            <w:pPr>
              <w:rPr>
                <w:rFonts w:ascii="Arial" w:hAnsi="Arial" w:cs="Arial"/>
                <w:iCs/>
                <w:sz w:val="20"/>
                <w:szCs w:val="20"/>
              </w:rPr>
            </w:pPr>
          </w:p>
        </w:tc>
        <w:tc>
          <w:tcPr>
            <w:tcW w:w="2039" w:type="dxa"/>
          </w:tcPr>
          <w:p w14:paraId="7BB4F048" w14:textId="77777777" w:rsidR="009A5DD2" w:rsidRPr="00DC7263" w:rsidRDefault="009A5DD2" w:rsidP="00696B4C">
            <w:pPr>
              <w:rPr>
                <w:rFonts w:ascii="Arial" w:hAnsi="Arial" w:cs="Arial"/>
                <w:iCs/>
                <w:sz w:val="20"/>
                <w:szCs w:val="20"/>
              </w:rPr>
            </w:pPr>
          </w:p>
        </w:tc>
        <w:tc>
          <w:tcPr>
            <w:tcW w:w="1701" w:type="dxa"/>
          </w:tcPr>
          <w:p w14:paraId="677300CD" w14:textId="77777777" w:rsidR="009A5DD2" w:rsidRPr="00DC7263" w:rsidRDefault="009A5DD2" w:rsidP="00696B4C">
            <w:pPr>
              <w:rPr>
                <w:rFonts w:ascii="Arial" w:hAnsi="Arial" w:cs="Arial"/>
                <w:iCs/>
                <w:sz w:val="20"/>
                <w:szCs w:val="20"/>
              </w:rPr>
            </w:pPr>
          </w:p>
        </w:tc>
        <w:tc>
          <w:tcPr>
            <w:tcW w:w="6408" w:type="dxa"/>
          </w:tcPr>
          <w:p w14:paraId="41F2A20C" w14:textId="77777777" w:rsidR="009A5DD2" w:rsidRPr="00DC7263" w:rsidRDefault="009A5DD2" w:rsidP="00696B4C">
            <w:pPr>
              <w:rPr>
                <w:rFonts w:ascii="Arial" w:hAnsi="Arial" w:cs="Arial"/>
                <w:iCs/>
                <w:sz w:val="20"/>
                <w:szCs w:val="20"/>
              </w:rPr>
            </w:pPr>
          </w:p>
        </w:tc>
        <w:tc>
          <w:tcPr>
            <w:tcW w:w="2340" w:type="dxa"/>
          </w:tcPr>
          <w:p w14:paraId="143F7D94" w14:textId="77777777" w:rsidR="009A5DD2" w:rsidRPr="00DC7263" w:rsidRDefault="009A5DD2" w:rsidP="00696B4C">
            <w:pPr>
              <w:rPr>
                <w:rFonts w:ascii="Arial" w:hAnsi="Arial" w:cs="Arial"/>
                <w:iCs/>
                <w:sz w:val="20"/>
                <w:szCs w:val="20"/>
              </w:rPr>
            </w:pPr>
          </w:p>
        </w:tc>
        <w:tc>
          <w:tcPr>
            <w:tcW w:w="1848" w:type="dxa"/>
          </w:tcPr>
          <w:p w14:paraId="62C15AB9" w14:textId="77777777" w:rsidR="009A5DD2" w:rsidRPr="00DC7263" w:rsidRDefault="009A5DD2" w:rsidP="00696B4C">
            <w:pPr>
              <w:rPr>
                <w:rFonts w:ascii="Arial" w:hAnsi="Arial" w:cs="Arial"/>
                <w:iCs/>
                <w:sz w:val="20"/>
                <w:szCs w:val="20"/>
              </w:rPr>
            </w:pPr>
          </w:p>
        </w:tc>
      </w:tr>
      <w:tr w:rsidR="009A5DD2" w:rsidRPr="00DC7263" w14:paraId="3E2F14B8" w14:textId="77777777" w:rsidTr="00CE17F8">
        <w:trPr>
          <w:trHeight w:val="1286"/>
        </w:trPr>
        <w:tc>
          <w:tcPr>
            <w:tcW w:w="939" w:type="dxa"/>
          </w:tcPr>
          <w:p w14:paraId="722C9D7F" w14:textId="77777777" w:rsidR="009A5DD2" w:rsidRPr="00DC7263" w:rsidRDefault="009A5DD2" w:rsidP="00696B4C">
            <w:pPr>
              <w:rPr>
                <w:rFonts w:ascii="Arial" w:hAnsi="Arial" w:cs="Arial"/>
                <w:iCs/>
                <w:sz w:val="20"/>
                <w:szCs w:val="20"/>
              </w:rPr>
            </w:pPr>
          </w:p>
        </w:tc>
        <w:tc>
          <w:tcPr>
            <w:tcW w:w="2039" w:type="dxa"/>
          </w:tcPr>
          <w:p w14:paraId="34A30B6C" w14:textId="77777777" w:rsidR="009A5DD2" w:rsidRPr="00DC7263" w:rsidRDefault="009A5DD2" w:rsidP="00696B4C">
            <w:pPr>
              <w:rPr>
                <w:rFonts w:ascii="Arial" w:hAnsi="Arial" w:cs="Arial"/>
                <w:iCs/>
                <w:sz w:val="20"/>
                <w:szCs w:val="20"/>
              </w:rPr>
            </w:pPr>
          </w:p>
        </w:tc>
        <w:tc>
          <w:tcPr>
            <w:tcW w:w="1701" w:type="dxa"/>
          </w:tcPr>
          <w:p w14:paraId="6DF9F27E" w14:textId="77777777" w:rsidR="009A5DD2" w:rsidRPr="00DC7263" w:rsidRDefault="009A5DD2" w:rsidP="00696B4C">
            <w:pPr>
              <w:rPr>
                <w:rFonts w:ascii="Arial" w:hAnsi="Arial" w:cs="Arial"/>
                <w:iCs/>
                <w:sz w:val="20"/>
                <w:szCs w:val="20"/>
              </w:rPr>
            </w:pPr>
          </w:p>
        </w:tc>
        <w:tc>
          <w:tcPr>
            <w:tcW w:w="6408" w:type="dxa"/>
          </w:tcPr>
          <w:p w14:paraId="28D8B7D2" w14:textId="77777777" w:rsidR="009A5DD2" w:rsidRPr="00DC7263" w:rsidRDefault="009A5DD2" w:rsidP="00696B4C">
            <w:pPr>
              <w:rPr>
                <w:rFonts w:ascii="Arial" w:hAnsi="Arial" w:cs="Arial"/>
                <w:iCs/>
                <w:sz w:val="20"/>
                <w:szCs w:val="20"/>
              </w:rPr>
            </w:pPr>
          </w:p>
        </w:tc>
        <w:tc>
          <w:tcPr>
            <w:tcW w:w="2340" w:type="dxa"/>
          </w:tcPr>
          <w:p w14:paraId="1D10CA6F" w14:textId="77777777" w:rsidR="009A5DD2" w:rsidRPr="00DC7263" w:rsidRDefault="009A5DD2" w:rsidP="00696B4C">
            <w:pPr>
              <w:rPr>
                <w:rFonts w:ascii="Arial" w:hAnsi="Arial" w:cs="Arial"/>
                <w:iCs/>
                <w:sz w:val="20"/>
                <w:szCs w:val="20"/>
              </w:rPr>
            </w:pPr>
          </w:p>
        </w:tc>
        <w:tc>
          <w:tcPr>
            <w:tcW w:w="1848" w:type="dxa"/>
          </w:tcPr>
          <w:p w14:paraId="2832C151" w14:textId="77777777" w:rsidR="009A5DD2" w:rsidRPr="00DC7263" w:rsidRDefault="009A5DD2" w:rsidP="00696B4C">
            <w:pPr>
              <w:rPr>
                <w:rFonts w:ascii="Arial" w:hAnsi="Arial" w:cs="Arial"/>
                <w:iCs/>
                <w:sz w:val="20"/>
                <w:szCs w:val="20"/>
              </w:rPr>
            </w:pPr>
          </w:p>
        </w:tc>
      </w:tr>
      <w:tr w:rsidR="009A5DD2" w:rsidRPr="00DC7263" w14:paraId="56F8F514" w14:textId="77777777" w:rsidTr="00CE17F8">
        <w:trPr>
          <w:trHeight w:val="1360"/>
        </w:trPr>
        <w:tc>
          <w:tcPr>
            <w:tcW w:w="939" w:type="dxa"/>
          </w:tcPr>
          <w:p w14:paraId="2F3ABDF2" w14:textId="77777777" w:rsidR="009A5DD2" w:rsidRPr="00DC7263" w:rsidRDefault="009A5DD2" w:rsidP="00696B4C">
            <w:pPr>
              <w:rPr>
                <w:rFonts w:ascii="Arial" w:hAnsi="Arial" w:cs="Arial"/>
                <w:iCs/>
                <w:sz w:val="20"/>
                <w:szCs w:val="20"/>
              </w:rPr>
            </w:pPr>
          </w:p>
        </w:tc>
        <w:tc>
          <w:tcPr>
            <w:tcW w:w="2039" w:type="dxa"/>
          </w:tcPr>
          <w:p w14:paraId="7B95C45A" w14:textId="77777777" w:rsidR="009A5DD2" w:rsidRPr="00DC7263" w:rsidRDefault="009A5DD2" w:rsidP="00696B4C">
            <w:pPr>
              <w:rPr>
                <w:rFonts w:ascii="Arial" w:hAnsi="Arial" w:cs="Arial"/>
                <w:iCs/>
                <w:sz w:val="20"/>
                <w:szCs w:val="20"/>
              </w:rPr>
            </w:pPr>
          </w:p>
        </w:tc>
        <w:tc>
          <w:tcPr>
            <w:tcW w:w="1701" w:type="dxa"/>
          </w:tcPr>
          <w:p w14:paraId="3B9AAFED" w14:textId="77777777" w:rsidR="009A5DD2" w:rsidRPr="00DC7263" w:rsidRDefault="009A5DD2" w:rsidP="00696B4C">
            <w:pPr>
              <w:rPr>
                <w:rFonts w:ascii="Arial" w:hAnsi="Arial" w:cs="Arial"/>
                <w:iCs/>
                <w:sz w:val="20"/>
                <w:szCs w:val="20"/>
              </w:rPr>
            </w:pPr>
          </w:p>
        </w:tc>
        <w:tc>
          <w:tcPr>
            <w:tcW w:w="6408" w:type="dxa"/>
          </w:tcPr>
          <w:p w14:paraId="385BDB0F" w14:textId="77777777" w:rsidR="009A5DD2" w:rsidRPr="00DC7263" w:rsidRDefault="009A5DD2" w:rsidP="00696B4C">
            <w:pPr>
              <w:rPr>
                <w:rFonts w:ascii="Arial" w:hAnsi="Arial" w:cs="Arial"/>
                <w:iCs/>
                <w:sz w:val="20"/>
                <w:szCs w:val="20"/>
              </w:rPr>
            </w:pPr>
          </w:p>
        </w:tc>
        <w:tc>
          <w:tcPr>
            <w:tcW w:w="2340" w:type="dxa"/>
          </w:tcPr>
          <w:p w14:paraId="36EF9EA0" w14:textId="77777777" w:rsidR="009A5DD2" w:rsidRPr="00DC7263" w:rsidRDefault="009A5DD2" w:rsidP="00696B4C">
            <w:pPr>
              <w:rPr>
                <w:rFonts w:ascii="Arial" w:hAnsi="Arial" w:cs="Arial"/>
                <w:iCs/>
                <w:sz w:val="20"/>
                <w:szCs w:val="20"/>
              </w:rPr>
            </w:pPr>
          </w:p>
        </w:tc>
        <w:tc>
          <w:tcPr>
            <w:tcW w:w="1848" w:type="dxa"/>
          </w:tcPr>
          <w:p w14:paraId="21A5213D" w14:textId="77777777" w:rsidR="009A5DD2" w:rsidRPr="00DC7263" w:rsidRDefault="009A5DD2" w:rsidP="00696B4C">
            <w:pPr>
              <w:rPr>
                <w:rFonts w:ascii="Arial" w:hAnsi="Arial" w:cs="Arial"/>
                <w:iCs/>
                <w:sz w:val="20"/>
                <w:szCs w:val="20"/>
              </w:rPr>
            </w:pPr>
          </w:p>
        </w:tc>
      </w:tr>
      <w:tr w:rsidR="009A5DD2" w:rsidRPr="00DC7263" w14:paraId="27FB67A2" w14:textId="77777777" w:rsidTr="00CE17F8">
        <w:trPr>
          <w:trHeight w:val="1253"/>
        </w:trPr>
        <w:tc>
          <w:tcPr>
            <w:tcW w:w="939" w:type="dxa"/>
          </w:tcPr>
          <w:p w14:paraId="27DEEAE4" w14:textId="77777777" w:rsidR="009A5DD2" w:rsidRPr="00DC7263" w:rsidRDefault="009A5DD2" w:rsidP="00696B4C">
            <w:pPr>
              <w:rPr>
                <w:rFonts w:ascii="Arial" w:hAnsi="Arial" w:cs="Arial"/>
                <w:iCs/>
                <w:sz w:val="20"/>
                <w:szCs w:val="20"/>
              </w:rPr>
            </w:pPr>
          </w:p>
        </w:tc>
        <w:tc>
          <w:tcPr>
            <w:tcW w:w="2039" w:type="dxa"/>
          </w:tcPr>
          <w:p w14:paraId="2DE5F283" w14:textId="77777777" w:rsidR="009A5DD2" w:rsidRPr="00DC7263" w:rsidRDefault="009A5DD2" w:rsidP="00696B4C">
            <w:pPr>
              <w:rPr>
                <w:rFonts w:ascii="Arial" w:hAnsi="Arial" w:cs="Arial"/>
                <w:iCs/>
                <w:sz w:val="20"/>
                <w:szCs w:val="20"/>
              </w:rPr>
            </w:pPr>
          </w:p>
        </w:tc>
        <w:tc>
          <w:tcPr>
            <w:tcW w:w="1701" w:type="dxa"/>
          </w:tcPr>
          <w:p w14:paraId="69956294" w14:textId="77777777" w:rsidR="009A5DD2" w:rsidRPr="00DC7263" w:rsidRDefault="009A5DD2" w:rsidP="00696B4C">
            <w:pPr>
              <w:rPr>
                <w:rFonts w:ascii="Arial" w:hAnsi="Arial" w:cs="Arial"/>
                <w:iCs/>
                <w:sz w:val="20"/>
                <w:szCs w:val="20"/>
              </w:rPr>
            </w:pPr>
          </w:p>
        </w:tc>
        <w:tc>
          <w:tcPr>
            <w:tcW w:w="6408" w:type="dxa"/>
          </w:tcPr>
          <w:p w14:paraId="22F3C38D" w14:textId="77777777" w:rsidR="009A5DD2" w:rsidRPr="00DC7263" w:rsidRDefault="009A5DD2" w:rsidP="00696B4C">
            <w:pPr>
              <w:pStyle w:val="Glava"/>
              <w:tabs>
                <w:tab w:val="clear" w:pos="4536"/>
                <w:tab w:val="clear" w:pos="9072"/>
              </w:tabs>
              <w:rPr>
                <w:rFonts w:ascii="Arial" w:hAnsi="Arial" w:cs="Arial"/>
                <w:iCs/>
                <w:sz w:val="20"/>
              </w:rPr>
            </w:pPr>
          </w:p>
        </w:tc>
        <w:tc>
          <w:tcPr>
            <w:tcW w:w="2340" w:type="dxa"/>
          </w:tcPr>
          <w:p w14:paraId="7CA1AE64" w14:textId="77777777" w:rsidR="009A5DD2" w:rsidRPr="00DC7263" w:rsidRDefault="009A5DD2" w:rsidP="00696B4C">
            <w:pPr>
              <w:rPr>
                <w:rFonts w:ascii="Arial" w:hAnsi="Arial" w:cs="Arial"/>
                <w:iCs/>
                <w:sz w:val="20"/>
                <w:szCs w:val="20"/>
              </w:rPr>
            </w:pPr>
          </w:p>
        </w:tc>
        <w:tc>
          <w:tcPr>
            <w:tcW w:w="1848" w:type="dxa"/>
          </w:tcPr>
          <w:p w14:paraId="61AC3F0B" w14:textId="77777777" w:rsidR="009A5DD2" w:rsidRPr="00DC7263" w:rsidRDefault="009A5DD2" w:rsidP="00696B4C">
            <w:pPr>
              <w:rPr>
                <w:rFonts w:ascii="Arial" w:hAnsi="Arial" w:cs="Arial"/>
                <w:iCs/>
                <w:sz w:val="20"/>
                <w:szCs w:val="20"/>
              </w:rPr>
            </w:pPr>
          </w:p>
        </w:tc>
      </w:tr>
      <w:tr w:rsidR="009A5DD2" w:rsidRPr="00DC7263" w14:paraId="309B6569" w14:textId="77777777" w:rsidTr="00CE17F8">
        <w:trPr>
          <w:trHeight w:val="1253"/>
        </w:trPr>
        <w:tc>
          <w:tcPr>
            <w:tcW w:w="939" w:type="dxa"/>
          </w:tcPr>
          <w:p w14:paraId="72C37522" w14:textId="77777777" w:rsidR="009A5DD2" w:rsidRPr="00DC7263" w:rsidRDefault="009A5DD2" w:rsidP="00696B4C">
            <w:pPr>
              <w:rPr>
                <w:rFonts w:ascii="Arial" w:hAnsi="Arial" w:cs="Arial"/>
                <w:iCs/>
                <w:sz w:val="20"/>
                <w:szCs w:val="20"/>
              </w:rPr>
            </w:pPr>
          </w:p>
        </w:tc>
        <w:tc>
          <w:tcPr>
            <w:tcW w:w="2039" w:type="dxa"/>
          </w:tcPr>
          <w:p w14:paraId="4F719DE6" w14:textId="77777777" w:rsidR="009A5DD2" w:rsidRPr="00DC7263" w:rsidRDefault="009A5DD2" w:rsidP="00696B4C">
            <w:pPr>
              <w:rPr>
                <w:rFonts w:ascii="Arial" w:hAnsi="Arial" w:cs="Arial"/>
                <w:iCs/>
                <w:sz w:val="20"/>
                <w:szCs w:val="20"/>
              </w:rPr>
            </w:pPr>
          </w:p>
        </w:tc>
        <w:tc>
          <w:tcPr>
            <w:tcW w:w="1701" w:type="dxa"/>
          </w:tcPr>
          <w:p w14:paraId="54C366D5" w14:textId="77777777" w:rsidR="009A5DD2" w:rsidRPr="00DC7263" w:rsidRDefault="009A5DD2" w:rsidP="00696B4C">
            <w:pPr>
              <w:rPr>
                <w:rFonts w:ascii="Arial" w:hAnsi="Arial" w:cs="Arial"/>
                <w:iCs/>
                <w:sz w:val="20"/>
                <w:szCs w:val="20"/>
              </w:rPr>
            </w:pPr>
          </w:p>
        </w:tc>
        <w:tc>
          <w:tcPr>
            <w:tcW w:w="6408" w:type="dxa"/>
          </w:tcPr>
          <w:p w14:paraId="674CD0E5" w14:textId="77777777" w:rsidR="009A5DD2" w:rsidRPr="00DC7263" w:rsidRDefault="009A5DD2" w:rsidP="00696B4C">
            <w:pPr>
              <w:pStyle w:val="Glava"/>
              <w:tabs>
                <w:tab w:val="clear" w:pos="4536"/>
                <w:tab w:val="clear" w:pos="9072"/>
              </w:tabs>
              <w:rPr>
                <w:rFonts w:ascii="Arial" w:hAnsi="Arial" w:cs="Arial"/>
                <w:iCs/>
                <w:sz w:val="20"/>
              </w:rPr>
            </w:pPr>
          </w:p>
        </w:tc>
        <w:tc>
          <w:tcPr>
            <w:tcW w:w="2340" w:type="dxa"/>
          </w:tcPr>
          <w:p w14:paraId="08F6C107" w14:textId="77777777" w:rsidR="009A5DD2" w:rsidRPr="00DC7263" w:rsidRDefault="009A5DD2" w:rsidP="00696B4C">
            <w:pPr>
              <w:rPr>
                <w:rFonts w:ascii="Arial" w:hAnsi="Arial" w:cs="Arial"/>
                <w:iCs/>
                <w:sz w:val="20"/>
                <w:szCs w:val="20"/>
              </w:rPr>
            </w:pPr>
          </w:p>
        </w:tc>
        <w:tc>
          <w:tcPr>
            <w:tcW w:w="1848" w:type="dxa"/>
          </w:tcPr>
          <w:p w14:paraId="7D57E93B" w14:textId="77777777" w:rsidR="009A5DD2" w:rsidRPr="00DC7263" w:rsidRDefault="009A5DD2" w:rsidP="00696B4C">
            <w:pPr>
              <w:rPr>
                <w:rFonts w:ascii="Arial" w:hAnsi="Arial" w:cs="Arial"/>
                <w:iCs/>
                <w:sz w:val="20"/>
                <w:szCs w:val="20"/>
              </w:rPr>
            </w:pPr>
          </w:p>
        </w:tc>
      </w:tr>
    </w:tbl>
    <w:p w14:paraId="548E330D" w14:textId="77777777" w:rsidR="009A5DD2" w:rsidRPr="00DC7263" w:rsidRDefault="009A5DD2" w:rsidP="00696B4C">
      <w:pPr>
        <w:pStyle w:val="Napis"/>
      </w:pPr>
    </w:p>
    <w:p w14:paraId="6E49659E" w14:textId="77777777" w:rsidR="009A5DD2" w:rsidRPr="00DC7263" w:rsidRDefault="009A5DD2" w:rsidP="007B1A69">
      <w:pPr>
        <w:rPr>
          <w:rFonts w:ascii="Arial" w:hAnsi="Arial" w:cs="Arial"/>
          <w:i/>
          <w:sz w:val="20"/>
          <w:szCs w:val="20"/>
        </w:rPr>
      </w:pPr>
      <w:r w:rsidRPr="00DC7263">
        <w:rPr>
          <w:rFonts w:ascii="Arial" w:hAnsi="Arial" w:cs="Arial"/>
          <w:i/>
          <w:sz w:val="20"/>
          <w:szCs w:val="20"/>
        </w:rPr>
        <w:t xml:space="preserve">OPOMBA: </w:t>
      </w:r>
    </w:p>
    <w:p w14:paraId="10CC4DD2" w14:textId="77777777" w:rsidR="009A5DD2" w:rsidRPr="00DC7263" w:rsidRDefault="009A5DD2" w:rsidP="00855A58">
      <w:pPr>
        <w:numPr>
          <w:ilvl w:val="0"/>
          <w:numId w:val="22"/>
        </w:numPr>
        <w:rPr>
          <w:rFonts w:ascii="Arial" w:hAnsi="Arial" w:cs="Arial"/>
          <w:i/>
          <w:sz w:val="20"/>
          <w:szCs w:val="20"/>
        </w:rPr>
      </w:pPr>
      <w:r w:rsidRPr="00DC7263">
        <w:rPr>
          <w:rFonts w:ascii="Arial" w:hAnsi="Arial" w:cs="Arial"/>
          <w:i/>
          <w:sz w:val="20"/>
          <w:szCs w:val="20"/>
        </w:rPr>
        <w:t xml:space="preserve">Način dela v projektu (možnosti): 1. redno zaposlen v projektu za polni ali krajši delovni čas, 2. </w:t>
      </w:r>
      <w:proofErr w:type="spellStart"/>
      <w:r w:rsidRPr="00DC7263">
        <w:rPr>
          <w:rFonts w:ascii="Arial" w:hAnsi="Arial" w:cs="Arial"/>
          <w:i/>
          <w:sz w:val="20"/>
          <w:szCs w:val="20"/>
        </w:rPr>
        <w:t>podjemna</w:t>
      </w:r>
      <w:proofErr w:type="spellEnd"/>
      <w:r w:rsidRPr="00DC7263">
        <w:rPr>
          <w:rFonts w:ascii="Arial" w:hAnsi="Arial" w:cs="Arial"/>
          <w:i/>
          <w:sz w:val="20"/>
          <w:szCs w:val="20"/>
        </w:rPr>
        <w:t xml:space="preserve"> pogodba, 3.avtorska pogodba, 4.drugo.</w:t>
      </w:r>
    </w:p>
    <w:p w14:paraId="08D228AA" w14:textId="77777777" w:rsidR="009A5DD2" w:rsidRPr="00DC7263" w:rsidRDefault="009A5DD2" w:rsidP="00855A58">
      <w:pPr>
        <w:numPr>
          <w:ilvl w:val="0"/>
          <w:numId w:val="22"/>
        </w:numPr>
        <w:rPr>
          <w:rFonts w:ascii="Arial" w:hAnsi="Arial" w:cs="Arial"/>
          <w:i/>
          <w:sz w:val="20"/>
          <w:szCs w:val="20"/>
        </w:rPr>
      </w:pPr>
      <w:r w:rsidRPr="00DC7263">
        <w:rPr>
          <w:rFonts w:ascii="Arial" w:hAnsi="Arial" w:cs="Arial"/>
          <w:i/>
          <w:sz w:val="20"/>
          <w:szCs w:val="20"/>
        </w:rPr>
        <w:t>V primeru pomanjkanja prostora, se tabela podaljša oz. se obrazec fotokopira ali natisne v več izvodih.</w:t>
      </w:r>
    </w:p>
    <w:p w14:paraId="016EBE27" w14:textId="77777777" w:rsidR="009A5DD2" w:rsidRPr="00DC7263" w:rsidRDefault="009A5DD2" w:rsidP="00855A58">
      <w:pPr>
        <w:numPr>
          <w:ilvl w:val="0"/>
          <w:numId w:val="22"/>
        </w:numPr>
        <w:rPr>
          <w:rFonts w:ascii="Arial" w:hAnsi="Arial" w:cs="Arial"/>
          <w:i/>
          <w:sz w:val="20"/>
          <w:szCs w:val="20"/>
        </w:rPr>
      </w:pPr>
      <w:r w:rsidRPr="00DC7263">
        <w:rPr>
          <w:rFonts w:ascii="Arial" w:hAnsi="Arial" w:cs="Arial"/>
          <w:i/>
          <w:sz w:val="20"/>
          <w:szCs w:val="20"/>
        </w:rPr>
        <w:t xml:space="preserve">Naročnik si pridržuje pravico pri kontaktnih osebah preveriti resničnost navedb glede delovnih izkušenj. </w:t>
      </w:r>
    </w:p>
    <w:p w14:paraId="1081A115" w14:textId="77777777" w:rsidR="009A5DD2" w:rsidRPr="00DC7263" w:rsidRDefault="009A5DD2" w:rsidP="00696B4C">
      <w:pPr>
        <w:pStyle w:val="Naslov6"/>
        <w:overflowPunct w:val="0"/>
        <w:autoSpaceDE w:val="0"/>
        <w:autoSpaceDN w:val="0"/>
        <w:adjustRightInd w:val="0"/>
        <w:textAlignment w:val="baseline"/>
        <w:rPr>
          <w:rFonts w:ascii="Arial" w:hAnsi="Arial" w:cs="Arial"/>
          <w:iC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529EC1C7" w14:textId="77777777">
        <w:trPr>
          <w:trHeight w:val="380"/>
        </w:trPr>
        <w:tc>
          <w:tcPr>
            <w:tcW w:w="5032" w:type="dxa"/>
            <w:tcBorders>
              <w:top w:val="double" w:sz="4" w:space="0" w:color="auto"/>
            </w:tcBorders>
          </w:tcPr>
          <w:p w14:paraId="580D5DF9" w14:textId="77777777" w:rsidR="009A5DD2" w:rsidRPr="00DC7263" w:rsidRDefault="009A5DD2" w:rsidP="00696B4C">
            <w:pPr>
              <w:jc w:val="both"/>
              <w:rPr>
                <w:rFonts w:ascii="Arial" w:hAnsi="Arial" w:cs="Arial"/>
                <w:bCs/>
                <w:sz w:val="20"/>
                <w:szCs w:val="20"/>
              </w:rPr>
            </w:pPr>
            <w:r w:rsidRPr="00DC7263">
              <w:rPr>
                <w:rFonts w:ascii="Arial" w:hAnsi="Arial" w:cs="Arial"/>
                <w:bCs/>
                <w:sz w:val="20"/>
                <w:szCs w:val="20"/>
              </w:rPr>
              <w:t>Prijavitelj:</w:t>
            </w:r>
          </w:p>
        </w:tc>
        <w:tc>
          <w:tcPr>
            <w:tcW w:w="3953" w:type="dxa"/>
            <w:tcBorders>
              <w:top w:val="double" w:sz="4" w:space="0" w:color="auto"/>
            </w:tcBorders>
          </w:tcPr>
          <w:p w14:paraId="13DAF968" w14:textId="77777777" w:rsidR="009A5DD2" w:rsidRPr="00DC7263" w:rsidRDefault="009A5DD2" w:rsidP="00696B4C">
            <w:pPr>
              <w:jc w:val="both"/>
              <w:rPr>
                <w:rFonts w:ascii="Arial" w:hAnsi="Arial" w:cs="Arial"/>
                <w:bCs/>
                <w:sz w:val="20"/>
                <w:szCs w:val="20"/>
              </w:rPr>
            </w:pPr>
          </w:p>
        </w:tc>
      </w:tr>
      <w:tr w:rsidR="009A5DD2" w:rsidRPr="00DC7263" w14:paraId="7B533C6A" w14:textId="77777777">
        <w:trPr>
          <w:trHeight w:val="380"/>
        </w:trPr>
        <w:tc>
          <w:tcPr>
            <w:tcW w:w="5032" w:type="dxa"/>
          </w:tcPr>
          <w:p w14:paraId="2F7CD592" w14:textId="77777777" w:rsidR="009A5DD2" w:rsidRPr="00DC7263" w:rsidRDefault="009A5DD2" w:rsidP="00696B4C">
            <w:pPr>
              <w:jc w:val="both"/>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631A198E" w14:textId="77777777" w:rsidR="009A5DD2" w:rsidRPr="00DC7263" w:rsidRDefault="009A5DD2" w:rsidP="00696B4C">
            <w:pPr>
              <w:jc w:val="both"/>
              <w:rPr>
                <w:rFonts w:ascii="Arial" w:hAnsi="Arial" w:cs="Arial"/>
                <w:bCs/>
                <w:sz w:val="20"/>
                <w:szCs w:val="20"/>
              </w:rPr>
            </w:pPr>
          </w:p>
        </w:tc>
      </w:tr>
      <w:tr w:rsidR="009A5DD2" w:rsidRPr="00DC7263" w14:paraId="410843B1" w14:textId="77777777">
        <w:trPr>
          <w:trHeight w:val="413"/>
        </w:trPr>
        <w:tc>
          <w:tcPr>
            <w:tcW w:w="5032" w:type="dxa"/>
            <w:tcBorders>
              <w:bottom w:val="double" w:sz="4" w:space="0" w:color="auto"/>
            </w:tcBorders>
          </w:tcPr>
          <w:p w14:paraId="4341BAEC" w14:textId="77777777" w:rsidR="009A5DD2" w:rsidRPr="00DC7263" w:rsidRDefault="009A5DD2" w:rsidP="00696B4C">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4BACD8DC" w14:textId="77777777" w:rsidR="009A5DD2" w:rsidRPr="00DC7263" w:rsidRDefault="009A5DD2" w:rsidP="00696B4C">
            <w:pPr>
              <w:jc w:val="both"/>
              <w:rPr>
                <w:rFonts w:ascii="Arial" w:hAnsi="Arial" w:cs="Arial"/>
                <w:bCs/>
                <w:sz w:val="20"/>
                <w:szCs w:val="20"/>
              </w:rPr>
            </w:pPr>
          </w:p>
        </w:tc>
      </w:tr>
    </w:tbl>
    <w:p w14:paraId="7519B9FC" w14:textId="77777777" w:rsidR="009A5DD2" w:rsidRPr="00DC7263"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6565270E" w14:textId="77777777">
        <w:tc>
          <w:tcPr>
            <w:tcW w:w="5032" w:type="dxa"/>
          </w:tcPr>
          <w:p w14:paraId="7700ECD5" w14:textId="77777777" w:rsidR="009A5DD2" w:rsidRPr="00DC7263" w:rsidRDefault="009A5DD2" w:rsidP="00696B4C">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798AA3FB" w14:textId="77777777" w:rsidR="009A5DD2" w:rsidRPr="00DC7263" w:rsidRDefault="009A5DD2" w:rsidP="00696B4C">
            <w:pPr>
              <w:rPr>
                <w:rFonts w:ascii="Arial" w:hAnsi="Arial" w:cs="Arial"/>
                <w:sz w:val="20"/>
                <w:szCs w:val="20"/>
              </w:rPr>
            </w:pPr>
          </w:p>
          <w:p w14:paraId="56C1D715" w14:textId="77777777" w:rsidR="009A5DD2" w:rsidRPr="00DC7263" w:rsidRDefault="009A5DD2" w:rsidP="00696B4C">
            <w:pPr>
              <w:rPr>
                <w:rFonts w:ascii="Arial" w:hAnsi="Arial" w:cs="Arial"/>
                <w:sz w:val="20"/>
                <w:szCs w:val="20"/>
              </w:rPr>
            </w:pPr>
          </w:p>
        </w:tc>
      </w:tr>
    </w:tbl>
    <w:p w14:paraId="74982989" w14:textId="77777777" w:rsidR="009A5DD2" w:rsidRPr="00DC7263" w:rsidRDefault="009A5DD2" w:rsidP="00696B4C">
      <w:pPr>
        <w:rPr>
          <w:rFonts w:ascii="Arial" w:hAnsi="Arial" w:cs="Arial"/>
          <w:sz w:val="20"/>
          <w:szCs w:val="20"/>
        </w:rPr>
      </w:pPr>
    </w:p>
    <w:p w14:paraId="0C7E6ABA" w14:textId="77777777" w:rsidR="009A5DD2" w:rsidRPr="00DC7263" w:rsidRDefault="009A5DD2" w:rsidP="00696B4C">
      <w:pPr>
        <w:rPr>
          <w:rFonts w:ascii="Arial" w:hAnsi="Arial" w:cs="Arial"/>
          <w:sz w:val="20"/>
          <w:szCs w:val="20"/>
        </w:rPr>
        <w:sectPr w:rsidR="009A5DD2" w:rsidRPr="00DC7263" w:rsidSect="003566B2">
          <w:footerReference w:type="even" r:id="rId26"/>
          <w:footerReference w:type="default" r:id="rId27"/>
          <w:pgSz w:w="16840" w:h="11907" w:orient="landscape" w:code="9"/>
          <w:pgMar w:top="1418" w:right="1418" w:bottom="1134" w:left="1134" w:header="709" w:footer="709" w:gutter="0"/>
          <w:cols w:space="708"/>
        </w:sectPr>
      </w:pPr>
    </w:p>
    <w:p w14:paraId="68D12215" w14:textId="77777777" w:rsidR="009A5DD2" w:rsidRPr="00DC7263" w:rsidRDefault="009A5DD2" w:rsidP="00037498">
      <w:pPr>
        <w:spacing w:line="24" w:lineRule="atLeast"/>
        <w:jc w:val="center"/>
        <w:rPr>
          <w:rFonts w:ascii="Arial" w:hAnsi="Arial" w:cs="Arial"/>
          <w:b/>
          <w:sz w:val="20"/>
          <w:szCs w:val="20"/>
        </w:rPr>
      </w:pPr>
      <w:r w:rsidRPr="00DC7263">
        <w:rPr>
          <w:rFonts w:ascii="Arial" w:hAnsi="Arial" w:cs="Arial"/>
          <w:b/>
          <w:sz w:val="20"/>
          <w:szCs w:val="20"/>
        </w:rPr>
        <w:lastRenderedPageBreak/>
        <w:t>Navodila za izpolnjevanje obrazcev projektnega proračuna</w:t>
      </w:r>
    </w:p>
    <w:p w14:paraId="3A156887" w14:textId="77777777" w:rsidR="009A5DD2" w:rsidRPr="00DC7263" w:rsidRDefault="009A5DD2" w:rsidP="00037498">
      <w:pPr>
        <w:jc w:val="center"/>
        <w:rPr>
          <w:rFonts w:ascii="Arial" w:hAnsi="Arial" w:cs="Arial"/>
          <w:b/>
          <w:sz w:val="20"/>
          <w:szCs w:val="20"/>
        </w:rPr>
      </w:pPr>
    </w:p>
    <w:p w14:paraId="6257E845" w14:textId="77777777" w:rsidR="009A5DD2" w:rsidRPr="00DC7263" w:rsidRDefault="009A5DD2" w:rsidP="00037498">
      <w:pPr>
        <w:jc w:val="center"/>
        <w:rPr>
          <w:rFonts w:ascii="Arial" w:hAnsi="Arial" w:cs="Arial"/>
          <w:b/>
          <w:sz w:val="20"/>
          <w:szCs w:val="20"/>
        </w:rPr>
      </w:pPr>
    </w:p>
    <w:p w14:paraId="6176881D" w14:textId="77777777" w:rsidR="009A5DD2" w:rsidRPr="00DC7263" w:rsidRDefault="009A5DD2" w:rsidP="00037498">
      <w:pPr>
        <w:jc w:val="center"/>
        <w:rPr>
          <w:rFonts w:ascii="Arial" w:hAnsi="Arial" w:cs="Arial"/>
          <w:b/>
          <w:sz w:val="20"/>
          <w:szCs w:val="20"/>
        </w:rPr>
      </w:pPr>
    </w:p>
    <w:p w14:paraId="1B50B3B4" w14:textId="77777777" w:rsidR="009A5DD2" w:rsidRPr="00DC7263" w:rsidRDefault="009A5DD2" w:rsidP="00037498">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Prijavitelj v vlogi poda načrtovani projektni proračun tako, da izpolni obrazca:</w:t>
      </w:r>
    </w:p>
    <w:p w14:paraId="020ABAD7" w14:textId="68F4E68D" w:rsidR="009A5DD2" w:rsidRPr="00DC7263"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Priloga IV/6 – Prijava projekta (v delu</w:t>
      </w:r>
      <w:r w:rsidR="00F97BCC">
        <w:rPr>
          <w:rFonts w:ascii="Arial" w:hAnsi="Arial" w:cs="Arial"/>
          <w:bCs/>
          <w:sz w:val="20"/>
        </w:rPr>
        <w:t>,</w:t>
      </w:r>
      <w:r w:rsidRPr="00DC7263">
        <w:rPr>
          <w:rFonts w:ascii="Arial" w:hAnsi="Arial" w:cs="Arial"/>
          <w:bCs/>
          <w:sz w:val="20"/>
        </w:rPr>
        <w:t xml:space="preserve"> ki se nanaša na projektni proračun) in </w:t>
      </w:r>
    </w:p>
    <w:p w14:paraId="70AE714A" w14:textId="77777777" w:rsidR="009A5DD2" w:rsidRPr="00DC7263"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DC7263">
        <w:rPr>
          <w:rFonts w:ascii="Arial" w:hAnsi="Arial" w:cs="Arial"/>
          <w:bCs/>
          <w:sz w:val="20"/>
        </w:rPr>
        <w:t xml:space="preserve">Priloga IV/7 – Načrtovani projektni proračun – po vrsticah proračuna </w:t>
      </w:r>
    </w:p>
    <w:p w14:paraId="6F3D2403" w14:textId="77777777" w:rsidR="009A5DD2" w:rsidRPr="00DC7263" w:rsidRDefault="009A5DD2" w:rsidP="00037498">
      <w:pPr>
        <w:pStyle w:val="Telobesedila"/>
        <w:overflowPunct w:val="0"/>
        <w:autoSpaceDE w:val="0"/>
        <w:autoSpaceDN w:val="0"/>
        <w:adjustRightInd w:val="0"/>
        <w:textAlignment w:val="baseline"/>
        <w:rPr>
          <w:rFonts w:ascii="Arial" w:hAnsi="Arial" w:cs="Arial"/>
          <w:bCs/>
          <w:sz w:val="20"/>
        </w:rPr>
      </w:pPr>
    </w:p>
    <w:p w14:paraId="179B68E0" w14:textId="77777777" w:rsidR="009A5DD2" w:rsidRPr="00DC7263" w:rsidRDefault="009A5DD2" w:rsidP="00037498">
      <w:pPr>
        <w:jc w:val="both"/>
        <w:rPr>
          <w:rFonts w:ascii="Arial" w:hAnsi="Arial" w:cs="Arial"/>
          <w:iCs/>
          <w:sz w:val="20"/>
          <w:szCs w:val="20"/>
        </w:rPr>
      </w:pPr>
      <w:r w:rsidRPr="00DC7263">
        <w:rPr>
          <w:rFonts w:ascii="Arial" w:hAnsi="Arial" w:cs="Arial"/>
          <w:bCs/>
          <w:sz w:val="20"/>
          <w:szCs w:val="20"/>
        </w:rPr>
        <w:t>Pri tem poda stroške oz. odhodke celotnega projekta, kakor je opredeljeno v pripadajočih obrazcih. Prijavitelj v</w:t>
      </w:r>
      <w:r w:rsidRPr="00DC7263">
        <w:rPr>
          <w:rFonts w:ascii="Arial" w:hAnsi="Arial" w:cs="Arial"/>
          <w:iCs/>
          <w:sz w:val="20"/>
          <w:szCs w:val="20"/>
        </w:rPr>
        <w:t>stavi nove vrstice po potrebi.</w:t>
      </w:r>
    </w:p>
    <w:p w14:paraId="40130E80" w14:textId="77777777" w:rsidR="009A5DD2" w:rsidRPr="00DC7263" w:rsidRDefault="009A5DD2" w:rsidP="00037498">
      <w:pPr>
        <w:pStyle w:val="Telobesedila"/>
        <w:overflowPunct w:val="0"/>
        <w:autoSpaceDE w:val="0"/>
        <w:autoSpaceDN w:val="0"/>
        <w:adjustRightInd w:val="0"/>
        <w:textAlignment w:val="baseline"/>
        <w:rPr>
          <w:rFonts w:ascii="Arial" w:hAnsi="Arial" w:cs="Arial"/>
          <w:bCs/>
          <w:sz w:val="20"/>
        </w:rPr>
      </w:pPr>
    </w:p>
    <w:p w14:paraId="36201606" w14:textId="77777777" w:rsidR="009A5DD2" w:rsidRPr="00DC7263" w:rsidRDefault="009A5DD2" w:rsidP="00037498">
      <w:pPr>
        <w:jc w:val="both"/>
        <w:rPr>
          <w:rFonts w:ascii="Arial" w:hAnsi="Arial" w:cs="Arial"/>
          <w:b/>
          <w:sz w:val="20"/>
          <w:szCs w:val="20"/>
        </w:rPr>
      </w:pPr>
      <w:r w:rsidRPr="00DC7263">
        <w:rPr>
          <w:rFonts w:ascii="Arial" w:hAnsi="Arial" w:cs="Arial"/>
          <w:sz w:val="20"/>
          <w:szCs w:val="20"/>
        </w:rPr>
        <w:t>Prijavitelj izpolni načrtovani projektni proračun tako, da navede vse neposredne upravičene stroške ter posredne upravičene stroške priprave in izvajanja projekta ter pri tem upošteva določila iz točke 3 (Način financiranja) III. dela predmetne razpisne dokumentacije.</w:t>
      </w:r>
    </w:p>
    <w:p w14:paraId="07F9AFA3" w14:textId="77777777" w:rsidR="009A5DD2" w:rsidRPr="00DC7263" w:rsidRDefault="009A5DD2" w:rsidP="00037498">
      <w:pPr>
        <w:jc w:val="both"/>
        <w:rPr>
          <w:rFonts w:ascii="Arial" w:hAnsi="Arial" w:cs="Arial"/>
          <w:b/>
          <w:sz w:val="20"/>
          <w:szCs w:val="20"/>
        </w:rPr>
      </w:pPr>
    </w:p>
    <w:p w14:paraId="10D3B052" w14:textId="0D6AD53E" w:rsidR="009A5DD2" w:rsidRPr="00DC7263" w:rsidRDefault="009A5DD2" w:rsidP="00037498">
      <w:pPr>
        <w:numPr>
          <w:ilvl w:val="12"/>
          <w:numId w:val="0"/>
        </w:numPr>
        <w:jc w:val="both"/>
        <w:rPr>
          <w:rFonts w:ascii="Arial" w:hAnsi="Arial" w:cs="Arial"/>
          <w:b/>
          <w:sz w:val="20"/>
          <w:szCs w:val="20"/>
          <w:u w:val="single"/>
        </w:rPr>
      </w:pPr>
      <w:r w:rsidRPr="00DC7263">
        <w:rPr>
          <w:rFonts w:ascii="Arial" w:hAnsi="Arial" w:cs="Arial"/>
          <w:b/>
          <w:sz w:val="20"/>
          <w:szCs w:val="20"/>
          <w:u w:val="single"/>
        </w:rPr>
        <w:t xml:space="preserve">Zaradi primerljivosti z drugimi projektnimi predlogi MORA prijavitelj pri izpolnjevanju tabele upoštevati obdobje izvedbe projekta </w:t>
      </w:r>
      <w:r w:rsidR="00182FC8" w:rsidRPr="00DC7263">
        <w:rPr>
          <w:rFonts w:ascii="Arial" w:hAnsi="Arial" w:cs="Arial"/>
          <w:b/>
          <w:sz w:val="20"/>
          <w:szCs w:val="20"/>
          <w:u w:val="single"/>
        </w:rPr>
        <w:t>O</w:t>
      </w:r>
      <w:r w:rsidR="00182FC8">
        <w:rPr>
          <w:rFonts w:ascii="Arial" w:hAnsi="Arial" w:cs="Arial"/>
          <w:b/>
          <w:sz w:val="20"/>
          <w:szCs w:val="20"/>
          <w:u w:val="single"/>
        </w:rPr>
        <w:t xml:space="preserve">d </w:t>
      </w:r>
      <w:r w:rsidR="00C00327">
        <w:rPr>
          <w:rFonts w:ascii="Arial" w:hAnsi="Arial" w:cs="Arial"/>
          <w:b/>
          <w:sz w:val="20"/>
          <w:szCs w:val="20"/>
          <w:u w:val="single"/>
        </w:rPr>
        <w:t>1</w:t>
      </w:r>
      <w:r w:rsidR="00182FC8">
        <w:rPr>
          <w:rFonts w:ascii="Arial" w:hAnsi="Arial" w:cs="Arial"/>
          <w:b/>
          <w:sz w:val="20"/>
          <w:szCs w:val="20"/>
          <w:u w:val="single"/>
        </w:rPr>
        <w:t>.</w:t>
      </w:r>
      <w:r w:rsidR="00C00327">
        <w:rPr>
          <w:rFonts w:ascii="Arial" w:hAnsi="Arial" w:cs="Arial"/>
          <w:b/>
          <w:sz w:val="20"/>
          <w:szCs w:val="20"/>
          <w:u w:val="single"/>
        </w:rPr>
        <w:t>7</w:t>
      </w:r>
      <w:r w:rsidR="00182FC8">
        <w:rPr>
          <w:rFonts w:ascii="Arial" w:hAnsi="Arial" w:cs="Arial"/>
          <w:b/>
          <w:sz w:val="20"/>
          <w:szCs w:val="20"/>
          <w:u w:val="single"/>
        </w:rPr>
        <w:t>.</w:t>
      </w:r>
      <w:r w:rsidRPr="00DC7263">
        <w:rPr>
          <w:rFonts w:ascii="Arial" w:hAnsi="Arial" w:cs="Arial"/>
          <w:b/>
          <w:sz w:val="20"/>
          <w:szCs w:val="20"/>
          <w:u w:val="single"/>
        </w:rPr>
        <w:t xml:space="preserve"> 201</w:t>
      </w:r>
      <w:r w:rsidR="003B0F7C" w:rsidRPr="00DC7263">
        <w:rPr>
          <w:rFonts w:ascii="Arial" w:hAnsi="Arial" w:cs="Arial"/>
          <w:b/>
          <w:sz w:val="20"/>
          <w:szCs w:val="20"/>
          <w:u w:val="single"/>
        </w:rPr>
        <w:t>9 do 3</w:t>
      </w:r>
      <w:r w:rsidR="00C00327">
        <w:rPr>
          <w:rFonts w:ascii="Arial" w:hAnsi="Arial" w:cs="Arial"/>
          <w:b/>
          <w:sz w:val="20"/>
          <w:szCs w:val="20"/>
          <w:u w:val="single"/>
        </w:rPr>
        <w:t>1</w:t>
      </w:r>
      <w:r w:rsidR="003B0F7C" w:rsidRPr="00DC7263">
        <w:rPr>
          <w:rFonts w:ascii="Arial" w:hAnsi="Arial" w:cs="Arial"/>
          <w:b/>
          <w:sz w:val="20"/>
          <w:szCs w:val="20"/>
          <w:u w:val="single"/>
        </w:rPr>
        <w:t>. </w:t>
      </w:r>
      <w:r w:rsidR="00C00327">
        <w:rPr>
          <w:rFonts w:ascii="Arial" w:hAnsi="Arial" w:cs="Arial"/>
          <w:b/>
          <w:sz w:val="20"/>
          <w:szCs w:val="20"/>
          <w:u w:val="single"/>
        </w:rPr>
        <w:t>12</w:t>
      </w:r>
      <w:r w:rsidR="003B0F7C" w:rsidRPr="00DC7263">
        <w:rPr>
          <w:rFonts w:ascii="Arial" w:hAnsi="Arial" w:cs="Arial"/>
          <w:b/>
          <w:sz w:val="20"/>
          <w:szCs w:val="20"/>
          <w:u w:val="single"/>
        </w:rPr>
        <w:t>. 2021</w:t>
      </w:r>
      <w:r w:rsidRPr="00DC7263">
        <w:rPr>
          <w:rFonts w:ascii="Arial" w:hAnsi="Arial" w:cs="Arial"/>
          <w:b/>
          <w:sz w:val="20"/>
          <w:szCs w:val="20"/>
          <w:u w:val="single"/>
        </w:rPr>
        <w:t>!</w:t>
      </w:r>
    </w:p>
    <w:p w14:paraId="242004CB" w14:textId="77777777" w:rsidR="00F11D61" w:rsidRDefault="00F11D61" w:rsidP="00F11D61">
      <w:pPr>
        <w:jc w:val="both"/>
        <w:rPr>
          <w:rFonts w:ascii="Arial" w:hAnsi="Arial" w:cs="Arial"/>
          <w:b/>
          <w:sz w:val="20"/>
          <w:szCs w:val="20"/>
        </w:rPr>
      </w:pPr>
    </w:p>
    <w:p w14:paraId="7B64B2C3" w14:textId="77777777" w:rsidR="00F11D61" w:rsidRPr="00E323C1" w:rsidRDefault="00F11D61" w:rsidP="00F11D61">
      <w:pPr>
        <w:jc w:val="both"/>
        <w:rPr>
          <w:rFonts w:ascii="Arial" w:hAnsi="Arial" w:cs="Arial"/>
          <w:b/>
          <w:sz w:val="20"/>
          <w:szCs w:val="20"/>
        </w:rPr>
      </w:pPr>
      <w:r w:rsidRPr="00F673E9">
        <w:rPr>
          <w:rFonts w:ascii="Arial" w:hAnsi="Arial" w:cs="Arial"/>
          <w:b/>
          <w:sz w:val="20"/>
          <w:szCs w:val="20"/>
        </w:rPr>
        <w:t>Pri planiranju stroškov je potrebno še posebej paziti, da se morajo projektne aktivnosti pričeti najkasneje v roku 1. meseca po podpisu pogodbe in ob zaključku projektnih aktivnosti upoštevati dejstvo, da morajo izdatki za izvedene projektne aktivnosti nas</w:t>
      </w:r>
      <w:r>
        <w:rPr>
          <w:rFonts w:ascii="Arial" w:hAnsi="Arial" w:cs="Arial"/>
          <w:b/>
          <w:sz w:val="20"/>
          <w:szCs w:val="20"/>
        </w:rPr>
        <w:t>tati do 3</w:t>
      </w:r>
      <w:r w:rsidR="008A19D2">
        <w:rPr>
          <w:rFonts w:ascii="Arial" w:hAnsi="Arial" w:cs="Arial"/>
          <w:b/>
          <w:sz w:val="20"/>
          <w:szCs w:val="20"/>
        </w:rPr>
        <w:t>1</w:t>
      </w:r>
      <w:r>
        <w:rPr>
          <w:rFonts w:ascii="Arial" w:hAnsi="Arial" w:cs="Arial"/>
          <w:b/>
          <w:sz w:val="20"/>
          <w:szCs w:val="20"/>
        </w:rPr>
        <w:t xml:space="preserve">. </w:t>
      </w:r>
      <w:r w:rsidR="008A19D2">
        <w:rPr>
          <w:rFonts w:ascii="Arial" w:hAnsi="Arial" w:cs="Arial"/>
          <w:b/>
          <w:sz w:val="20"/>
          <w:szCs w:val="20"/>
        </w:rPr>
        <w:t>12</w:t>
      </w:r>
      <w:r>
        <w:rPr>
          <w:rFonts w:ascii="Arial" w:hAnsi="Arial" w:cs="Arial"/>
          <w:b/>
          <w:sz w:val="20"/>
          <w:szCs w:val="20"/>
        </w:rPr>
        <w:t>. 2021</w:t>
      </w:r>
      <w:r w:rsidRPr="00F673E9">
        <w:rPr>
          <w:rFonts w:ascii="Arial" w:hAnsi="Arial" w:cs="Arial"/>
          <w:b/>
          <w:sz w:val="20"/>
          <w:szCs w:val="20"/>
        </w:rPr>
        <w:t>.</w:t>
      </w:r>
    </w:p>
    <w:p w14:paraId="612AECEE" w14:textId="77777777" w:rsidR="009A5DD2" w:rsidRPr="00DC7263" w:rsidRDefault="009A5DD2" w:rsidP="00037498">
      <w:pPr>
        <w:jc w:val="both"/>
        <w:rPr>
          <w:rFonts w:ascii="Arial" w:hAnsi="Arial" w:cs="Arial"/>
          <w:b/>
          <w:sz w:val="20"/>
          <w:szCs w:val="20"/>
        </w:rPr>
      </w:pPr>
    </w:p>
    <w:p w14:paraId="46D05DAC" w14:textId="77777777" w:rsidR="009A5DD2" w:rsidRPr="00DC7263" w:rsidRDefault="009A5DD2" w:rsidP="00037498">
      <w:pPr>
        <w:jc w:val="both"/>
        <w:rPr>
          <w:rFonts w:ascii="Arial" w:hAnsi="Arial" w:cs="Arial"/>
          <w:i/>
          <w:sz w:val="20"/>
          <w:szCs w:val="20"/>
          <w:lang w:eastAsia="en-US"/>
        </w:rPr>
      </w:pPr>
      <w:r w:rsidRPr="00DC7263">
        <w:rPr>
          <w:rFonts w:ascii="Arial" w:hAnsi="Arial" w:cs="Arial"/>
          <w:i/>
          <w:sz w:val="20"/>
          <w:szCs w:val="20"/>
          <w:lang w:eastAsia="en-US"/>
        </w:rPr>
        <w:t>Opomba:</w:t>
      </w:r>
    </w:p>
    <w:p w14:paraId="42A668F3" w14:textId="77777777" w:rsidR="009A5DD2" w:rsidRPr="00DC7263" w:rsidRDefault="009A5DD2" w:rsidP="00037498">
      <w:pPr>
        <w:jc w:val="both"/>
        <w:rPr>
          <w:rFonts w:ascii="Arial" w:hAnsi="Arial" w:cs="Arial"/>
          <w:i/>
          <w:sz w:val="20"/>
          <w:szCs w:val="20"/>
          <w:lang w:eastAsia="en-US"/>
        </w:rPr>
      </w:pPr>
      <w:r w:rsidRPr="00DC7263">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0515077A" w14:textId="77777777" w:rsidR="009A5DD2" w:rsidRPr="00DC7263" w:rsidRDefault="009A5DD2" w:rsidP="00037498">
      <w:pPr>
        <w:jc w:val="both"/>
        <w:rPr>
          <w:rFonts w:ascii="Arial" w:hAnsi="Arial" w:cs="Arial"/>
          <w:i/>
          <w:sz w:val="20"/>
          <w:szCs w:val="20"/>
          <w:lang w:eastAsia="en-US"/>
        </w:rPr>
      </w:pPr>
      <w:r w:rsidRPr="00DC7263">
        <w:rPr>
          <w:rFonts w:ascii="Arial" w:hAnsi="Arial" w:cs="Arial"/>
          <w:i/>
          <w:sz w:val="20"/>
          <w:szCs w:val="20"/>
          <w:lang w:eastAsia="en-US"/>
        </w:rPr>
        <w:t>Prijavitelj naj pri pripravi predmetne priloge upošteva tudi stroške, ki so navedeni v 1. točki III. dela predmetne razpisne dokumentacije (Opis predmeta javnega razpisa z zahtevano vsebino projekta).</w:t>
      </w:r>
    </w:p>
    <w:p w14:paraId="12CC7497" w14:textId="77777777" w:rsidR="009A5DD2" w:rsidRPr="00DC7263" w:rsidRDefault="009A5DD2" w:rsidP="00037498">
      <w:pPr>
        <w:jc w:val="both"/>
        <w:rPr>
          <w:rFonts w:ascii="Arial" w:hAnsi="Arial" w:cs="Arial"/>
          <w:b/>
          <w:sz w:val="20"/>
          <w:szCs w:val="20"/>
        </w:rPr>
      </w:pPr>
    </w:p>
    <w:p w14:paraId="48A19135" w14:textId="77777777" w:rsidR="009A5DD2" w:rsidRPr="00DC7263" w:rsidRDefault="009A5DD2" w:rsidP="00037498">
      <w:pPr>
        <w:jc w:val="both"/>
        <w:rPr>
          <w:rFonts w:ascii="Arial" w:hAnsi="Arial" w:cs="Arial"/>
          <w:i/>
          <w:sz w:val="20"/>
          <w:szCs w:val="20"/>
        </w:rPr>
      </w:pPr>
      <w:r w:rsidRPr="00DC7263">
        <w:rPr>
          <w:rFonts w:ascii="Arial" w:hAnsi="Arial" w:cs="Arial"/>
          <w:i/>
          <w:sz w:val="20"/>
          <w:szCs w:val="20"/>
        </w:rPr>
        <w:t>OPOZORILO:</w:t>
      </w:r>
    </w:p>
    <w:p w14:paraId="794C7B9D" w14:textId="77777777" w:rsidR="009A5DD2" w:rsidRPr="00DC7263" w:rsidRDefault="009A5DD2" w:rsidP="00037498">
      <w:pPr>
        <w:numPr>
          <w:ilvl w:val="12"/>
          <w:numId w:val="0"/>
        </w:numPr>
        <w:jc w:val="both"/>
        <w:rPr>
          <w:rFonts w:ascii="Arial" w:hAnsi="Arial" w:cs="Arial"/>
          <w:i/>
          <w:sz w:val="20"/>
          <w:szCs w:val="20"/>
          <w:lang w:eastAsia="en-US"/>
        </w:rPr>
      </w:pPr>
      <w:r w:rsidRPr="00DC7263">
        <w:rPr>
          <w:rFonts w:ascii="Arial" w:hAnsi="Arial" w:cs="Arial"/>
          <w:i/>
          <w:sz w:val="20"/>
          <w:szCs w:val="20"/>
          <w:lang w:eastAsia="en-US"/>
        </w:rPr>
        <w:t xml:space="preserve">Naročnik bo financiral le stroške, ki bodo izključno vezani na izvajanje projekta in bodo navedeni v posamezni kategoriji dogovorjenega načrtovanega projektnega proračuna, v prilogi </w:t>
      </w:r>
      <w:r w:rsidRPr="00DC7263">
        <w:rPr>
          <w:rFonts w:ascii="Arial" w:hAnsi="Arial" w:cs="Arial"/>
          <w:i/>
          <w:sz w:val="20"/>
          <w:szCs w:val="20"/>
        </w:rPr>
        <w:t>IV/7.</w:t>
      </w:r>
      <w:r w:rsidRPr="00DC7263">
        <w:rPr>
          <w:rFonts w:ascii="Arial" w:hAnsi="Arial" w:cs="Arial"/>
          <w:i/>
          <w:sz w:val="20"/>
          <w:szCs w:val="20"/>
          <w:lang w:eastAsia="en-US"/>
        </w:rPr>
        <w:t xml:space="preserve"> </w:t>
      </w:r>
    </w:p>
    <w:p w14:paraId="062F1C51" w14:textId="77777777" w:rsidR="009A5DD2" w:rsidRPr="00DC7263" w:rsidRDefault="009A5DD2" w:rsidP="00037498">
      <w:pPr>
        <w:jc w:val="both"/>
        <w:rPr>
          <w:rFonts w:ascii="Arial" w:hAnsi="Arial" w:cs="Arial"/>
          <w:b/>
          <w:sz w:val="20"/>
          <w:szCs w:val="20"/>
        </w:rPr>
      </w:pPr>
    </w:p>
    <w:p w14:paraId="585E00A7"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Izbrani prijavitelj - izvajalec (prejemnik) mora zagotoviti razmejitev med viri financiranja, kar predstavlja pokrivanje nastalih stroškov projekta samo iz enega vira, s čimer se izključi možnost dvojnega financiranja.</w:t>
      </w:r>
    </w:p>
    <w:p w14:paraId="294BED79" w14:textId="77777777" w:rsidR="009A5DD2" w:rsidRPr="00DC7263" w:rsidRDefault="009A5DD2" w:rsidP="00037498">
      <w:pPr>
        <w:jc w:val="both"/>
        <w:rPr>
          <w:rFonts w:ascii="Arial" w:hAnsi="Arial" w:cs="Arial"/>
          <w:sz w:val="20"/>
          <w:szCs w:val="20"/>
        </w:rPr>
      </w:pPr>
    </w:p>
    <w:p w14:paraId="60E1F686"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Prijavitelji izpolnijo obrazec iz priloge IV/7 Načrtovani projektni proračun - po vrsticah proračuna na sledeč način:</w:t>
      </w:r>
    </w:p>
    <w:p w14:paraId="57BB5C07" w14:textId="77777777" w:rsidR="009A5DD2" w:rsidRPr="00DC7263" w:rsidRDefault="009A5DD2" w:rsidP="00037498">
      <w:pPr>
        <w:jc w:val="both"/>
        <w:rPr>
          <w:rFonts w:ascii="Arial" w:hAnsi="Arial" w:cs="Arial"/>
          <w:sz w:val="20"/>
          <w:szCs w:val="20"/>
        </w:rPr>
      </w:pPr>
    </w:p>
    <w:p w14:paraId="49C66138" w14:textId="77777777" w:rsidR="009A5DD2" w:rsidRPr="00DC7263" w:rsidRDefault="009A5DD2" w:rsidP="00855A58">
      <w:pPr>
        <w:numPr>
          <w:ilvl w:val="0"/>
          <w:numId w:val="29"/>
        </w:numPr>
        <w:jc w:val="both"/>
        <w:rPr>
          <w:rFonts w:ascii="Arial" w:hAnsi="Arial" w:cs="Arial"/>
          <w:sz w:val="20"/>
          <w:szCs w:val="20"/>
        </w:rPr>
      </w:pPr>
      <w:r w:rsidRPr="00DC7263">
        <w:rPr>
          <w:rFonts w:ascii="Arial" w:hAnsi="Arial" w:cs="Arial"/>
          <w:sz w:val="20"/>
          <w:szCs w:val="20"/>
        </w:rPr>
        <w:t>V prvi stolpec se vpiše zaporedno številko vrstice (1, 2, 3, 4,...);</w:t>
      </w:r>
    </w:p>
    <w:p w14:paraId="5A8C71AA" w14:textId="77777777" w:rsidR="009A5DD2" w:rsidRPr="00DC7263" w:rsidRDefault="009A5DD2" w:rsidP="00855A58">
      <w:pPr>
        <w:numPr>
          <w:ilvl w:val="0"/>
          <w:numId w:val="29"/>
        </w:numPr>
        <w:jc w:val="both"/>
        <w:rPr>
          <w:rFonts w:ascii="Arial" w:hAnsi="Arial" w:cs="Arial"/>
          <w:sz w:val="20"/>
          <w:szCs w:val="20"/>
        </w:rPr>
      </w:pPr>
      <w:r w:rsidRPr="00DC7263">
        <w:rPr>
          <w:rFonts w:ascii="Arial" w:hAnsi="Arial" w:cs="Arial"/>
          <w:sz w:val="20"/>
          <w:szCs w:val="20"/>
        </w:rPr>
        <w:t>V drugi stolpec se vpiše številka aktivnosti iz priloge IV/6, ki je predmet ovrednotenja te zaporedne številke vrstice (npr. Aktivnost 1);</w:t>
      </w:r>
    </w:p>
    <w:p w14:paraId="58F17C2B" w14:textId="77777777" w:rsidR="009A5DD2" w:rsidRPr="00DC7263" w:rsidRDefault="009A5DD2" w:rsidP="00855A58">
      <w:pPr>
        <w:numPr>
          <w:ilvl w:val="0"/>
          <w:numId w:val="29"/>
        </w:numPr>
        <w:jc w:val="both"/>
        <w:rPr>
          <w:rFonts w:ascii="Arial" w:hAnsi="Arial" w:cs="Arial"/>
          <w:sz w:val="20"/>
          <w:szCs w:val="20"/>
        </w:rPr>
      </w:pPr>
      <w:r w:rsidRPr="00DC7263">
        <w:rPr>
          <w:rFonts w:ascii="Arial" w:hAnsi="Arial" w:cs="Arial"/>
          <w:sz w:val="20"/>
          <w:szCs w:val="20"/>
        </w:rPr>
        <w:t>V tretji stolpec se vpiše kategorija stroška, skladno z Nacionalnimi pravili (npr. A, B, C,...)</w:t>
      </w:r>
    </w:p>
    <w:p w14:paraId="43356FA9" w14:textId="77777777" w:rsidR="009A5DD2" w:rsidRPr="00DC7263" w:rsidRDefault="009A5DD2" w:rsidP="00855A58">
      <w:pPr>
        <w:numPr>
          <w:ilvl w:val="0"/>
          <w:numId w:val="29"/>
        </w:numPr>
        <w:jc w:val="both"/>
        <w:rPr>
          <w:rFonts w:ascii="Arial" w:hAnsi="Arial" w:cs="Arial"/>
          <w:sz w:val="20"/>
          <w:szCs w:val="20"/>
        </w:rPr>
      </w:pPr>
      <w:r w:rsidRPr="00DC7263">
        <w:rPr>
          <w:rFonts w:ascii="Arial" w:hAnsi="Arial" w:cs="Arial"/>
          <w:sz w:val="20"/>
          <w:szCs w:val="20"/>
        </w:rPr>
        <w:t>V četrti stolpec se vpiše predvidene cilje posamezne vrstice proračuna iz priloge IV/6 (npr. organiziranje operativnega dela projekta, izvedena kuharska delavnica, aktivno preživet prosti čas, zagotovljena pravna informiranost, ipd.)</w:t>
      </w:r>
    </w:p>
    <w:p w14:paraId="740991C4" w14:textId="77777777" w:rsidR="009A5DD2" w:rsidRPr="00DC7263" w:rsidRDefault="009A5DD2" w:rsidP="00855A58">
      <w:pPr>
        <w:numPr>
          <w:ilvl w:val="0"/>
          <w:numId w:val="29"/>
        </w:numPr>
        <w:jc w:val="both"/>
        <w:rPr>
          <w:rFonts w:ascii="Arial" w:hAnsi="Arial" w:cs="Arial"/>
          <w:sz w:val="20"/>
          <w:szCs w:val="20"/>
        </w:rPr>
      </w:pPr>
      <w:r w:rsidRPr="00DC7263">
        <w:rPr>
          <w:rFonts w:ascii="Arial" w:hAnsi="Arial" w:cs="Arial"/>
          <w:sz w:val="20"/>
          <w:szCs w:val="20"/>
        </w:rPr>
        <w:t xml:space="preserve">V peti stolpec se vpiše opis vrstice proračuna, in sicer: Kdo? oz. Kaj?, Zakaj?, vpis osnovne enote za kalkulacije (npr. Peter Vodja (glavni nosilec projekta – vodja projekta) - vodenje projekta, organiziranje, spremljanje projekta, bruto </w:t>
      </w:r>
      <w:proofErr w:type="spellStart"/>
      <w:r w:rsidRPr="00DC7263">
        <w:rPr>
          <w:rFonts w:ascii="Arial" w:hAnsi="Arial" w:cs="Arial"/>
          <w:sz w:val="20"/>
          <w:szCs w:val="20"/>
        </w:rPr>
        <w:t>bruto</w:t>
      </w:r>
      <w:proofErr w:type="spellEnd"/>
      <w:r w:rsidRPr="00DC7263">
        <w:rPr>
          <w:rFonts w:ascii="Arial" w:hAnsi="Arial" w:cs="Arial"/>
          <w:sz w:val="20"/>
          <w:szCs w:val="20"/>
        </w:rPr>
        <w:t xml:space="preserve"> urna postavka, oblika zaposlitve (redno zaposlena oseba, </w:t>
      </w:r>
      <w:proofErr w:type="spellStart"/>
      <w:r w:rsidRPr="00DC7263">
        <w:rPr>
          <w:rFonts w:ascii="Arial" w:hAnsi="Arial" w:cs="Arial"/>
          <w:sz w:val="20"/>
          <w:szCs w:val="20"/>
        </w:rPr>
        <w:t>podjemna</w:t>
      </w:r>
      <w:proofErr w:type="spellEnd"/>
      <w:r w:rsidRPr="00DC7263">
        <w:rPr>
          <w:rFonts w:ascii="Arial" w:hAnsi="Arial" w:cs="Arial"/>
          <w:sz w:val="20"/>
          <w:szCs w:val="20"/>
        </w:rPr>
        <w:t xml:space="preserve"> pogodba, avtorska pogodba); Janez Novak, Marija Novak, Jože Študent (osebe, ki izvajajo aktivnosti projekta) – potni stroški javnega prevoza – LPP (1,20 * 2); najem športne dvorane za izvedbo košarkarske tekme, ura najema; nakup športnih rekvizitov – </w:t>
      </w:r>
      <w:proofErr w:type="spellStart"/>
      <w:r w:rsidRPr="00DC7263">
        <w:rPr>
          <w:rFonts w:ascii="Arial" w:hAnsi="Arial" w:cs="Arial"/>
          <w:sz w:val="20"/>
          <w:szCs w:val="20"/>
        </w:rPr>
        <w:t>košarkaška</w:t>
      </w:r>
      <w:proofErr w:type="spellEnd"/>
      <w:r w:rsidRPr="00DC7263">
        <w:rPr>
          <w:rFonts w:ascii="Arial" w:hAnsi="Arial" w:cs="Arial"/>
          <w:sz w:val="20"/>
          <w:szCs w:val="20"/>
        </w:rPr>
        <w:t xml:space="preserve"> žoga, ipd.)</w:t>
      </w:r>
    </w:p>
    <w:p w14:paraId="2E29F135" w14:textId="77777777" w:rsidR="00236BB8" w:rsidRPr="00DC7263" w:rsidRDefault="009A5DD2" w:rsidP="00855A58">
      <w:pPr>
        <w:numPr>
          <w:ilvl w:val="0"/>
          <w:numId w:val="29"/>
        </w:numPr>
        <w:jc w:val="both"/>
        <w:rPr>
          <w:rFonts w:ascii="Arial" w:hAnsi="Arial" w:cs="Arial"/>
          <w:sz w:val="20"/>
          <w:szCs w:val="20"/>
        </w:rPr>
      </w:pPr>
      <w:r w:rsidRPr="00DC7263">
        <w:rPr>
          <w:rFonts w:ascii="Arial" w:hAnsi="Arial" w:cs="Arial"/>
          <w:sz w:val="20"/>
          <w:szCs w:val="20"/>
        </w:rPr>
        <w:t>V šesti stolpec se vpiše, ali bo storitev opravil podizvajalec</w:t>
      </w:r>
      <w:r w:rsidR="00236BB8" w:rsidRPr="00DC7263">
        <w:rPr>
          <w:rFonts w:ascii="Arial" w:hAnsi="Arial" w:cs="Arial"/>
          <w:sz w:val="20"/>
          <w:szCs w:val="20"/>
        </w:rPr>
        <w:t>.</w:t>
      </w:r>
    </w:p>
    <w:p w14:paraId="1A175267" w14:textId="77777777" w:rsidR="009A5DD2" w:rsidRPr="00DC7263" w:rsidRDefault="009A5DD2" w:rsidP="00855A58">
      <w:pPr>
        <w:numPr>
          <w:ilvl w:val="0"/>
          <w:numId w:val="29"/>
        </w:numPr>
        <w:jc w:val="both"/>
        <w:rPr>
          <w:rFonts w:ascii="Arial" w:hAnsi="Arial" w:cs="Arial"/>
          <w:sz w:val="20"/>
          <w:szCs w:val="20"/>
        </w:rPr>
      </w:pPr>
      <w:r w:rsidRPr="00DC7263">
        <w:rPr>
          <w:rFonts w:ascii="Arial" w:hAnsi="Arial" w:cs="Arial"/>
          <w:sz w:val="20"/>
          <w:szCs w:val="20"/>
        </w:rPr>
        <w:t>V sedmi stolpec se vpiše cena na enoto kalkulacije (ki jo je prijavitelj navedel v petem stolpcu)</w:t>
      </w:r>
    </w:p>
    <w:p w14:paraId="0BC0EC39" w14:textId="77777777" w:rsidR="009A5DD2" w:rsidRPr="00DC7263" w:rsidRDefault="009A5DD2" w:rsidP="00855A58">
      <w:pPr>
        <w:numPr>
          <w:ilvl w:val="0"/>
          <w:numId w:val="29"/>
        </w:numPr>
        <w:jc w:val="both"/>
        <w:rPr>
          <w:rFonts w:ascii="Arial" w:hAnsi="Arial" w:cs="Arial"/>
          <w:sz w:val="20"/>
          <w:szCs w:val="20"/>
        </w:rPr>
      </w:pPr>
      <w:r w:rsidRPr="00DC7263">
        <w:rPr>
          <w:rFonts w:ascii="Arial" w:hAnsi="Arial" w:cs="Arial"/>
          <w:sz w:val="20"/>
          <w:szCs w:val="20"/>
        </w:rPr>
        <w:t>V osmi stolpec se vpiše število enot kalkulacije (npr. število izvedenih ur, število javnih prevozov, število ur najema športne dvorane, število kosov košarkarske žoge)</w:t>
      </w:r>
    </w:p>
    <w:p w14:paraId="03330008" w14:textId="77777777" w:rsidR="009A5DD2" w:rsidRPr="00DC7263" w:rsidRDefault="009A5DD2" w:rsidP="00855A58">
      <w:pPr>
        <w:numPr>
          <w:ilvl w:val="0"/>
          <w:numId w:val="29"/>
        </w:numPr>
        <w:jc w:val="both"/>
        <w:rPr>
          <w:rFonts w:ascii="Arial" w:hAnsi="Arial" w:cs="Arial"/>
          <w:sz w:val="20"/>
          <w:szCs w:val="20"/>
        </w:rPr>
      </w:pPr>
      <w:r w:rsidRPr="00DC7263">
        <w:rPr>
          <w:rFonts w:ascii="Arial" w:hAnsi="Arial" w:cs="Arial"/>
          <w:sz w:val="20"/>
          <w:szCs w:val="20"/>
        </w:rPr>
        <w:t>V deveti stolpec se vpiše zmnožek sedmega in osmega stolpca.</w:t>
      </w:r>
    </w:p>
    <w:p w14:paraId="5694E4A8" w14:textId="77777777" w:rsidR="009A5DD2" w:rsidRPr="00DC7263" w:rsidRDefault="009A5DD2" w:rsidP="00037498">
      <w:pPr>
        <w:jc w:val="both"/>
        <w:rPr>
          <w:rFonts w:ascii="Arial" w:hAnsi="Arial" w:cs="Arial"/>
          <w:sz w:val="20"/>
          <w:szCs w:val="20"/>
        </w:rPr>
      </w:pPr>
    </w:p>
    <w:p w14:paraId="2914F241"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Prijavitelji so dolžni vse stroške zaokrožiti na dve decimalki navzdol.</w:t>
      </w:r>
    </w:p>
    <w:p w14:paraId="239E5D57" w14:textId="77777777" w:rsidR="009A5DD2" w:rsidRPr="00DC7263" w:rsidRDefault="009A5DD2" w:rsidP="00037498">
      <w:pPr>
        <w:jc w:val="both"/>
        <w:rPr>
          <w:rFonts w:ascii="Arial" w:hAnsi="Arial" w:cs="Arial"/>
          <w:sz w:val="20"/>
          <w:szCs w:val="20"/>
        </w:rPr>
      </w:pPr>
    </w:p>
    <w:p w14:paraId="0D6F8F27" w14:textId="3B63E386" w:rsidR="009A5DD2" w:rsidRDefault="009A5DD2" w:rsidP="00037498">
      <w:pPr>
        <w:jc w:val="both"/>
        <w:rPr>
          <w:rFonts w:ascii="Arial" w:hAnsi="Arial" w:cs="Arial"/>
          <w:sz w:val="20"/>
          <w:szCs w:val="20"/>
        </w:rPr>
      </w:pPr>
      <w:r w:rsidRPr="00DC7263">
        <w:rPr>
          <w:rFonts w:ascii="Arial" w:hAnsi="Arial" w:cs="Arial"/>
          <w:sz w:val="20"/>
          <w:szCs w:val="20"/>
        </w:rPr>
        <w:t>Zadnja vrstica proračuna so posredni stroški - kategorija H (razen, če je prijavitelj prejel donacije za poslovanje iz proračuna Evropske unije), ki znašajo 7 % vseh neposrednih stroškov</w:t>
      </w:r>
      <w:r w:rsidR="00F11D61">
        <w:rPr>
          <w:rFonts w:ascii="Arial" w:hAnsi="Arial" w:cs="Arial"/>
          <w:sz w:val="20"/>
          <w:szCs w:val="20"/>
        </w:rPr>
        <w:t xml:space="preserve"> </w:t>
      </w:r>
      <w:r w:rsidR="00F11D61" w:rsidRPr="00B703BF">
        <w:rPr>
          <w:rFonts w:ascii="Arial" w:hAnsi="Arial"/>
          <w:sz w:val="20"/>
        </w:rPr>
        <w:t xml:space="preserve">ali 15% celotnega zneska neposrednih upravičenih stroškov dela (kategorija A), kar velja tudi v primeru posameznega </w:t>
      </w:r>
      <w:proofErr w:type="spellStart"/>
      <w:r w:rsidR="00F11D61" w:rsidRPr="00B703BF">
        <w:rPr>
          <w:rFonts w:ascii="Arial" w:hAnsi="Arial"/>
          <w:sz w:val="20"/>
        </w:rPr>
        <w:t>ZzI</w:t>
      </w:r>
      <w:proofErr w:type="spellEnd"/>
      <w:r w:rsidR="00F11D61" w:rsidRPr="00B703BF">
        <w:rPr>
          <w:rFonts w:ascii="Arial" w:hAnsi="Arial"/>
          <w:sz w:val="20"/>
        </w:rPr>
        <w:t>.</w:t>
      </w:r>
      <w:r w:rsidRPr="00DC7263">
        <w:rPr>
          <w:rFonts w:ascii="Arial" w:hAnsi="Arial" w:cs="Arial"/>
          <w:sz w:val="20"/>
          <w:szCs w:val="20"/>
        </w:rPr>
        <w:t xml:space="preserve"> (v primeru, da</w:t>
      </w:r>
      <w:r w:rsidR="002944C8" w:rsidRPr="00DC7263">
        <w:rPr>
          <w:rFonts w:ascii="Arial" w:hAnsi="Arial" w:cs="Arial"/>
          <w:sz w:val="20"/>
          <w:szCs w:val="20"/>
        </w:rPr>
        <w:t xml:space="preserve"> izračun tega odstotka znaša 252</w:t>
      </w:r>
      <w:r w:rsidRPr="00DC7263">
        <w:rPr>
          <w:rFonts w:ascii="Arial" w:hAnsi="Arial" w:cs="Arial"/>
          <w:sz w:val="20"/>
          <w:szCs w:val="20"/>
        </w:rPr>
        <w:t>,238 EUR</w:t>
      </w:r>
      <w:r w:rsidR="009074D4">
        <w:rPr>
          <w:rFonts w:ascii="Arial" w:hAnsi="Arial" w:cs="Arial"/>
          <w:sz w:val="20"/>
          <w:szCs w:val="20"/>
        </w:rPr>
        <w:t>,</w:t>
      </w:r>
      <w:r w:rsidRPr="00DC7263">
        <w:rPr>
          <w:rFonts w:ascii="Arial" w:hAnsi="Arial" w:cs="Arial"/>
          <w:sz w:val="20"/>
          <w:szCs w:val="20"/>
        </w:rPr>
        <w:t xml:space="preserve"> je treb</w:t>
      </w:r>
      <w:r w:rsidR="009074D4">
        <w:rPr>
          <w:rFonts w:ascii="Arial" w:hAnsi="Arial" w:cs="Arial"/>
          <w:sz w:val="20"/>
          <w:szCs w:val="20"/>
        </w:rPr>
        <w:t>a</w:t>
      </w:r>
      <w:r w:rsidRPr="00DC7263">
        <w:rPr>
          <w:rFonts w:ascii="Arial" w:hAnsi="Arial" w:cs="Arial"/>
          <w:sz w:val="20"/>
          <w:szCs w:val="20"/>
        </w:rPr>
        <w:t xml:space="preserve"> znesek posrednih stroškov za</w:t>
      </w:r>
      <w:r w:rsidR="002944C8" w:rsidRPr="00DC7263">
        <w:rPr>
          <w:rFonts w:ascii="Arial" w:hAnsi="Arial" w:cs="Arial"/>
          <w:sz w:val="20"/>
          <w:szCs w:val="20"/>
        </w:rPr>
        <w:t>okrožiti navzdol in sicer na 252</w:t>
      </w:r>
      <w:r w:rsidRPr="00DC7263">
        <w:rPr>
          <w:rFonts w:ascii="Arial" w:hAnsi="Arial" w:cs="Arial"/>
          <w:sz w:val="20"/>
          <w:szCs w:val="20"/>
        </w:rPr>
        <w:t>,23 EUR.</w:t>
      </w:r>
      <w:r w:rsidR="009074D4">
        <w:rPr>
          <w:rFonts w:ascii="Arial" w:hAnsi="Arial" w:cs="Arial"/>
          <w:sz w:val="20"/>
          <w:szCs w:val="20"/>
        </w:rPr>
        <w:t>)</w:t>
      </w:r>
    </w:p>
    <w:p w14:paraId="0BD375A8" w14:textId="77777777" w:rsidR="00A13D42" w:rsidRPr="00DC7263" w:rsidRDefault="00A13D42" w:rsidP="00037498">
      <w:pPr>
        <w:jc w:val="both"/>
        <w:rPr>
          <w:rFonts w:ascii="Arial" w:hAnsi="Arial" w:cs="Arial"/>
          <w:sz w:val="20"/>
          <w:szCs w:val="20"/>
        </w:rPr>
      </w:pPr>
    </w:p>
    <w:p w14:paraId="4A556122" w14:textId="77777777" w:rsidR="00A13D42" w:rsidRPr="00B703BF" w:rsidRDefault="00A13D42" w:rsidP="00A13D42">
      <w:pPr>
        <w:jc w:val="both"/>
        <w:rPr>
          <w:rFonts w:ascii="Arial" w:hAnsi="Arial"/>
          <w:sz w:val="20"/>
        </w:rPr>
      </w:pPr>
      <w:r w:rsidRPr="00B703BF">
        <w:rPr>
          <w:rFonts w:ascii="Arial" w:hAnsi="Arial"/>
          <w:sz w:val="20"/>
        </w:rPr>
        <w:t>OPOZORILO:</w:t>
      </w:r>
    </w:p>
    <w:p w14:paraId="487C2A8B" w14:textId="77777777" w:rsidR="00A13D42" w:rsidRDefault="00A13D42" w:rsidP="00A13D42">
      <w:pPr>
        <w:jc w:val="both"/>
        <w:rPr>
          <w:rFonts w:ascii="Arial" w:hAnsi="Arial"/>
          <w:sz w:val="20"/>
        </w:rPr>
      </w:pPr>
      <w:r w:rsidRPr="00B703BF">
        <w:rPr>
          <w:rFonts w:ascii="Arial" w:hAnsi="Arial"/>
          <w:sz w:val="20"/>
        </w:rPr>
        <w:t>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w:t>
      </w:r>
      <w:r>
        <w:rPr>
          <w:rFonts w:ascii="Arial" w:hAnsi="Arial"/>
          <w:sz w:val="20"/>
        </w:rPr>
        <w:t>6 in IV/7</w:t>
      </w:r>
      <w:r w:rsidRPr="00B703BF">
        <w:rPr>
          <w:rFonts w:ascii="Arial" w:hAnsi="Arial"/>
          <w:sz w:val="20"/>
        </w:rPr>
        <w:t>) in ga naknadno ni mogoče spreminjati!</w:t>
      </w:r>
      <w:r>
        <w:rPr>
          <w:rFonts w:ascii="Arial" w:hAnsi="Arial"/>
          <w:sz w:val="20"/>
        </w:rPr>
        <w:t xml:space="preserve"> </w:t>
      </w:r>
    </w:p>
    <w:p w14:paraId="5E79047D" w14:textId="77777777" w:rsidR="009A5DD2" w:rsidRPr="00DC7263" w:rsidRDefault="009A5DD2" w:rsidP="00037498">
      <w:pPr>
        <w:jc w:val="both"/>
        <w:rPr>
          <w:rFonts w:ascii="Arial" w:hAnsi="Arial" w:cs="Arial"/>
          <w:sz w:val="20"/>
          <w:szCs w:val="20"/>
        </w:rPr>
      </w:pPr>
    </w:p>
    <w:p w14:paraId="63AE2220"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Prijavitelji izpolnijo Projektni proračun v prilogi IV/6 na sledeč način:</w:t>
      </w:r>
    </w:p>
    <w:p w14:paraId="2A6002FD" w14:textId="77777777" w:rsidR="009A5DD2" w:rsidRPr="00DC7263" w:rsidRDefault="009A5DD2" w:rsidP="00037498">
      <w:pPr>
        <w:jc w:val="both"/>
        <w:rPr>
          <w:rFonts w:ascii="Arial" w:hAnsi="Arial" w:cs="Arial"/>
          <w:sz w:val="20"/>
          <w:szCs w:val="20"/>
        </w:rPr>
      </w:pPr>
    </w:p>
    <w:p w14:paraId="405F63D3"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 xml:space="preserve">Glede na vpise kategorij stroškov v tretjem stolpcu priloge IV/7 prijavitelji izračunajo vsote posameznih kategorij neposrednih stroškov. </w:t>
      </w:r>
    </w:p>
    <w:p w14:paraId="26856D2C" w14:textId="77777777" w:rsidR="009A5DD2" w:rsidRPr="00DC7263" w:rsidRDefault="009A5DD2" w:rsidP="00037498">
      <w:pPr>
        <w:jc w:val="both"/>
        <w:rPr>
          <w:rFonts w:ascii="Arial" w:hAnsi="Arial" w:cs="Arial"/>
          <w:sz w:val="20"/>
          <w:szCs w:val="20"/>
        </w:rPr>
      </w:pPr>
      <w:r w:rsidRPr="00DC7263">
        <w:rPr>
          <w:rFonts w:ascii="Arial" w:hAnsi="Arial" w:cs="Arial"/>
          <w:sz w:val="20"/>
          <w:szCs w:val="20"/>
        </w:rPr>
        <w:t xml:space="preserve">Vsota neposrednih in posrednih stroškov </w:t>
      </w:r>
      <w:r w:rsidRPr="00DC7263">
        <w:rPr>
          <w:rFonts w:ascii="Arial" w:hAnsi="Arial" w:cs="Arial"/>
          <w:sz w:val="20"/>
          <w:szCs w:val="20"/>
          <w:u w:val="single"/>
        </w:rPr>
        <w:t>ne sme presegati</w:t>
      </w:r>
      <w:r w:rsidRPr="00DC7263">
        <w:rPr>
          <w:rFonts w:ascii="Arial" w:hAnsi="Arial" w:cs="Arial"/>
          <w:sz w:val="20"/>
          <w:szCs w:val="20"/>
        </w:rPr>
        <w:t xml:space="preserve"> višine sredstev, ki jih je naročnik namenil  </w:t>
      </w:r>
      <w:r w:rsidRPr="00DC7263">
        <w:rPr>
          <w:rFonts w:ascii="Arial" w:hAnsi="Arial" w:cs="Arial"/>
          <w:sz w:val="20"/>
          <w:szCs w:val="20"/>
          <w:lang w:eastAsia="en-US"/>
        </w:rPr>
        <w:t>za izvedbo aktivnosti projekta za izpolnitev ciljev projekta.</w:t>
      </w:r>
    </w:p>
    <w:p w14:paraId="67B9EA74" w14:textId="77777777" w:rsidR="009A5DD2" w:rsidRPr="00DC7263" w:rsidRDefault="009A5DD2" w:rsidP="00037498">
      <w:pPr>
        <w:jc w:val="center"/>
        <w:rPr>
          <w:rFonts w:ascii="Arial" w:hAnsi="Arial" w:cs="Arial"/>
          <w:b/>
          <w:sz w:val="20"/>
          <w:szCs w:val="20"/>
        </w:rPr>
        <w:sectPr w:rsidR="009A5DD2" w:rsidRPr="00DC7263" w:rsidSect="00037498">
          <w:headerReference w:type="even" r:id="rId28"/>
          <w:footerReference w:type="even" r:id="rId29"/>
          <w:footerReference w:type="default" r:id="rId30"/>
          <w:pgSz w:w="11907" w:h="16840" w:code="9"/>
          <w:pgMar w:top="1418" w:right="1418" w:bottom="1418" w:left="1418" w:header="709" w:footer="709" w:gutter="0"/>
          <w:cols w:space="708"/>
        </w:sectPr>
      </w:pPr>
    </w:p>
    <w:p w14:paraId="62644A31" w14:textId="77777777" w:rsidR="009A5DD2" w:rsidRPr="00DC7263" w:rsidRDefault="007F5C4F" w:rsidP="00B9546E">
      <w:pPr>
        <w:jc w:val="center"/>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63872" behindDoc="0" locked="0" layoutInCell="1" allowOverlap="1" wp14:anchorId="281476BA" wp14:editId="341B8487">
            <wp:simplePos x="0" y="0"/>
            <wp:positionH relativeFrom="column">
              <wp:posOffset>8458200</wp:posOffset>
            </wp:positionH>
            <wp:positionV relativeFrom="paragraph">
              <wp:posOffset>-457200</wp:posOffset>
            </wp:positionV>
            <wp:extent cx="800100" cy="866775"/>
            <wp:effectExtent l="0" t="0" r="0" b="0"/>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tbl>
      <w:tblPr>
        <w:tblW w:w="14992" w:type="dxa"/>
        <w:tblLook w:val="00A0" w:firstRow="1" w:lastRow="0" w:firstColumn="1" w:lastColumn="0" w:noHBand="0" w:noVBand="0"/>
      </w:tblPr>
      <w:tblGrid>
        <w:gridCol w:w="11448"/>
        <w:gridCol w:w="3544"/>
      </w:tblGrid>
      <w:tr w:rsidR="009A5DD2" w:rsidRPr="00DC7263" w14:paraId="644014A1" w14:textId="77777777" w:rsidTr="008E436C">
        <w:tc>
          <w:tcPr>
            <w:tcW w:w="11448" w:type="dxa"/>
          </w:tcPr>
          <w:p w14:paraId="3C7F22C7" w14:textId="77777777" w:rsidR="009A5DD2" w:rsidRPr="00DC7263" w:rsidRDefault="009A5DD2" w:rsidP="008E436C">
            <w:pPr>
              <w:jc w:val="both"/>
              <w:rPr>
                <w:rFonts w:ascii="Arial" w:hAnsi="Arial" w:cs="Arial"/>
                <w:b/>
                <w:sz w:val="20"/>
                <w:szCs w:val="20"/>
              </w:rPr>
            </w:pPr>
            <w:r w:rsidRPr="00DC7263">
              <w:rPr>
                <w:rFonts w:ascii="Arial" w:hAnsi="Arial" w:cs="Arial"/>
                <w:b/>
                <w:sz w:val="20"/>
                <w:szCs w:val="20"/>
              </w:rPr>
              <w:t>NAČRTOVANI PROJEKTNI PRORAČUN – PO VRSTICAH PRORAČUNA</w:t>
            </w:r>
          </w:p>
          <w:p w14:paraId="7465F220" w14:textId="77777777" w:rsidR="009A5DD2" w:rsidRPr="00DC7263" w:rsidRDefault="009A5DD2" w:rsidP="008E436C">
            <w:pPr>
              <w:jc w:val="both"/>
              <w:rPr>
                <w:rFonts w:ascii="Arial" w:hAnsi="Arial" w:cs="Arial"/>
                <w:i/>
                <w:sz w:val="20"/>
                <w:szCs w:val="20"/>
              </w:rPr>
            </w:pPr>
          </w:p>
          <w:p w14:paraId="06069A8F" w14:textId="021C52DE" w:rsidR="009A5DD2" w:rsidRPr="00DC7263" w:rsidRDefault="009A5DD2" w:rsidP="008E436C">
            <w:pPr>
              <w:jc w:val="both"/>
              <w:rPr>
                <w:rFonts w:ascii="Arial" w:hAnsi="Arial" w:cs="Arial"/>
                <w:sz w:val="20"/>
                <w:szCs w:val="20"/>
              </w:rPr>
            </w:pPr>
            <w:r w:rsidRPr="00DC7263">
              <w:rPr>
                <w:rFonts w:ascii="Arial" w:hAnsi="Arial" w:cs="Arial"/>
                <w:sz w:val="20"/>
                <w:szCs w:val="20"/>
              </w:rPr>
              <w:t xml:space="preserve">javnega razpisa </w:t>
            </w:r>
            <w:r w:rsidRPr="00DC7263">
              <w:rPr>
                <w:rFonts w:ascii="Arial" w:hAnsi="Arial" w:cs="Arial"/>
                <w:b/>
                <w:sz w:val="20"/>
                <w:szCs w:val="20"/>
              </w:rPr>
              <w:t>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 xml:space="preserve">", </w:t>
            </w:r>
            <w:r w:rsidR="00E4457E" w:rsidRPr="00DC7263">
              <w:rPr>
                <w:rFonts w:ascii="Arial" w:hAnsi="Arial" w:cs="Arial"/>
                <w:b/>
                <w:sz w:val="20"/>
                <w:szCs w:val="20"/>
              </w:rPr>
              <w:t xml:space="preserve">št. 430-23/2019 </w:t>
            </w:r>
          </w:p>
          <w:p w14:paraId="466406D6" w14:textId="77777777" w:rsidR="009A5DD2" w:rsidRPr="00DC7263" w:rsidRDefault="009A5DD2" w:rsidP="008E436C">
            <w:pPr>
              <w:pStyle w:val="Glava"/>
              <w:rPr>
                <w:rFonts w:ascii="Arial" w:hAnsi="Arial" w:cs="Arial"/>
                <w:b/>
                <w:sz w:val="20"/>
              </w:rPr>
            </w:pPr>
          </w:p>
        </w:tc>
        <w:tc>
          <w:tcPr>
            <w:tcW w:w="3544" w:type="dxa"/>
          </w:tcPr>
          <w:p w14:paraId="06672400" w14:textId="77777777" w:rsidR="009A5DD2" w:rsidRPr="00DC7263" w:rsidRDefault="009A5DD2" w:rsidP="008E436C">
            <w:pPr>
              <w:jc w:val="right"/>
              <w:rPr>
                <w:rFonts w:ascii="Arial" w:hAnsi="Arial" w:cs="Arial"/>
                <w:b/>
                <w:bCs/>
                <w:sz w:val="20"/>
                <w:szCs w:val="20"/>
              </w:rPr>
            </w:pPr>
          </w:p>
          <w:p w14:paraId="3DDCC8D3" w14:textId="77777777" w:rsidR="009A5DD2" w:rsidRPr="00DC7263" w:rsidRDefault="009A5DD2" w:rsidP="008E436C">
            <w:pPr>
              <w:jc w:val="right"/>
              <w:rPr>
                <w:rFonts w:ascii="Arial" w:hAnsi="Arial" w:cs="Arial"/>
                <w:b/>
                <w:bCs/>
                <w:sz w:val="20"/>
                <w:szCs w:val="20"/>
              </w:rPr>
            </w:pPr>
          </w:p>
          <w:p w14:paraId="5A1122AA" w14:textId="77777777" w:rsidR="009A5DD2" w:rsidRPr="00DC7263" w:rsidRDefault="009A5DD2" w:rsidP="008E436C">
            <w:pPr>
              <w:jc w:val="right"/>
              <w:rPr>
                <w:rFonts w:ascii="Arial" w:hAnsi="Arial" w:cs="Arial"/>
                <w:b/>
                <w:bCs/>
                <w:sz w:val="20"/>
                <w:szCs w:val="20"/>
              </w:rPr>
            </w:pPr>
            <w:r w:rsidRPr="00DC7263">
              <w:rPr>
                <w:rFonts w:ascii="Arial" w:hAnsi="Arial" w:cs="Arial"/>
                <w:b/>
                <w:bCs/>
                <w:sz w:val="20"/>
                <w:szCs w:val="20"/>
              </w:rPr>
              <w:t>PRILOGA IV/7</w:t>
            </w:r>
          </w:p>
          <w:p w14:paraId="5E6BAFB1" w14:textId="77777777" w:rsidR="009A5DD2" w:rsidRPr="00DC7263" w:rsidRDefault="009A5DD2" w:rsidP="008E436C">
            <w:pPr>
              <w:pStyle w:val="Glava"/>
              <w:jc w:val="center"/>
              <w:rPr>
                <w:rFonts w:ascii="Arial" w:hAnsi="Arial" w:cs="Arial"/>
                <w:iCs/>
                <w:sz w:val="20"/>
              </w:rPr>
            </w:pPr>
          </w:p>
        </w:tc>
      </w:tr>
    </w:tbl>
    <w:p w14:paraId="096463F2" w14:textId="77777777" w:rsidR="009A5DD2" w:rsidRPr="00DC7263" w:rsidRDefault="009A5DD2" w:rsidP="009D3BA0">
      <w:pPr>
        <w:jc w:val="both"/>
        <w:rPr>
          <w:rFonts w:ascii="Arial" w:hAnsi="Arial" w:cs="Arial"/>
          <w:i/>
          <w:sz w:val="20"/>
          <w:szCs w:val="20"/>
        </w:rPr>
      </w:pPr>
    </w:p>
    <w:p w14:paraId="6B5AED43" w14:textId="77777777" w:rsidR="009A5DD2" w:rsidRPr="00DC7263" w:rsidRDefault="009A5DD2" w:rsidP="009D3BA0">
      <w:pPr>
        <w:jc w:val="both"/>
        <w:rPr>
          <w:rFonts w:ascii="Arial" w:hAnsi="Arial" w:cs="Arial"/>
          <w:i/>
          <w:sz w:val="20"/>
          <w:szCs w:val="20"/>
        </w:rPr>
      </w:pPr>
    </w:p>
    <w:tbl>
      <w:tblPr>
        <w:tblW w:w="14980" w:type="dxa"/>
        <w:tblInd w:w="70" w:type="dxa"/>
        <w:tblLook w:val="00A0" w:firstRow="1" w:lastRow="0" w:firstColumn="1" w:lastColumn="0" w:noHBand="0" w:noVBand="0"/>
      </w:tblPr>
      <w:tblGrid>
        <w:gridCol w:w="1239"/>
        <w:gridCol w:w="1239"/>
        <w:gridCol w:w="1257"/>
        <w:gridCol w:w="1716"/>
        <w:gridCol w:w="5008"/>
        <w:gridCol w:w="1528"/>
        <w:gridCol w:w="1083"/>
        <w:gridCol w:w="872"/>
        <w:gridCol w:w="1038"/>
      </w:tblGrid>
      <w:tr w:rsidR="009A5DD2" w:rsidRPr="00DC7263" w14:paraId="5158EF77" w14:textId="77777777" w:rsidTr="008E436C">
        <w:trPr>
          <w:trHeight w:val="270"/>
        </w:trPr>
        <w:tc>
          <w:tcPr>
            <w:tcW w:w="1196" w:type="dxa"/>
            <w:tcBorders>
              <w:top w:val="nil"/>
              <w:left w:val="nil"/>
              <w:bottom w:val="single" w:sz="4" w:space="0" w:color="auto"/>
              <w:right w:val="nil"/>
            </w:tcBorders>
            <w:noWrap/>
            <w:vAlign w:val="bottom"/>
          </w:tcPr>
          <w:p w14:paraId="1A4D25F1" w14:textId="77777777" w:rsidR="009A5DD2" w:rsidRPr="00DC7263" w:rsidRDefault="009A5DD2" w:rsidP="008E436C">
            <w:pPr>
              <w:rPr>
                <w:rFonts w:ascii="Arial" w:hAnsi="Arial" w:cs="Arial"/>
                <w:sz w:val="20"/>
                <w:szCs w:val="20"/>
              </w:rPr>
            </w:pPr>
          </w:p>
        </w:tc>
        <w:tc>
          <w:tcPr>
            <w:tcW w:w="1196" w:type="dxa"/>
            <w:tcBorders>
              <w:top w:val="nil"/>
              <w:left w:val="nil"/>
              <w:bottom w:val="nil"/>
              <w:right w:val="nil"/>
            </w:tcBorders>
            <w:noWrap/>
            <w:vAlign w:val="bottom"/>
          </w:tcPr>
          <w:p w14:paraId="1CB5591B" w14:textId="77777777" w:rsidR="009A5DD2" w:rsidRPr="00DC7263" w:rsidRDefault="009A5DD2" w:rsidP="008E436C">
            <w:pPr>
              <w:jc w:val="center"/>
              <w:rPr>
                <w:rFonts w:ascii="Arial" w:hAnsi="Arial" w:cs="Arial"/>
                <w:sz w:val="20"/>
                <w:szCs w:val="20"/>
              </w:rPr>
            </w:pPr>
          </w:p>
        </w:tc>
        <w:tc>
          <w:tcPr>
            <w:tcW w:w="1257" w:type="dxa"/>
            <w:tcBorders>
              <w:top w:val="nil"/>
              <w:left w:val="nil"/>
              <w:bottom w:val="nil"/>
              <w:right w:val="nil"/>
            </w:tcBorders>
            <w:noWrap/>
            <w:vAlign w:val="bottom"/>
          </w:tcPr>
          <w:p w14:paraId="74283061" w14:textId="77777777" w:rsidR="009A5DD2" w:rsidRPr="00DC7263" w:rsidRDefault="009A5DD2" w:rsidP="008E436C">
            <w:pPr>
              <w:rPr>
                <w:rFonts w:ascii="Arial" w:hAnsi="Arial" w:cs="Arial"/>
                <w:sz w:val="20"/>
                <w:szCs w:val="20"/>
              </w:rPr>
            </w:pPr>
          </w:p>
        </w:tc>
        <w:tc>
          <w:tcPr>
            <w:tcW w:w="1716" w:type="dxa"/>
            <w:tcBorders>
              <w:top w:val="nil"/>
              <w:left w:val="nil"/>
              <w:bottom w:val="nil"/>
              <w:right w:val="nil"/>
            </w:tcBorders>
            <w:noWrap/>
            <w:vAlign w:val="bottom"/>
          </w:tcPr>
          <w:p w14:paraId="44D4F5B2" w14:textId="77777777" w:rsidR="009A5DD2" w:rsidRPr="00DC7263" w:rsidRDefault="009A5DD2" w:rsidP="008E436C">
            <w:pPr>
              <w:rPr>
                <w:rFonts w:ascii="Arial" w:hAnsi="Arial" w:cs="Arial"/>
                <w:sz w:val="20"/>
                <w:szCs w:val="20"/>
              </w:rPr>
            </w:pPr>
          </w:p>
        </w:tc>
        <w:tc>
          <w:tcPr>
            <w:tcW w:w="5271" w:type="dxa"/>
            <w:tcBorders>
              <w:top w:val="nil"/>
              <w:left w:val="nil"/>
              <w:bottom w:val="nil"/>
              <w:right w:val="nil"/>
            </w:tcBorders>
            <w:vAlign w:val="bottom"/>
          </w:tcPr>
          <w:p w14:paraId="38E27C44" w14:textId="77777777" w:rsidR="009A5DD2" w:rsidRPr="00DC7263" w:rsidRDefault="009A5DD2" w:rsidP="008E436C">
            <w:pPr>
              <w:jc w:val="right"/>
              <w:rPr>
                <w:rFonts w:ascii="Arial" w:hAnsi="Arial" w:cs="Arial"/>
                <w:sz w:val="20"/>
                <w:szCs w:val="20"/>
              </w:rPr>
            </w:pPr>
          </w:p>
        </w:tc>
        <w:tc>
          <w:tcPr>
            <w:tcW w:w="1466" w:type="dxa"/>
            <w:tcBorders>
              <w:top w:val="single" w:sz="4" w:space="0" w:color="auto"/>
              <w:left w:val="single" w:sz="4" w:space="0" w:color="auto"/>
              <w:bottom w:val="single" w:sz="4" w:space="0" w:color="auto"/>
              <w:right w:val="single" w:sz="4" w:space="0" w:color="auto"/>
            </w:tcBorders>
            <w:vAlign w:val="bottom"/>
          </w:tcPr>
          <w:p w14:paraId="63C604EF" w14:textId="77777777" w:rsidR="009A5DD2" w:rsidRPr="00DC7263" w:rsidRDefault="009A5DD2" w:rsidP="008E436C">
            <w:pPr>
              <w:jc w:val="center"/>
              <w:rPr>
                <w:rFonts w:ascii="Arial" w:hAnsi="Arial" w:cs="Arial"/>
                <w:sz w:val="20"/>
                <w:szCs w:val="20"/>
              </w:rPr>
            </w:pPr>
            <w:r w:rsidRPr="00DC7263">
              <w:rPr>
                <w:rFonts w:ascii="Arial" w:hAnsi="Arial" w:cs="Arial"/>
                <w:sz w:val="20"/>
                <w:szCs w:val="20"/>
              </w:rPr>
              <w:t xml:space="preserve">% </w:t>
            </w:r>
            <w:proofErr w:type="spellStart"/>
            <w:r w:rsidRPr="00DC7263">
              <w:rPr>
                <w:rFonts w:ascii="Arial" w:hAnsi="Arial" w:cs="Arial"/>
                <w:sz w:val="20"/>
                <w:szCs w:val="20"/>
              </w:rPr>
              <w:t>podizv</w:t>
            </w:r>
            <w:proofErr w:type="spellEnd"/>
            <w:r w:rsidRPr="00DC7263">
              <w:rPr>
                <w:rFonts w:ascii="Arial" w:hAnsi="Arial" w:cs="Arial"/>
                <w:sz w:val="20"/>
                <w:szCs w:val="20"/>
              </w:rPr>
              <w:t>. </w:t>
            </w:r>
          </w:p>
        </w:tc>
        <w:tc>
          <w:tcPr>
            <w:tcW w:w="1840" w:type="dxa"/>
            <w:gridSpan w:val="2"/>
            <w:tcBorders>
              <w:top w:val="nil"/>
              <w:left w:val="nil"/>
              <w:bottom w:val="single" w:sz="8" w:space="0" w:color="auto"/>
              <w:right w:val="single" w:sz="4" w:space="0" w:color="000000"/>
            </w:tcBorders>
            <w:noWrap/>
            <w:vAlign w:val="bottom"/>
          </w:tcPr>
          <w:p w14:paraId="3EB8228F" w14:textId="77777777" w:rsidR="009A5DD2" w:rsidRPr="00DC7263" w:rsidRDefault="009A5DD2" w:rsidP="008E436C">
            <w:pPr>
              <w:jc w:val="right"/>
              <w:rPr>
                <w:rFonts w:ascii="Arial" w:hAnsi="Arial" w:cs="Arial"/>
                <w:b/>
                <w:sz w:val="20"/>
                <w:szCs w:val="20"/>
              </w:rPr>
            </w:pPr>
            <w:r w:rsidRPr="00DC7263">
              <w:rPr>
                <w:rFonts w:ascii="Arial" w:hAnsi="Arial" w:cs="Arial"/>
                <w:b/>
                <w:sz w:val="20"/>
                <w:szCs w:val="20"/>
              </w:rPr>
              <w:t>Vsota:</w:t>
            </w:r>
          </w:p>
          <w:p w14:paraId="3912AAB5"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auto" w:fill="F3F3F3"/>
            <w:noWrap/>
            <w:vAlign w:val="bottom"/>
          </w:tcPr>
          <w:p w14:paraId="1C2BA4AB" w14:textId="77777777" w:rsidR="009A5DD2" w:rsidRPr="00DC7263" w:rsidRDefault="009A5DD2" w:rsidP="008E436C">
            <w:pPr>
              <w:jc w:val="right"/>
              <w:rPr>
                <w:rFonts w:ascii="Arial" w:hAnsi="Arial" w:cs="Arial"/>
                <w:b/>
                <w:bCs/>
                <w:sz w:val="20"/>
                <w:szCs w:val="20"/>
              </w:rPr>
            </w:pPr>
          </w:p>
        </w:tc>
      </w:tr>
      <w:tr w:rsidR="009A5DD2" w:rsidRPr="00DC7263" w14:paraId="6E8F6083" w14:textId="77777777" w:rsidTr="00FC4921">
        <w:trPr>
          <w:trHeight w:val="970"/>
        </w:trPr>
        <w:tc>
          <w:tcPr>
            <w:tcW w:w="1196" w:type="dxa"/>
            <w:tcBorders>
              <w:top w:val="single" w:sz="4" w:space="0" w:color="auto"/>
              <w:left w:val="single" w:sz="4" w:space="0" w:color="auto"/>
              <w:bottom w:val="single" w:sz="4" w:space="0" w:color="auto"/>
              <w:right w:val="single" w:sz="4" w:space="0" w:color="auto"/>
            </w:tcBorders>
            <w:shd w:val="clear" w:color="000000" w:fill="FFFF99"/>
            <w:vAlign w:val="center"/>
          </w:tcPr>
          <w:p w14:paraId="5BE77CAC"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Zaporedna številka vrstice</w:t>
            </w:r>
          </w:p>
          <w:p w14:paraId="5AA6C785"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proračuna</w:t>
            </w:r>
          </w:p>
        </w:tc>
        <w:tc>
          <w:tcPr>
            <w:tcW w:w="1196" w:type="dxa"/>
            <w:tcBorders>
              <w:top w:val="single" w:sz="8" w:space="0" w:color="auto"/>
              <w:left w:val="single" w:sz="4" w:space="0" w:color="auto"/>
              <w:bottom w:val="single" w:sz="4" w:space="0" w:color="auto"/>
              <w:right w:val="single" w:sz="4" w:space="0" w:color="auto"/>
            </w:tcBorders>
            <w:shd w:val="clear" w:color="000000" w:fill="FFFF99"/>
            <w:vAlign w:val="center"/>
          </w:tcPr>
          <w:p w14:paraId="4B412EE1"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Zaporedna št. aktivnosti (kot v Prijavi projekta)</w:t>
            </w:r>
          </w:p>
        </w:tc>
        <w:tc>
          <w:tcPr>
            <w:tcW w:w="1257" w:type="dxa"/>
            <w:tcBorders>
              <w:top w:val="single" w:sz="8" w:space="0" w:color="auto"/>
              <w:left w:val="single" w:sz="8" w:space="0" w:color="auto"/>
              <w:bottom w:val="single" w:sz="4" w:space="0" w:color="auto"/>
              <w:right w:val="single" w:sz="4" w:space="0" w:color="auto"/>
            </w:tcBorders>
            <w:shd w:val="clear" w:color="000000" w:fill="FFFF99"/>
            <w:vAlign w:val="center"/>
          </w:tcPr>
          <w:p w14:paraId="1EB0475B"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Kategorija stroškov</w:t>
            </w:r>
          </w:p>
        </w:tc>
        <w:tc>
          <w:tcPr>
            <w:tcW w:w="1716" w:type="dxa"/>
            <w:tcBorders>
              <w:top w:val="single" w:sz="8" w:space="0" w:color="auto"/>
              <w:left w:val="nil"/>
              <w:bottom w:val="single" w:sz="4" w:space="0" w:color="auto"/>
              <w:right w:val="single" w:sz="4" w:space="0" w:color="auto"/>
            </w:tcBorders>
            <w:shd w:val="clear" w:color="000000" w:fill="FFFF99"/>
            <w:vAlign w:val="center"/>
          </w:tcPr>
          <w:p w14:paraId="6BAE2AD3"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Predvideni cilji posamezne enote/vrstice proračuna (kot v Prijavi projekta)</w:t>
            </w:r>
          </w:p>
        </w:tc>
        <w:tc>
          <w:tcPr>
            <w:tcW w:w="5271" w:type="dxa"/>
            <w:tcBorders>
              <w:top w:val="single" w:sz="8" w:space="0" w:color="auto"/>
              <w:left w:val="nil"/>
              <w:bottom w:val="single" w:sz="4" w:space="0" w:color="auto"/>
              <w:right w:val="single" w:sz="4" w:space="0" w:color="auto"/>
            </w:tcBorders>
            <w:shd w:val="clear" w:color="000000" w:fill="FFFF99"/>
            <w:vAlign w:val="center"/>
          </w:tcPr>
          <w:p w14:paraId="13ADC668"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Opis vrstice proračuna</w:t>
            </w:r>
            <w:r w:rsidRPr="00DC7263">
              <w:rPr>
                <w:rFonts w:ascii="Arial" w:hAnsi="Arial" w:cs="Arial"/>
                <w:b/>
                <w:bCs/>
                <w:sz w:val="20"/>
                <w:szCs w:val="20"/>
              </w:rPr>
              <w:br/>
            </w:r>
          </w:p>
        </w:tc>
        <w:tc>
          <w:tcPr>
            <w:tcW w:w="1466" w:type="dxa"/>
            <w:tcBorders>
              <w:top w:val="nil"/>
              <w:left w:val="nil"/>
              <w:bottom w:val="single" w:sz="4" w:space="0" w:color="auto"/>
              <w:right w:val="single" w:sz="8" w:space="0" w:color="auto"/>
            </w:tcBorders>
            <w:shd w:val="clear" w:color="000000" w:fill="FFFF99"/>
            <w:vAlign w:val="center"/>
          </w:tcPr>
          <w:p w14:paraId="0CA15109"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Ali bo storitev opravil podizvajalec? (DA/NE)</w:t>
            </w:r>
          </w:p>
        </w:tc>
        <w:tc>
          <w:tcPr>
            <w:tcW w:w="1020" w:type="dxa"/>
            <w:tcBorders>
              <w:top w:val="nil"/>
              <w:left w:val="single" w:sz="4" w:space="0" w:color="auto"/>
              <w:bottom w:val="single" w:sz="4" w:space="0" w:color="auto"/>
              <w:right w:val="single" w:sz="4" w:space="0" w:color="auto"/>
            </w:tcBorders>
            <w:shd w:val="clear" w:color="000000" w:fill="FFFF99"/>
            <w:vAlign w:val="center"/>
          </w:tcPr>
          <w:p w14:paraId="23AE842A"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 xml:space="preserve">Vrednost v </w:t>
            </w:r>
            <w:r w:rsidRPr="00DC7263">
              <w:rPr>
                <w:rFonts w:ascii="Arial" w:hAnsi="Arial" w:cs="Arial"/>
                <w:b/>
                <w:bCs/>
                <w:sz w:val="20"/>
                <w:szCs w:val="20"/>
              </w:rPr>
              <w:br/>
              <w:t>EUR</w:t>
            </w:r>
            <w:r w:rsidRPr="00DC7263">
              <w:rPr>
                <w:rFonts w:ascii="Arial" w:hAnsi="Arial" w:cs="Arial"/>
                <w:b/>
                <w:bCs/>
                <w:sz w:val="20"/>
                <w:szCs w:val="20"/>
              </w:rPr>
              <w:br/>
              <w:t xml:space="preserve"> na enoto</w:t>
            </w:r>
          </w:p>
        </w:tc>
        <w:tc>
          <w:tcPr>
            <w:tcW w:w="820" w:type="dxa"/>
            <w:tcBorders>
              <w:top w:val="nil"/>
              <w:left w:val="nil"/>
              <w:bottom w:val="single" w:sz="4" w:space="0" w:color="auto"/>
              <w:right w:val="single" w:sz="4" w:space="0" w:color="auto"/>
            </w:tcBorders>
            <w:shd w:val="clear" w:color="000000" w:fill="FFFF99"/>
            <w:vAlign w:val="center"/>
          </w:tcPr>
          <w:p w14:paraId="7910F414"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Število enot</w:t>
            </w:r>
          </w:p>
        </w:tc>
        <w:tc>
          <w:tcPr>
            <w:tcW w:w="1038" w:type="dxa"/>
            <w:tcBorders>
              <w:top w:val="single" w:sz="8" w:space="0" w:color="auto"/>
              <w:left w:val="nil"/>
              <w:bottom w:val="single" w:sz="4" w:space="0" w:color="auto"/>
              <w:right w:val="single" w:sz="8" w:space="0" w:color="auto"/>
            </w:tcBorders>
            <w:shd w:val="clear" w:color="000000" w:fill="FFFF99"/>
            <w:vAlign w:val="center"/>
          </w:tcPr>
          <w:p w14:paraId="1A70A5A5" w14:textId="77777777" w:rsidR="009A5DD2" w:rsidRPr="00DC7263" w:rsidRDefault="009A5DD2" w:rsidP="00FC4921">
            <w:pPr>
              <w:jc w:val="center"/>
              <w:rPr>
                <w:rFonts w:ascii="Arial" w:hAnsi="Arial" w:cs="Arial"/>
                <w:b/>
                <w:bCs/>
                <w:sz w:val="20"/>
                <w:szCs w:val="20"/>
              </w:rPr>
            </w:pPr>
            <w:r w:rsidRPr="00DC7263">
              <w:rPr>
                <w:rFonts w:ascii="Arial" w:hAnsi="Arial" w:cs="Arial"/>
                <w:b/>
                <w:bCs/>
                <w:sz w:val="20"/>
                <w:szCs w:val="20"/>
              </w:rPr>
              <w:t xml:space="preserve">Skupaj </w:t>
            </w:r>
            <w:r w:rsidRPr="00DC7263">
              <w:rPr>
                <w:rFonts w:ascii="Arial" w:hAnsi="Arial" w:cs="Arial"/>
                <w:b/>
                <w:bCs/>
                <w:sz w:val="20"/>
                <w:szCs w:val="20"/>
              </w:rPr>
              <w:br/>
              <w:t>EUR</w:t>
            </w:r>
          </w:p>
        </w:tc>
      </w:tr>
      <w:tr w:rsidR="009A5DD2" w:rsidRPr="00DC7263" w14:paraId="52F01D7D"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0D767CED"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1</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15A342FA"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334D311C"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3361D32B"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vAlign w:val="bottom"/>
          </w:tcPr>
          <w:p w14:paraId="4AEEE3D9"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49A7E3C2"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48D960D8"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5665105D"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7E31AE13" w14:textId="77777777" w:rsidR="009A5DD2" w:rsidRPr="00DC7263" w:rsidRDefault="009A5DD2" w:rsidP="008E436C">
            <w:pPr>
              <w:jc w:val="right"/>
              <w:rPr>
                <w:rFonts w:ascii="Arial" w:hAnsi="Arial" w:cs="Arial"/>
                <w:b/>
                <w:bCs/>
                <w:sz w:val="20"/>
                <w:szCs w:val="20"/>
              </w:rPr>
            </w:pPr>
          </w:p>
        </w:tc>
      </w:tr>
      <w:tr w:rsidR="009A5DD2" w:rsidRPr="00DC7263" w14:paraId="5C80A92C"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60A837B9"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2</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306EA2F4"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1F6E2FF4"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613257CA"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vAlign w:val="bottom"/>
          </w:tcPr>
          <w:p w14:paraId="635ECA68" w14:textId="77777777" w:rsidR="009A5DD2" w:rsidRPr="00DC7263" w:rsidRDefault="009A5DD2" w:rsidP="008E436C">
            <w:pPr>
              <w:rPr>
                <w:rFonts w:ascii="Arial" w:hAnsi="Arial" w:cs="Arial"/>
                <w:sz w:val="20"/>
                <w:szCs w:val="20"/>
              </w:rPr>
            </w:pPr>
          </w:p>
          <w:p w14:paraId="4687D272"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63A13102"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39E21283"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30ECFDF0"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ED6AB92" w14:textId="77777777" w:rsidR="009A5DD2" w:rsidRPr="00DC7263" w:rsidRDefault="009A5DD2" w:rsidP="008E436C">
            <w:pPr>
              <w:jc w:val="right"/>
              <w:rPr>
                <w:rFonts w:ascii="Arial" w:hAnsi="Arial" w:cs="Arial"/>
                <w:b/>
                <w:bCs/>
                <w:sz w:val="20"/>
                <w:szCs w:val="20"/>
              </w:rPr>
            </w:pPr>
          </w:p>
        </w:tc>
      </w:tr>
      <w:tr w:rsidR="009A5DD2" w:rsidRPr="00DC7263" w14:paraId="3A86FBA5"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4EE6F279"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3</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0CF0DE9B"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0F98A133"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6D6CE08A"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vAlign w:val="bottom"/>
          </w:tcPr>
          <w:p w14:paraId="04EF051F" w14:textId="77777777" w:rsidR="009A5DD2" w:rsidRPr="00DC7263" w:rsidRDefault="009A5DD2" w:rsidP="008E436C">
            <w:pPr>
              <w:rPr>
                <w:rFonts w:ascii="Arial" w:hAnsi="Arial" w:cs="Arial"/>
                <w:sz w:val="20"/>
                <w:szCs w:val="20"/>
              </w:rPr>
            </w:pPr>
          </w:p>
          <w:p w14:paraId="60A43AD2"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17716BD9"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75432A56"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2CBC2286"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48853D21" w14:textId="77777777" w:rsidR="009A5DD2" w:rsidRPr="00DC7263" w:rsidRDefault="009A5DD2" w:rsidP="008E436C">
            <w:pPr>
              <w:jc w:val="right"/>
              <w:rPr>
                <w:rFonts w:ascii="Arial" w:hAnsi="Arial" w:cs="Arial"/>
                <w:b/>
                <w:bCs/>
                <w:sz w:val="20"/>
                <w:szCs w:val="20"/>
              </w:rPr>
            </w:pPr>
          </w:p>
        </w:tc>
      </w:tr>
      <w:tr w:rsidR="009A5DD2" w:rsidRPr="00DC7263" w14:paraId="1BE18C9A"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6770CEEB"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4</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6DBEEF60"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50F22631"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74B00A6D"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vAlign w:val="bottom"/>
          </w:tcPr>
          <w:p w14:paraId="208CF5A1" w14:textId="77777777" w:rsidR="009A5DD2" w:rsidRPr="00DC7263" w:rsidRDefault="009A5DD2" w:rsidP="008E436C">
            <w:pPr>
              <w:rPr>
                <w:rFonts w:ascii="Arial" w:hAnsi="Arial" w:cs="Arial"/>
                <w:sz w:val="20"/>
                <w:szCs w:val="20"/>
              </w:rPr>
            </w:pPr>
          </w:p>
          <w:p w14:paraId="5AB7E90B"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5C7436BE"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7164F881"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499E52C4"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59DA043D" w14:textId="77777777" w:rsidR="009A5DD2" w:rsidRPr="00DC7263" w:rsidRDefault="009A5DD2" w:rsidP="008E436C">
            <w:pPr>
              <w:jc w:val="right"/>
              <w:rPr>
                <w:rFonts w:ascii="Arial" w:hAnsi="Arial" w:cs="Arial"/>
                <w:b/>
                <w:bCs/>
                <w:sz w:val="20"/>
                <w:szCs w:val="20"/>
              </w:rPr>
            </w:pPr>
          </w:p>
        </w:tc>
      </w:tr>
      <w:tr w:rsidR="009A5DD2" w:rsidRPr="00DC7263" w14:paraId="39F3212F"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36DBADC3"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5</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24A5E610"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B77AD96"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094B08B2"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vAlign w:val="bottom"/>
          </w:tcPr>
          <w:p w14:paraId="1E9946CB" w14:textId="77777777" w:rsidR="009A5DD2" w:rsidRPr="00DC7263" w:rsidRDefault="009A5DD2" w:rsidP="008E436C">
            <w:pPr>
              <w:rPr>
                <w:rFonts w:ascii="Arial" w:hAnsi="Arial" w:cs="Arial"/>
                <w:sz w:val="20"/>
                <w:szCs w:val="20"/>
              </w:rPr>
            </w:pPr>
          </w:p>
          <w:p w14:paraId="793DA113"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4C59531B"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19D620BB"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46B26B51"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45CBE3E8" w14:textId="77777777" w:rsidR="009A5DD2" w:rsidRPr="00DC7263" w:rsidRDefault="009A5DD2" w:rsidP="008E436C">
            <w:pPr>
              <w:jc w:val="right"/>
              <w:rPr>
                <w:rFonts w:ascii="Arial" w:hAnsi="Arial" w:cs="Arial"/>
                <w:b/>
                <w:bCs/>
                <w:sz w:val="20"/>
                <w:szCs w:val="20"/>
              </w:rPr>
            </w:pPr>
          </w:p>
        </w:tc>
      </w:tr>
      <w:tr w:rsidR="009A5DD2" w:rsidRPr="00DC7263" w14:paraId="2D0EF21E"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3F4CE31D"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6</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03B19D9D"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FF84DDA"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716" w:type="dxa"/>
            <w:tcBorders>
              <w:top w:val="single" w:sz="4" w:space="0" w:color="auto"/>
              <w:left w:val="nil"/>
              <w:bottom w:val="single" w:sz="4" w:space="0" w:color="auto"/>
              <w:right w:val="single" w:sz="4" w:space="0" w:color="auto"/>
            </w:tcBorders>
            <w:shd w:val="clear" w:color="000000" w:fill="auto"/>
            <w:vAlign w:val="bottom"/>
          </w:tcPr>
          <w:p w14:paraId="03CF786B" w14:textId="77777777" w:rsidR="009A5DD2" w:rsidRPr="00DC7263" w:rsidRDefault="009A5DD2" w:rsidP="008E436C">
            <w:pPr>
              <w:rPr>
                <w:rFonts w:ascii="Arial" w:hAnsi="Arial" w:cs="Arial"/>
                <w:b/>
                <w:bCs/>
                <w:sz w:val="20"/>
                <w:szCs w:val="20"/>
              </w:rPr>
            </w:pPr>
            <w:r w:rsidRPr="00DC7263">
              <w:rPr>
                <w:rFonts w:ascii="Arial" w:hAnsi="Arial" w:cs="Arial"/>
                <w:b/>
                <w:bCs/>
                <w:sz w:val="20"/>
                <w:szCs w:val="20"/>
              </w:rPr>
              <w:t> </w:t>
            </w:r>
          </w:p>
          <w:p w14:paraId="494B5AA4"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vAlign w:val="bottom"/>
          </w:tcPr>
          <w:p w14:paraId="6AE12123" w14:textId="77777777" w:rsidR="009A5DD2" w:rsidRPr="00DC7263" w:rsidRDefault="009A5DD2" w:rsidP="008E436C">
            <w:pPr>
              <w:rPr>
                <w:rFonts w:ascii="Arial" w:hAnsi="Arial" w:cs="Arial"/>
                <w:sz w:val="20"/>
                <w:szCs w:val="20"/>
              </w:rPr>
            </w:pPr>
            <w:r w:rsidRPr="00DC7263">
              <w:rPr>
                <w:rFonts w:ascii="Arial" w:hAnsi="Arial" w:cs="Arial"/>
                <w:sz w:val="20"/>
                <w:szCs w:val="20"/>
              </w:rPr>
              <w:t> </w:t>
            </w:r>
          </w:p>
        </w:tc>
        <w:tc>
          <w:tcPr>
            <w:tcW w:w="1466" w:type="dxa"/>
            <w:tcBorders>
              <w:top w:val="single" w:sz="4" w:space="0" w:color="auto"/>
              <w:left w:val="nil"/>
              <w:bottom w:val="single" w:sz="4" w:space="0" w:color="auto"/>
              <w:right w:val="single" w:sz="4" w:space="0" w:color="auto"/>
            </w:tcBorders>
            <w:shd w:val="clear" w:color="000000" w:fill="auto"/>
            <w:vAlign w:val="bottom"/>
          </w:tcPr>
          <w:p w14:paraId="59C13A91"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64F0BA72"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022D853A"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75CC56F" w14:textId="77777777" w:rsidR="009A5DD2" w:rsidRPr="00DC7263" w:rsidRDefault="009A5DD2" w:rsidP="008E436C">
            <w:pPr>
              <w:jc w:val="right"/>
              <w:rPr>
                <w:rFonts w:ascii="Arial" w:hAnsi="Arial" w:cs="Arial"/>
                <w:b/>
                <w:bCs/>
                <w:sz w:val="20"/>
                <w:szCs w:val="20"/>
              </w:rPr>
            </w:pPr>
          </w:p>
        </w:tc>
      </w:tr>
      <w:tr w:rsidR="009A5DD2" w:rsidRPr="00DC7263" w14:paraId="3744639F"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316B3B9F"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7</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79DB0A9D"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33330A7"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716" w:type="dxa"/>
            <w:tcBorders>
              <w:top w:val="single" w:sz="4" w:space="0" w:color="auto"/>
              <w:left w:val="nil"/>
              <w:bottom w:val="single" w:sz="4" w:space="0" w:color="auto"/>
              <w:right w:val="single" w:sz="4" w:space="0" w:color="auto"/>
            </w:tcBorders>
            <w:shd w:val="clear" w:color="000000" w:fill="auto"/>
            <w:vAlign w:val="bottom"/>
          </w:tcPr>
          <w:p w14:paraId="3DDE6E2E" w14:textId="77777777" w:rsidR="009A5DD2" w:rsidRPr="00DC7263" w:rsidRDefault="009A5DD2" w:rsidP="008E436C">
            <w:pPr>
              <w:rPr>
                <w:rFonts w:ascii="Arial" w:hAnsi="Arial" w:cs="Arial"/>
                <w:b/>
                <w:bCs/>
                <w:sz w:val="20"/>
                <w:szCs w:val="20"/>
              </w:rPr>
            </w:pPr>
            <w:r w:rsidRPr="00DC7263">
              <w:rPr>
                <w:rFonts w:ascii="Arial" w:hAnsi="Arial" w:cs="Arial"/>
                <w:b/>
                <w:bCs/>
                <w:sz w:val="20"/>
                <w:szCs w:val="20"/>
              </w:rPr>
              <w:t> </w:t>
            </w:r>
          </w:p>
          <w:p w14:paraId="1935A9B0"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tcPr>
          <w:p w14:paraId="3ABB89A6" w14:textId="77777777" w:rsidR="009A5DD2" w:rsidRPr="00DC7263" w:rsidRDefault="009A5DD2" w:rsidP="008E436C">
            <w:pPr>
              <w:rPr>
                <w:rFonts w:ascii="Arial" w:hAnsi="Arial" w:cs="Arial"/>
                <w:sz w:val="20"/>
                <w:szCs w:val="20"/>
              </w:rPr>
            </w:pPr>
            <w:r w:rsidRPr="00DC7263">
              <w:rPr>
                <w:rFonts w:ascii="Arial" w:hAnsi="Arial" w:cs="Arial"/>
                <w:sz w:val="20"/>
                <w:szCs w:val="20"/>
              </w:rPr>
              <w:t> </w:t>
            </w:r>
          </w:p>
        </w:tc>
        <w:tc>
          <w:tcPr>
            <w:tcW w:w="1466" w:type="dxa"/>
            <w:tcBorders>
              <w:top w:val="single" w:sz="4" w:space="0" w:color="auto"/>
              <w:left w:val="nil"/>
              <w:bottom w:val="single" w:sz="4" w:space="0" w:color="auto"/>
              <w:right w:val="single" w:sz="4" w:space="0" w:color="auto"/>
            </w:tcBorders>
            <w:shd w:val="clear" w:color="000000" w:fill="auto"/>
            <w:vAlign w:val="bottom"/>
          </w:tcPr>
          <w:p w14:paraId="479C6E6F"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57457CF4"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1FD7744F"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795C21C" w14:textId="77777777" w:rsidR="009A5DD2" w:rsidRPr="00DC7263" w:rsidRDefault="009A5DD2" w:rsidP="008E436C">
            <w:pPr>
              <w:jc w:val="right"/>
              <w:rPr>
                <w:rFonts w:ascii="Arial" w:hAnsi="Arial" w:cs="Arial"/>
                <w:b/>
                <w:bCs/>
                <w:sz w:val="20"/>
                <w:szCs w:val="20"/>
              </w:rPr>
            </w:pPr>
          </w:p>
        </w:tc>
      </w:tr>
      <w:tr w:rsidR="009A5DD2" w:rsidRPr="00DC7263" w14:paraId="5F735AF5"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55AE8E1F"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8</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248F206B"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21DB6497"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716" w:type="dxa"/>
            <w:tcBorders>
              <w:top w:val="single" w:sz="4" w:space="0" w:color="auto"/>
              <w:left w:val="nil"/>
              <w:bottom w:val="single" w:sz="4" w:space="0" w:color="auto"/>
              <w:right w:val="single" w:sz="4" w:space="0" w:color="auto"/>
            </w:tcBorders>
            <w:shd w:val="clear" w:color="000000" w:fill="auto"/>
            <w:vAlign w:val="bottom"/>
          </w:tcPr>
          <w:p w14:paraId="78AEC5C6" w14:textId="77777777" w:rsidR="009A5DD2" w:rsidRPr="00DC7263" w:rsidRDefault="009A5DD2" w:rsidP="008E436C">
            <w:pPr>
              <w:rPr>
                <w:rFonts w:ascii="Arial" w:hAnsi="Arial" w:cs="Arial"/>
                <w:b/>
                <w:bCs/>
                <w:sz w:val="20"/>
                <w:szCs w:val="20"/>
              </w:rPr>
            </w:pPr>
            <w:r w:rsidRPr="00DC7263">
              <w:rPr>
                <w:rFonts w:ascii="Arial" w:hAnsi="Arial" w:cs="Arial"/>
                <w:b/>
                <w:bCs/>
                <w:sz w:val="20"/>
                <w:szCs w:val="20"/>
              </w:rPr>
              <w:t> </w:t>
            </w:r>
          </w:p>
          <w:p w14:paraId="63E643B9"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tcPr>
          <w:p w14:paraId="13C107B8" w14:textId="77777777" w:rsidR="009A5DD2" w:rsidRPr="00DC7263" w:rsidRDefault="009A5DD2" w:rsidP="008E436C">
            <w:pPr>
              <w:rPr>
                <w:rFonts w:ascii="Arial" w:hAnsi="Arial" w:cs="Arial"/>
                <w:sz w:val="20"/>
                <w:szCs w:val="20"/>
              </w:rPr>
            </w:pPr>
            <w:r w:rsidRPr="00DC7263">
              <w:rPr>
                <w:rFonts w:ascii="Arial" w:hAnsi="Arial" w:cs="Arial"/>
                <w:sz w:val="20"/>
                <w:szCs w:val="20"/>
              </w:rPr>
              <w:t> </w:t>
            </w:r>
          </w:p>
        </w:tc>
        <w:tc>
          <w:tcPr>
            <w:tcW w:w="1466" w:type="dxa"/>
            <w:tcBorders>
              <w:top w:val="single" w:sz="4" w:space="0" w:color="auto"/>
              <w:left w:val="nil"/>
              <w:bottom w:val="single" w:sz="4" w:space="0" w:color="auto"/>
              <w:right w:val="single" w:sz="4" w:space="0" w:color="auto"/>
            </w:tcBorders>
            <w:shd w:val="clear" w:color="000000" w:fill="auto"/>
            <w:vAlign w:val="bottom"/>
          </w:tcPr>
          <w:p w14:paraId="6F51ECD1"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34F6F900"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01BB3E36"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74E3C7E" w14:textId="77777777" w:rsidR="009A5DD2" w:rsidRPr="00DC7263" w:rsidRDefault="009A5DD2" w:rsidP="008E436C">
            <w:pPr>
              <w:jc w:val="right"/>
              <w:rPr>
                <w:rFonts w:ascii="Arial" w:hAnsi="Arial" w:cs="Arial"/>
                <w:b/>
                <w:bCs/>
                <w:sz w:val="20"/>
                <w:szCs w:val="20"/>
              </w:rPr>
            </w:pPr>
          </w:p>
        </w:tc>
      </w:tr>
      <w:tr w:rsidR="009A5DD2" w:rsidRPr="00DC7263" w14:paraId="4B55B7E7"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677547C7"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9</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194F8599"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1AC4EC11"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716" w:type="dxa"/>
            <w:tcBorders>
              <w:top w:val="single" w:sz="4" w:space="0" w:color="auto"/>
              <w:left w:val="nil"/>
              <w:bottom w:val="single" w:sz="4" w:space="0" w:color="auto"/>
              <w:right w:val="single" w:sz="4" w:space="0" w:color="auto"/>
            </w:tcBorders>
            <w:shd w:val="clear" w:color="000000" w:fill="auto"/>
            <w:vAlign w:val="bottom"/>
          </w:tcPr>
          <w:p w14:paraId="0FA10578" w14:textId="77777777" w:rsidR="009A5DD2" w:rsidRPr="00DC7263" w:rsidRDefault="009A5DD2" w:rsidP="008E436C">
            <w:pPr>
              <w:rPr>
                <w:rFonts w:ascii="Arial" w:hAnsi="Arial" w:cs="Arial"/>
                <w:b/>
                <w:bCs/>
                <w:sz w:val="20"/>
                <w:szCs w:val="20"/>
              </w:rPr>
            </w:pPr>
            <w:r w:rsidRPr="00DC7263">
              <w:rPr>
                <w:rFonts w:ascii="Arial" w:hAnsi="Arial" w:cs="Arial"/>
                <w:b/>
                <w:bCs/>
                <w:sz w:val="20"/>
                <w:szCs w:val="20"/>
              </w:rPr>
              <w:t> </w:t>
            </w:r>
          </w:p>
          <w:p w14:paraId="2F5B9666"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tcPr>
          <w:p w14:paraId="67A59DAB" w14:textId="77777777" w:rsidR="009A5DD2" w:rsidRPr="00DC7263" w:rsidRDefault="009A5DD2" w:rsidP="008E436C">
            <w:pPr>
              <w:rPr>
                <w:rFonts w:ascii="Arial" w:hAnsi="Arial" w:cs="Arial"/>
                <w:sz w:val="20"/>
                <w:szCs w:val="20"/>
              </w:rPr>
            </w:pPr>
            <w:r w:rsidRPr="00DC7263">
              <w:rPr>
                <w:rFonts w:ascii="Arial" w:hAnsi="Arial" w:cs="Arial"/>
                <w:sz w:val="20"/>
                <w:szCs w:val="20"/>
              </w:rPr>
              <w:t> </w:t>
            </w:r>
          </w:p>
        </w:tc>
        <w:tc>
          <w:tcPr>
            <w:tcW w:w="1466" w:type="dxa"/>
            <w:tcBorders>
              <w:top w:val="single" w:sz="4" w:space="0" w:color="auto"/>
              <w:left w:val="nil"/>
              <w:bottom w:val="single" w:sz="4" w:space="0" w:color="auto"/>
              <w:right w:val="single" w:sz="4" w:space="0" w:color="auto"/>
            </w:tcBorders>
            <w:shd w:val="clear" w:color="000000" w:fill="auto"/>
            <w:vAlign w:val="bottom"/>
          </w:tcPr>
          <w:p w14:paraId="579EA86C"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7CB0285F"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0D09CF5B"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4C649FDD" w14:textId="77777777" w:rsidR="009A5DD2" w:rsidRPr="00DC7263" w:rsidRDefault="009A5DD2" w:rsidP="008E436C">
            <w:pPr>
              <w:jc w:val="right"/>
              <w:rPr>
                <w:rFonts w:ascii="Arial" w:hAnsi="Arial" w:cs="Arial"/>
                <w:b/>
                <w:bCs/>
                <w:sz w:val="20"/>
                <w:szCs w:val="20"/>
              </w:rPr>
            </w:pPr>
          </w:p>
        </w:tc>
      </w:tr>
      <w:tr w:rsidR="009A5DD2" w:rsidRPr="00DC7263" w14:paraId="3918DE7C"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327CF1DC"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10</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7E574FB2" w14:textId="77777777" w:rsidR="009A5DD2" w:rsidRPr="00DC7263" w:rsidRDefault="009A5DD2" w:rsidP="008E436C">
            <w:pPr>
              <w:jc w:val="center"/>
              <w:rPr>
                <w:rFonts w:ascii="Arial" w:hAnsi="Arial" w:cs="Arial"/>
                <w:b/>
                <w:bCs/>
                <w:sz w:val="20"/>
                <w:szCs w:val="20"/>
              </w:rPr>
            </w:pPr>
          </w:p>
          <w:p w14:paraId="76996A81"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697C707"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37BB5499"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tcPr>
          <w:p w14:paraId="28A95191"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02AAF54E"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73916BB4"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2CDDC557"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52E86934" w14:textId="77777777" w:rsidR="009A5DD2" w:rsidRPr="00DC7263" w:rsidRDefault="009A5DD2" w:rsidP="008E436C">
            <w:pPr>
              <w:jc w:val="right"/>
              <w:rPr>
                <w:rFonts w:ascii="Arial" w:hAnsi="Arial" w:cs="Arial"/>
                <w:b/>
                <w:bCs/>
                <w:sz w:val="20"/>
                <w:szCs w:val="20"/>
              </w:rPr>
            </w:pPr>
          </w:p>
        </w:tc>
      </w:tr>
      <w:tr w:rsidR="009A5DD2" w:rsidRPr="00DC7263" w14:paraId="5ABC193F"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0A1C18C9"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11</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72EF9369" w14:textId="77777777" w:rsidR="009A5DD2" w:rsidRPr="00DC7263" w:rsidRDefault="009A5DD2" w:rsidP="008E436C">
            <w:pPr>
              <w:jc w:val="center"/>
              <w:rPr>
                <w:rFonts w:ascii="Arial" w:hAnsi="Arial" w:cs="Arial"/>
                <w:b/>
                <w:bCs/>
                <w:sz w:val="20"/>
                <w:szCs w:val="20"/>
              </w:rPr>
            </w:pPr>
          </w:p>
          <w:p w14:paraId="6BF70C6B"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FA446A6"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5C375027"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tcPr>
          <w:p w14:paraId="510AE021"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29452469"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5C92A27D"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00708728"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77FDB2AA" w14:textId="77777777" w:rsidR="009A5DD2" w:rsidRPr="00DC7263" w:rsidRDefault="009A5DD2" w:rsidP="008E436C">
            <w:pPr>
              <w:jc w:val="right"/>
              <w:rPr>
                <w:rFonts w:ascii="Arial" w:hAnsi="Arial" w:cs="Arial"/>
                <w:b/>
                <w:bCs/>
                <w:sz w:val="20"/>
                <w:szCs w:val="20"/>
              </w:rPr>
            </w:pPr>
          </w:p>
        </w:tc>
      </w:tr>
      <w:tr w:rsidR="009A5DD2" w:rsidRPr="00DC7263" w14:paraId="0B43467C"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7D216411"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12</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0508ECBF" w14:textId="77777777" w:rsidR="009A5DD2" w:rsidRPr="00DC7263" w:rsidRDefault="009A5DD2" w:rsidP="008E436C">
            <w:pPr>
              <w:jc w:val="center"/>
              <w:rPr>
                <w:rFonts w:ascii="Arial" w:hAnsi="Arial" w:cs="Arial"/>
                <w:b/>
                <w:bCs/>
                <w:sz w:val="20"/>
                <w:szCs w:val="20"/>
              </w:rPr>
            </w:pPr>
          </w:p>
          <w:p w14:paraId="426F0592"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83595FF"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7AC816F3"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tcPr>
          <w:p w14:paraId="692554C5"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58320A5E"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12C49B35"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1B82F8AD"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A8AD613" w14:textId="77777777" w:rsidR="009A5DD2" w:rsidRPr="00DC7263" w:rsidRDefault="009A5DD2" w:rsidP="008E436C">
            <w:pPr>
              <w:jc w:val="right"/>
              <w:rPr>
                <w:rFonts w:ascii="Arial" w:hAnsi="Arial" w:cs="Arial"/>
                <w:b/>
                <w:bCs/>
                <w:sz w:val="20"/>
                <w:szCs w:val="20"/>
              </w:rPr>
            </w:pPr>
          </w:p>
        </w:tc>
      </w:tr>
      <w:tr w:rsidR="009A5DD2" w:rsidRPr="00DC7263" w14:paraId="6A89F1B0"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2EF3C3A3"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13</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58A50DB8"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F0C2CF3"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 </w:t>
            </w:r>
          </w:p>
        </w:tc>
        <w:tc>
          <w:tcPr>
            <w:tcW w:w="1716" w:type="dxa"/>
            <w:tcBorders>
              <w:top w:val="single" w:sz="4" w:space="0" w:color="auto"/>
              <w:left w:val="nil"/>
              <w:bottom w:val="single" w:sz="4" w:space="0" w:color="auto"/>
              <w:right w:val="single" w:sz="4" w:space="0" w:color="auto"/>
            </w:tcBorders>
            <w:shd w:val="clear" w:color="000000" w:fill="auto"/>
            <w:vAlign w:val="bottom"/>
          </w:tcPr>
          <w:p w14:paraId="21254FB4" w14:textId="77777777" w:rsidR="009A5DD2" w:rsidRPr="00DC7263" w:rsidRDefault="009A5DD2" w:rsidP="008E436C">
            <w:pPr>
              <w:rPr>
                <w:rFonts w:ascii="Arial" w:hAnsi="Arial" w:cs="Arial"/>
                <w:b/>
                <w:bCs/>
                <w:sz w:val="20"/>
                <w:szCs w:val="20"/>
              </w:rPr>
            </w:pPr>
            <w:r w:rsidRPr="00DC7263">
              <w:rPr>
                <w:rFonts w:ascii="Arial" w:hAnsi="Arial" w:cs="Arial"/>
                <w:b/>
                <w:bCs/>
                <w:sz w:val="20"/>
                <w:szCs w:val="20"/>
              </w:rPr>
              <w:t> </w:t>
            </w:r>
          </w:p>
          <w:p w14:paraId="2F6F75AC"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tcPr>
          <w:p w14:paraId="620213AF" w14:textId="77777777" w:rsidR="009A5DD2" w:rsidRPr="00DC7263" w:rsidRDefault="009A5DD2" w:rsidP="008E436C">
            <w:pPr>
              <w:rPr>
                <w:rFonts w:ascii="Arial" w:hAnsi="Arial" w:cs="Arial"/>
                <w:sz w:val="20"/>
                <w:szCs w:val="20"/>
              </w:rPr>
            </w:pPr>
            <w:r w:rsidRPr="00DC7263">
              <w:rPr>
                <w:rFonts w:ascii="Arial" w:hAnsi="Arial" w:cs="Arial"/>
                <w:sz w:val="20"/>
                <w:szCs w:val="20"/>
              </w:rPr>
              <w:t> </w:t>
            </w:r>
          </w:p>
        </w:tc>
        <w:tc>
          <w:tcPr>
            <w:tcW w:w="1466" w:type="dxa"/>
            <w:tcBorders>
              <w:top w:val="single" w:sz="4" w:space="0" w:color="auto"/>
              <w:left w:val="nil"/>
              <w:bottom w:val="single" w:sz="4" w:space="0" w:color="auto"/>
              <w:right w:val="single" w:sz="4" w:space="0" w:color="auto"/>
            </w:tcBorders>
            <w:shd w:val="clear" w:color="000000" w:fill="auto"/>
            <w:vAlign w:val="bottom"/>
          </w:tcPr>
          <w:p w14:paraId="04BA165E"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71F8B5F0"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6D68B551" w14:textId="77777777" w:rsidR="009A5DD2" w:rsidRPr="00DC7263" w:rsidRDefault="009A5DD2" w:rsidP="008E436C">
            <w:pPr>
              <w:jc w:val="right"/>
              <w:rPr>
                <w:rFonts w:ascii="Arial" w:hAnsi="Arial" w:cs="Arial"/>
                <w:sz w:val="20"/>
                <w:szCs w:val="20"/>
              </w:rPr>
            </w:pPr>
            <w:r w:rsidRPr="00DC7263">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6500CB73" w14:textId="77777777" w:rsidR="009A5DD2" w:rsidRPr="00DC7263" w:rsidRDefault="009A5DD2" w:rsidP="008E436C">
            <w:pPr>
              <w:jc w:val="right"/>
              <w:rPr>
                <w:rFonts w:ascii="Arial" w:hAnsi="Arial" w:cs="Arial"/>
                <w:b/>
                <w:bCs/>
                <w:sz w:val="20"/>
                <w:szCs w:val="20"/>
              </w:rPr>
            </w:pPr>
          </w:p>
        </w:tc>
      </w:tr>
      <w:tr w:rsidR="009A5DD2" w:rsidRPr="00DC7263" w14:paraId="7DA06B86"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4909D0E4"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14</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189FA082"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EDD615C"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4DECE0DC"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tcPr>
          <w:p w14:paraId="137B3AFB"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7992679A"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009D7689"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33D9155A"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A14DE49" w14:textId="77777777" w:rsidR="009A5DD2" w:rsidRPr="00DC7263" w:rsidRDefault="009A5DD2" w:rsidP="008E436C">
            <w:pPr>
              <w:jc w:val="right"/>
              <w:rPr>
                <w:rFonts w:ascii="Arial" w:hAnsi="Arial" w:cs="Arial"/>
                <w:b/>
                <w:bCs/>
                <w:sz w:val="20"/>
                <w:szCs w:val="20"/>
              </w:rPr>
            </w:pPr>
          </w:p>
        </w:tc>
      </w:tr>
      <w:tr w:rsidR="009A5DD2" w:rsidRPr="00DC7263" w14:paraId="0B26C73F" w14:textId="77777777" w:rsidTr="008E436C">
        <w:trPr>
          <w:trHeight w:val="420"/>
        </w:trPr>
        <w:tc>
          <w:tcPr>
            <w:tcW w:w="1196" w:type="dxa"/>
            <w:tcBorders>
              <w:top w:val="single" w:sz="4" w:space="0" w:color="auto"/>
              <w:left w:val="single" w:sz="4" w:space="0" w:color="auto"/>
              <w:bottom w:val="single" w:sz="4" w:space="0" w:color="auto"/>
              <w:right w:val="single" w:sz="4" w:space="0" w:color="auto"/>
            </w:tcBorders>
            <w:noWrap/>
            <w:vAlign w:val="bottom"/>
          </w:tcPr>
          <w:p w14:paraId="0E49E370" w14:textId="77777777" w:rsidR="009A5DD2" w:rsidRPr="00DC7263" w:rsidRDefault="009A5DD2" w:rsidP="008E436C">
            <w:pPr>
              <w:jc w:val="center"/>
              <w:rPr>
                <w:rFonts w:ascii="Arial" w:hAnsi="Arial" w:cs="Arial"/>
                <w:b/>
                <w:bCs/>
                <w:sz w:val="20"/>
                <w:szCs w:val="20"/>
              </w:rPr>
            </w:pPr>
            <w:r w:rsidRPr="00DC7263">
              <w:rPr>
                <w:rFonts w:ascii="Arial" w:hAnsi="Arial" w:cs="Arial"/>
                <w:b/>
                <w:bCs/>
                <w:sz w:val="20"/>
                <w:szCs w:val="20"/>
              </w:rPr>
              <w:t>15</w:t>
            </w:r>
          </w:p>
        </w:tc>
        <w:tc>
          <w:tcPr>
            <w:tcW w:w="1196" w:type="dxa"/>
            <w:tcBorders>
              <w:top w:val="single" w:sz="4" w:space="0" w:color="auto"/>
              <w:left w:val="nil"/>
              <w:bottom w:val="single" w:sz="4" w:space="0" w:color="auto"/>
              <w:right w:val="single" w:sz="4" w:space="0" w:color="auto"/>
            </w:tcBorders>
            <w:shd w:val="clear" w:color="000000" w:fill="auto"/>
            <w:vAlign w:val="bottom"/>
          </w:tcPr>
          <w:p w14:paraId="43A70333" w14:textId="77777777" w:rsidR="009A5DD2" w:rsidRPr="00DC7263" w:rsidRDefault="009A5DD2"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9328840" w14:textId="77777777" w:rsidR="009A5DD2" w:rsidRPr="00DC7263" w:rsidRDefault="009A5DD2" w:rsidP="008E436C">
            <w:pPr>
              <w:jc w:val="center"/>
              <w:rPr>
                <w:rFonts w:ascii="Arial" w:hAnsi="Arial" w:cs="Arial"/>
                <w:b/>
                <w:bCs/>
                <w:sz w:val="20"/>
                <w:szCs w:val="20"/>
              </w:rPr>
            </w:pPr>
          </w:p>
        </w:tc>
        <w:tc>
          <w:tcPr>
            <w:tcW w:w="1716" w:type="dxa"/>
            <w:tcBorders>
              <w:top w:val="single" w:sz="4" w:space="0" w:color="auto"/>
              <w:left w:val="nil"/>
              <w:bottom w:val="single" w:sz="4" w:space="0" w:color="auto"/>
              <w:right w:val="single" w:sz="4" w:space="0" w:color="auto"/>
            </w:tcBorders>
            <w:shd w:val="clear" w:color="000000" w:fill="auto"/>
            <w:vAlign w:val="bottom"/>
          </w:tcPr>
          <w:p w14:paraId="22A1FF74" w14:textId="77777777" w:rsidR="009A5DD2" w:rsidRPr="00DC7263" w:rsidRDefault="009A5DD2" w:rsidP="008E436C">
            <w:pPr>
              <w:rPr>
                <w:rFonts w:ascii="Arial" w:hAnsi="Arial" w:cs="Arial"/>
                <w:b/>
                <w:bCs/>
                <w:sz w:val="20"/>
                <w:szCs w:val="20"/>
              </w:rPr>
            </w:pPr>
          </w:p>
        </w:tc>
        <w:tc>
          <w:tcPr>
            <w:tcW w:w="5271" w:type="dxa"/>
            <w:tcBorders>
              <w:top w:val="single" w:sz="4" w:space="0" w:color="auto"/>
              <w:left w:val="nil"/>
              <w:bottom w:val="single" w:sz="4" w:space="0" w:color="auto"/>
              <w:right w:val="single" w:sz="4" w:space="0" w:color="auto"/>
            </w:tcBorders>
            <w:shd w:val="clear" w:color="000000" w:fill="auto"/>
          </w:tcPr>
          <w:p w14:paraId="3BD1D6E3" w14:textId="77777777" w:rsidR="009A5DD2" w:rsidRPr="00DC7263" w:rsidRDefault="009A5DD2" w:rsidP="008E436C">
            <w:pPr>
              <w:rPr>
                <w:rFonts w:ascii="Arial" w:hAnsi="Arial" w:cs="Arial"/>
                <w:sz w:val="20"/>
                <w:szCs w:val="20"/>
              </w:rPr>
            </w:pPr>
          </w:p>
        </w:tc>
        <w:tc>
          <w:tcPr>
            <w:tcW w:w="1466" w:type="dxa"/>
            <w:tcBorders>
              <w:top w:val="single" w:sz="4" w:space="0" w:color="auto"/>
              <w:left w:val="nil"/>
              <w:bottom w:val="single" w:sz="4" w:space="0" w:color="auto"/>
              <w:right w:val="single" w:sz="4" w:space="0" w:color="auto"/>
            </w:tcBorders>
            <w:shd w:val="clear" w:color="000000" w:fill="auto"/>
            <w:vAlign w:val="bottom"/>
          </w:tcPr>
          <w:p w14:paraId="7C2DA2D2" w14:textId="77777777" w:rsidR="009A5DD2" w:rsidRPr="00DC7263" w:rsidRDefault="009A5DD2" w:rsidP="008E436C">
            <w:pPr>
              <w:jc w:val="center"/>
              <w:rPr>
                <w:rFonts w:ascii="Arial" w:hAnsi="Arial" w:cs="Arial"/>
                <w:sz w:val="20"/>
                <w:szCs w:val="20"/>
              </w:rPr>
            </w:pPr>
          </w:p>
        </w:tc>
        <w:tc>
          <w:tcPr>
            <w:tcW w:w="1020" w:type="dxa"/>
            <w:tcBorders>
              <w:top w:val="single" w:sz="4" w:space="0" w:color="auto"/>
              <w:left w:val="nil"/>
              <w:bottom w:val="single" w:sz="4" w:space="0" w:color="auto"/>
              <w:right w:val="single" w:sz="4" w:space="0" w:color="auto"/>
            </w:tcBorders>
            <w:shd w:val="clear" w:color="000000" w:fill="auto"/>
            <w:noWrap/>
            <w:vAlign w:val="bottom"/>
          </w:tcPr>
          <w:p w14:paraId="7DCC42C1" w14:textId="77777777" w:rsidR="009A5DD2" w:rsidRPr="00DC7263" w:rsidRDefault="009A5DD2" w:rsidP="008E436C">
            <w:pPr>
              <w:jc w:val="right"/>
              <w:rPr>
                <w:rFonts w:ascii="Arial" w:hAnsi="Arial" w:cs="Arial"/>
                <w:sz w:val="20"/>
                <w:szCs w:val="20"/>
              </w:rPr>
            </w:pPr>
          </w:p>
        </w:tc>
        <w:tc>
          <w:tcPr>
            <w:tcW w:w="820" w:type="dxa"/>
            <w:tcBorders>
              <w:top w:val="single" w:sz="4" w:space="0" w:color="auto"/>
              <w:left w:val="nil"/>
              <w:bottom w:val="single" w:sz="4" w:space="0" w:color="auto"/>
              <w:right w:val="single" w:sz="4" w:space="0" w:color="auto"/>
            </w:tcBorders>
            <w:shd w:val="clear" w:color="000000" w:fill="auto"/>
            <w:noWrap/>
            <w:vAlign w:val="bottom"/>
          </w:tcPr>
          <w:p w14:paraId="2029D8AE" w14:textId="77777777" w:rsidR="009A5DD2" w:rsidRPr="00DC7263" w:rsidRDefault="009A5DD2"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06A5AB7" w14:textId="77777777" w:rsidR="009A5DD2" w:rsidRPr="00DC7263" w:rsidRDefault="009A5DD2" w:rsidP="008E436C">
            <w:pPr>
              <w:jc w:val="right"/>
              <w:rPr>
                <w:rFonts w:ascii="Arial" w:hAnsi="Arial" w:cs="Arial"/>
                <w:b/>
                <w:bCs/>
                <w:sz w:val="20"/>
                <w:szCs w:val="20"/>
              </w:rPr>
            </w:pPr>
          </w:p>
        </w:tc>
      </w:tr>
    </w:tbl>
    <w:p w14:paraId="69B6682B" w14:textId="77777777" w:rsidR="009A5DD2" w:rsidRPr="00DC7263" w:rsidRDefault="009A5DD2" w:rsidP="009D3BA0">
      <w:pPr>
        <w:rPr>
          <w:rFonts w:ascii="Arial" w:hAnsi="Arial" w:cs="Arial"/>
          <w:sz w:val="20"/>
          <w:szCs w:val="20"/>
        </w:rPr>
      </w:pPr>
    </w:p>
    <w:p w14:paraId="15C72C60" w14:textId="77777777" w:rsidR="009A5DD2" w:rsidRPr="00DC7263" w:rsidRDefault="009A5DD2" w:rsidP="009D3BA0">
      <w:pPr>
        <w:rPr>
          <w:rFonts w:ascii="Arial" w:hAnsi="Arial" w:cs="Arial"/>
          <w:sz w:val="20"/>
          <w:szCs w:val="20"/>
        </w:rPr>
      </w:pPr>
    </w:p>
    <w:p w14:paraId="14FE2C81" w14:textId="77777777" w:rsidR="009A5DD2" w:rsidRPr="00DC7263" w:rsidRDefault="009A5DD2" w:rsidP="009D3BA0">
      <w:pPr>
        <w:rPr>
          <w:rFonts w:ascii="Arial" w:hAnsi="Arial" w:cs="Arial"/>
          <w:sz w:val="20"/>
          <w:szCs w:val="20"/>
        </w:rPr>
      </w:pPr>
    </w:p>
    <w:p w14:paraId="75FE0B3B" w14:textId="77777777" w:rsidR="009A5DD2" w:rsidRPr="00DC7263" w:rsidRDefault="009A5DD2" w:rsidP="009D3BA0">
      <w:pPr>
        <w:rPr>
          <w:rFonts w:ascii="Arial" w:hAnsi="Arial" w:cs="Arial"/>
          <w:sz w:val="20"/>
          <w:szCs w:val="20"/>
        </w:rPr>
      </w:pPr>
    </w:p>
    <w:tbl>
      <w:tblPr>
        <w:tblW w:w="10260"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580"/>
      </w:tblGrid>
      <w:tr w:rsidR="009A5DD2" w:rsidRPr="00DC7263" w14:paraId="452F1474" w14:textId="77777777" w:rsidTr="00FC70E1">
        <w:trPr>
          <w:trHeight w:val="222"/>
        </w:trPr>
        <w:tc>
          <w:tcPr>
            <w:tcW w:w="4680" w:type="dxa"/>
            <w:tcBorders>
              <w:top w:val="double" w:sz="4" w:space="0" w:color="auto"/>
            </w:tcBorders>
          </w:tcPr>
          <w:p w14:paraId="2E01C361" w14:textId="77777777" w:rsidR="009A5DD2" w:rsidRPr="00DC7263" w:rsidRDefault="009A5DD2" w:rsidP="008E436C">
            <w:pPr>
              <w:jc w:val="both"/>
              <w:rPr>
                <w:rFonts w:ascii="Arial" w:hAnsi="Arial" w:cs="Arial"/>
                <w:bCs/>
                <w:sz w:val="20"/>
                <w:szCs w:val="20"/>
              </w:rPr>
            </w:pPr>
            <w:r w:rsidRPr="00DC7263">
              <w:rPr>
                <w:rFonts w:ascii="Arial" w:hAnsi="Arial" w:cs="Arial"/>
                <w:bCs/>
                <w:sz w:val="20"/>
                <w:szCs w:val="20"/>
              </w:rPr>
              <w:t>Prijavitelj:</w:t>
            </w:r>
          </w:p>
          <w:p w14:paraId="14B13E47" w14:textId="77777777" w:rsidR="009A5DD2" w:rsidRPr="00DC7263" w:rsidRDefault="009A5DD2" w:rsidP="008E436C">
            <w:pPr>
              <w:jc w:val="both"/>
              <w:rPr>
                <w:rFonts w:ascii="Arial" w:hAnsi="Arial" w:cs="Arial"/>
                <w:bCs/>
                <w:sz w:val="20"/>
                <w:szCs w:val="20"/>
              </w:rPr>
            </w:pPr>
          </w:p>
        </w:tc>
        <w:tc>
          <w:tcPr>
            <w:tcW w:w="5580" w:type="dxa"/>
            <w:tcBorders>
              <w:top w:val="double" w:sz="4" w:space="0" w:color="auto"/>
            </w:tcBorders>
          </w:tcPr>
          <w:p w14:paraId="6EAEDBB1" w14:textId="77777777" w:rsidR="009A5DD2" w:rsidRPr="00DC7263" w:rsidRDefault="009A5DD2" w:rsidP="008E436C">
            <w:pPr>
              <w:jc w:val="both"/>
              <w:rPr>
                <w:rFonts w:ascii="Arial" w:hAnsi="Arial" w:cs="Arial"/>
                <w:bCs/>
                <w:sz w:val="20"/>
                <w:szCs w:val="20"/>
              </w:rPr>
            </w:pPr>
          </w:p>
        </w:tc>
      </w:tr>
      <w:tr w:rsidR="009A5DD2" w:rsidRPr="00DC7263" w14:paraId="7E52762B" w14:textId="77777777" w:rsidTr="00FC70E1">
        <w:trPr>
          <w:trHeight w:val="194"/>
        </w:trPr>
        <w:tc>
          <w:tcPr>
            <w:tcW w:w="4680" w:type="dxa"/>
          </w:tcPr>
          <w:p w14:paraId="3A30896C" w14:textId="77777777" w:rsidR="009A5DD2" w:rsidRPr="00DC7263" w:rsidRDefault="009A5DD2" w:rsidP="00FC70E1">
            <w:pPr>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5580" w:type="dxa"/>
          </w:tcPr>
          <w:p w14:paraId="7314C18F" w14:textId="77777777" w:rsidR="009A5DD2" w:rsidRPr="00DC7263" w:rsidRDefault="009A5DD2" w:rsidP="008E436C">
            <w:pPr>
              <w:jc w:val="both"/>
              <w:rPr>
                <w:rFonts w:ascii="Arial" w:hAnsi="Arial" w:cs="Arial"/>
                <w:bCs/>
                <w:sz w:val="20"/>
                <w:szCs w:val="20"/>
              </w:rPr>
            </w:pPr>
          </w:p>
        </w:tc>
      </w:tr>
      <w:tr w:rsidR="009A5DD2" w:rsidRPr="00DC7263" w14:paraId="49BBC576" w14:textId="77777777" w:rsidTr="00FC70E1">
        <w:trPr>
          <w:trHeight w:val="413"/>
        </w:trPr>
        <w:tc>
          <w:tcPr>
            <w:tcW w:w="4680" w:type="dxa"/>
            <w:tcBorders>
              <w:bottom w:val="double" w:sz="4" w:space="0" w:color="auto"/>
            </w:tcBorders>
          </w:tcPr>
          <w:p w14:paraId="3C8C4D20" w14:textId="77777777" w:rsidR="009A5DD2" w:rsidRPr="00DC7263" w:rsidRDefault="009A5DD2" w:rsidP="008E436C">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p w14:paraId="6D77A80D" w14:textId="77777777" w:rsidR="009A5DD2" w:rsidRPr="00DC7263" w:rsidRDefault="009A5DD2" w:rsidP="008E436C">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Podpis in žig:</w:t>
            </w:r>
          </w:p>
        </w:tc>
        <w:tc>
          <w:tcPr>
            <w:tcW w:w="5580" w:type="dxa"/>
            <w:tcBorders>
              <w:bottom w:val="double" w:sz="4" w:space="0" w:color="auto"/>
            </w:tcBorders>
          </w:tcPr>
          <w:p w14:paraId="2276FC5A" w14:textId="77777777" w:rsidR="009A5DD2" w:rsidRPr="00DC7263" w:rsidRDefault="009A5DD2" w:rsidP="008E436C">
            <w:pPr>
              <w:jc w:val="both"/>
              <w:rPr>
                <w:rFonts w:ascii="Arial" w:hAnsi="Arial" w:cs="Arial"/>
                <w:bCs/>
                <w:sz w:val="20"/>
                <w:szCs w:val="20"/>
              </w:rPr>
            </w:pPr>
          </w:p>
        </w:tc>
      </w:tr>
    </w:tbl>
    <w:p w14:paraId="4393259F" w14:textId="77777777" w:rsidR="009A5DD2" w:rsidRPr="00DC7263" w:rsidRDefault="009A5DD2" w:rsidP="009D3BA0">
      <w:pPr>
        <w:ind w:left="11520" w:firstLine="720"/>
        <w:jc w:val="both"/>
        <w:rPr>
          <w:rFonts w:ascii="Arial" w:hAnsi="Arial" w:cs="Arial"/>
          <w:b/>
          <w:bCs/>
          <w:sz w:val="20"/>
          <w:szCs w:val="20"/>
        </w:rPr>
        <w:sectPr w:rsidR="009A5DD2" w:rsidRPr="00DC7263" w:rsidSect="009D3BA0">
          <w:pgSz w:w="16840" w:h="11907" w:orient="landscape" w:code="9"/>
          <w:pgMar w:top="1418" w:right="1418" w:bottom="1418" w:left="1418" w:header="709" w:footer="709" w:gutter="0"/>
          <w:cols w:space="708"/>
        </w:sectPr>
      </w:pPr>
    </w:p>
    <w:p w14:paraId="7F1711DC" w14:textId="77777777" w:rsidR="009A5DD2" w:rsidRPr="00DC7263" w:rsidRDefault="009A5DD2" w:rsidP="00B9546E">
      <w:pPr>
        <w:jc w:val="center"/>
        <w:rPr>
          <w:rFonts w:ascii="Arial" w:hAnsi="Arial" w:cs="Arial"/>
          <w:b/>
          <w:sz w:val="20"/>
          <w:szCs w:val="20"/>
        </w:rPr>
      </w:pPr>
    </w:p>
    <w:p w14:paraId="3315219B" w14:textId="77777777" w:rsidR="009A5DD2" w:rsidRPr="00DC7263" w:rsidRDefault="009A5DD2" w:rsidP="00B9546E">
      <w:pPr>
        <w:jc w:val="center"/>
        <w:rPr>
          <w:rFonts w:ascii="Arial" w:hAnsi="Arial" w:cs="Arial"/>
          <w:b/>
          <w:sz w:val="20"/>
          <w:szCs w:val="20"/>
        </w:rPr>
      </w:pPr>
    </w:p>
    <w:p w14:paraId="4CB6F460" w14:textId="77777777" w:rsidR="009A5DD2" w:rsidRPr="00DC7263" w:rsidRDefault="007F5C4F" w:rsidP="00B43F5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noProof/>
          <w:sz w:val="20"/>
        </w:rPr>
        <w:drawing>
          <wp:anchor distT="0" distB="0" distL="114300" distR="114300" simplePos="0" relativeHeight="251659776" behindDoc="0" locked="0" layoutInCell="1" allowOverlap="1" wp14:anchorId="1EB80969" wp14:editId="154DB6DF">
            <wp:simplePos x="0" y="0"/>
            <wp:positionH relativeFrom="column">
              <wp:posOffset>4914900</wp:posOffset>
            </wp:positionH>
            <wp:positionV relativeFrom="paragraph">
              <wp:posOffset>-571500</wp:posOffset>
            </wp:positionV>
            <wp:extent cx="800100" cy="866775"/>
            <wp:effectExtent l="0" t="0" r="0" b="0"/>
            <wp:wrapNone/>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21C9E224" w14:textId="77777777"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 xml:space="preserve"> </w:t>
      </w:r>
    </w:p>
    <w:p w14:paraId="58F53BB2" w14:textId="77777777"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p>
    <w:p w14:paraId="52FFF37B" w14:textId="77777777" w:rsidR="009A5DD2" w:rsidRPr="00DC7263" w:rsidRDefault="009A5DD2" w:rsidP="00B43F5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PRILOGA IV/8</w:t>
      </w:r>
    </w:p>
    <w:p w14:paraId="402C8B07" w14:textId="77777777" w:rsidR="009A5DD2" w:rsidRPr="00DC7263" w:rsidRDefault="009A5DD2">
      <w:pPr>
        <w:jc w:val="center"/>
        <w:rPr>
          <w:rFonts w:ascii="Arial" w:hAnsi="Arial" w:cs="Arial"/>
          <w:b/>
          <w:sz w:val="20"/>
          <w:szCs w:val="20"/>
          <w:u w:val="single"/>
        </w:rPr>
      </w:pPr>
    </w:p>
    <w:p w14:paraId="34BBED0D" w14:textId="77777777" w:rsidR="009A5DD2" w:rsidRPr="00DC7263" w:rsidRDefault="009A5DD2">
      <w:pPr>
        <w:jc w:val="center"/>
        <w:rPr>
          <w:rFonts w:ascii="Arial" w:hAnsi="Arial" w:cs="Arial"/>
          <w:b/>
          <w:sz w:val="20"/>
          <w:szCs w:val="20"/>
          <w:u w:val="single"/>
        </w:rPr>
      </w:pPr>
      <w:r w:rsidRPr="00DC7263">
        <w:rPr>
          <w:rFonts w:ascii="Arial" w:hAnsi="Arial" w:cs="Arial"/>
          <w:b/>
          <w:sz w:val="20"/>
          <w:szCs w:val="20"/>
          <w:u w:val="single"/>
        </w:rPr>
        <w:t>OPIS PROJEKTA</w:t>
      </w:r>
    </w:p>
    <w:p w14:paraId="2881EAF5" w14:textId="77777777" w:rsidR="009A5DD2" w:rsidRPr="00DC7263" w:rsidRDefault="009A5DD2">
      <w:pPr>
        <w:jc w:val="both"/>
        <w:rPr>
          <w:rFonts w:ascii="Arial" w:hAnsi="Arial" w:cs="Arial"/>
          <w:iCs/>
          <w:sz w:val="20"/>
          <w:szCs w:val="20"/>
        </w:rPr>
      </w:pPr>
    </w:p>
    <w:p w14:paraId="1B1F8DAD" w14:textId="77777777" w:rsidR="009A5DD2" w:rsidRPr="00DC7263" w:rsidRDefault="009A5DD2">
      <w:pPr>
        <w:jc w:val="both"/>
        <w:rPr>
          <w:rFonts w:ascii="Arial" w:hAnsi="Arial" w:cs="Arial"/>
          <w:iCs/>
          <w:sz w:val="20"/>
          <w:szCs w:val="20"/>
        </w:rPr>
      </w:pPr>
    </w:p>
    <w:p w14:paraId="248AE311" w14:textId="77777777" w:rsidR="009A5DD2" w:rsidRPr="00DC7263" w:rsidRDefault="009A5DD2">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w:t>
      </w:r>
      <w:r w:rsidR="00E95FE2" w:rsidRPr="00DC7263">
        <w:rPr>
          <w:rFonts w:ascii="Arial" w:hAnsi="Arial" w:cs="Arial"/>
          <w:b/>
          <w:sz w:val="20"/>
          <w:szCs w:val="20"/>
        </w:rPr>
        <w:t xml:space="preserve"> Pomoč pri integraciji oseb s priznano mednarodno zaščito </w:t>
      </w:r>
      <w:r w:rsidR="007A7B87" w:rsidRPr="00DC7263">
        <w:rPr>
          <w:rFonts w:ascii="Arial" w:hAnsi="Arial" w:cs="Arial"/>
          <w:b/>
          <w:sz w:val="20"/>
          <w:szCs w:val="20"/>
        </w:rPr>
        <w:t xml:space="preserve">", </w:t>
      </w:r>
      <w:r w:rsidR="00E4457E" w:rsidRPr="00DC7263">
        <w:rPr>
          <w:rFonts w:ascii="Arial" w:hAnsi="Arial" w:cs="Arial"/>
          <w:b/>
          <w:sz w:val="20"/>
          <w:szCs w:val="20"/>
        </w:rPr>
        <w:t xml:space="preserve">št. 430-23/2019 </w:t>
      </w:r>
      <w:r w:rsidR="00E4457E" w:rsidRPr="00DC7263">
        <w:rPr>
          <w:rFonts w:ascii="Arial" w:hAnsi="Arial" w:cs="Arial"/>
          <w:sz w:val="20"/>
          <w:szCs w:val="20"/>
        </w:rPr>
        <w:t xml:space="preserve">, </w:t>
      </w:r>
      <w:r w:rsidRPr="00DC7263">
        <w:rPr>
          <w:rFonts w:ascii="Arial" w:hAnsi="Arial" w:cs="Arial"/>
          <w:sz w:val="20"/>
          <w:szCs w:val="20"/>
        </w:rPr>
        <w:t>ponujamo naslednji projekt:</w:t>
      </w:r>
    </w:p>
    <w:p w14:paraId="7F35C602" w14:textId="77777777" w:rsidR="009A5DD2" w:rsidRPr="00DC7263" w:rsidRDefault="009A5DD2">
      <w:pPr>
        <w:jc w:val="both"/>
        <w:rPr>
          <w:rFonts w:ascii="Arial" w:hAnsi="Arial" w:cs="Arial"/>
          <w:sz w:val="20"/>
          <w:szCs w:val="20"/>
        </w:rPr>
      </w:pPr>
    </w:p>
    <w:p w14:paraId="4B7B4596" w14:textId="77777777" w:rsidR="009A5DD2" w:rsidRPr="00DC7263"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r w:rsidRPr="00DC7263">
        <w:rPr>
          <w:rFonts w:ascii="Arial" w:hAnsi="Arial" w:cs="Arial"/>
          <w:b/>
          <w:bCs/>
          <w:sz w:val="20"/>
          <w:szCs w:val="20"/>
        </w:rPr>
        <w:t xml:space="preserve">I. Predstavitev projekta: </w:t>
      </w:r>
    </w:p>
    <w:p w14:paraId="53296E3F" w14:textId="77777777" w:rsidR="009A5DD2" w:rsidRPr="00DC7263"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r w:rsidRPr="00DC7263">
        <w:rPr>
          <w:rFonts w:ascii="Arial" w:hAnsi="Arial" w:cs="Arial"/>
          <w:bCs/>
          <w:sz w:val="20"/>
          <w:szCs w:val="20"/>
        </w:rPr>
        <w:t>(jasno navedite metode dela in aktivnosti v projektu ter jih časovno opredelite)</w:t>
      </w:r>
    </w:p>
    <w:p w14:paraId="77775028"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374B169A"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r w:rsidRPr="00DC7263">
        <w:rPr>
          <w:rFonts w:ascii="Arial" w:hAnsi="Arial" w:cs="Arial"/>
          <w:b/>
          <w:sz w:val="20"/>
          <w:szCs w:val="20"/>
        </w:rPr>
        <w:t>II. Navedite predvideno število posameznih vrst aktivnosti:</w:t>
      </w:r>
    </w:p>
    <w:p w14:paraId="56AEE663"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0EC95902" w14:textId="77777777" w:rsidR="009A5DD2" w:rsidRPr="00DC7263" w:rsidRDefault="009A5DD2" w:rsidP="007137BE">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sz w:val="20"/>
          <w:szCs w:val="20"/>
        </w:rPr>
      </w:pPr>
      <w:r w:rsidRPr="00DC7263">
        <w:rPr>
          <w:rFonts w:ascii="Arial" w:hAnsi="Arial" w:cs="Arial"/>
          <w:b/>
          <w:sz w:val="20"/>
          <w:szCs w:val="20"/>
        </w:rPr>
        <w:t>III. Pojasnite, kako projekt ugotavlja potrebe uporabnikov (upravičencev) projekta in način sodelovanja uporabnikov (upravičencev) pri tem:</w:t>
      </w:r>
    </w:p>
    <w:p w14:paraId="5D684A90" w14:textId="77777777" w:rsidR="009A5DD2" w:rsidRPr="00DC7263" w:rsidRDefault="009A5DD2" w:rsidP="007137BE">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sz w:val="20"/>
          <w:szCs w:val="20"/>
        </w:rPr>
      </w:pPr>
    </w:p>
    <w:p w14:paraId="05014FEE" w14:textId="77777777" w:rsidR="009A5DD2" w:rsidRPr="00DC7263" w:rsidRDefault="009A5DD2" w:rsidP="007137BE">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sz w:val="20"/>
          <w:szCs w:val="20"/>
        </w:rPr>
      </w:pPr>
      <w:r w:rsidRPr="00DC7263">
        <w:rPr>
          <w:rFonts w:ascii="Arial" w:hAnsi="Arial" w:cs="Arial"/>
          <w:b/>
          <w:sz w:val="20"/>
          <w:szCs w:val="20"/>
        </w:rPr>
        <w:t>IV. Pojasnite, kako projekt omogoča prilaganje vsebine in izvedbe različnim potrebam, posebnostim in zahtevam ciljne populacije:</w:t>
      </w:r>
    </w:p>
    <w:p w14:paraId="1E641A3B"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014F08D4"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r w:rsidRPr="00DC7263">
        <w:rPr>
          <w:rFonts w:ascii="Arial" w:hAnsi="Arial" w:cs="Arial"/>
          <w:b/>
          <w:sz w:val="20"/>
          <w:szCs w:val="20"/>
        </w:rPr>
        <w:t>V. Opišite na kakšen način nameravate motivirati upravičence za sodelovanje pri aktivnostih:</w:t>
      </w:r>
    </w:p>
    <w:p w14:paraId="501253C1"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6A23E96E" w14:textId="0118AF04"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r w:rsidRPr="00DC7263">
        <w:rPr>
          <w:rFonts w:ascii="Arial" w:hAnsi="Arial" w:cs="Arial"/>
          <w:b/>
          <w:sz w:val="20"/>
          <w:szCs w:val="20"/>
        </w:rPr>
        <w:t>VI. Kakšen nivo samostojnosti pri bivanju v Republiki Sloveniji pričakujete</w:t>
      </w:r>
      <w:r w:rsidR="009074D4">
        <w:rPr>
          <w:rFonts w:ascii="Arial" w:hAnsi="Arial" w:cs="Arial"/>
          <w:b/>
          <w:sz w:val="20"/>
          <w:szCs w:val="20"/>
        </w:rPr>
        <w:t>,</w:t>
      </w:r>
      <w:r w:rsidRPr="00DC7263">
        <w:rPr>
          <w:rFonts w:ascii="Arial" w:hAnsi="Arial" w:cs="Arial"/>
          <w:b/>
          <w:sz w:val="20"/>
          <w:szCs w:val="20"/>
        </w:rPr>
        <w:t xml:space="preserve"> da bodo dosegli upravičenci ob zaključku projekta?</w:t>
      </w:r>
    </w:p>
    <w:p w14:paraId="7EBF0FDA" w14:textId="77777777" w:rsidR="009A5DD2" w:rsidRPr="00DC7263"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sz w:val="20"/>
          <w:szCs w:val="20"/>
        </w:rPr>
      </w:pPr>
    </w:p>
    <w:p w14:paraId="02D017CF" w14:textId="77777777" w:rsidR="009A5DD2" w:rsidRPr="00DC7263" w:rsidRDefault="009A5DD2" w:rsidP="00425DEE">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r w:rsidRPr="00DC7263">
        <w:rPr>
          <w:rFonts w:ascii="Arial" w:hAnsi="Arial" w:cs="Arial"/>
          <w:b/>
          <w:bCs/>
          <w:sz w:val="20"/>
          <w:szCs w:val="20"/>
        </w:rPr>
        <w:t>VII. Predstavite predviden način ocenjevanja in kazalnike, ki bodo ocenjevali doseganje ciljev in rezultatov projekta:</w:t>
      </w:r>
    </w:p>
    <w:p w14:paraId="042E0C30" w14:textId="77777777" w:rsidR="009A5DD2" w:rsidRPr="00DC7263"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p>
    <w:p w14:paraId="75963274" w14:textId="77777777" w:rsidR="009A5DD2" w:rsidRPr="00DC7263"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r w:rsidRPr="00DC7263">
        <w:rPr>
          <w:rFonts w:ascii="Arial" w:hAnsi="Arial" w:cs="Arial"/>
          <w:b/>
          <w:bCs/>
          <w:sz w:val="20"/>
          <w:szCs w:val="20"/>
        </w:rPr>
        <w:t>VIII. Ali ste se pri oblikovanju projekta zgledovali po programih/projektih, ki jih izvajajo v tujini? Če da, po katerem?</w:t>
      </w:r>
    </w:p>
    <w:p w14:paraId="1E1A72A3" w14:textId="38E7B4DE" w:rsidR="009A5DD2"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5B4D5C4A" w14:textId="1DF405AA" w:rsidR="00E92834" w:rsidRDefault="0047018D"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r>
        <w:rPr>
          <w:rFonts w:ascii="Arial" w:hAnsi="Arial" w:cs="Arial"/>
          <w:b/>
          <w:bCs/>
          <w:color w:val="000000"/>
          <w:sz w:val="20"/>
          <w:szCs w:val="20"/>
        </w:rPr>
        <w:t>IX</w:t>
      </w:r>
      <w:r w:rsidR="00E92834">
        <w:rPr>
          <w:rFonts w:ascii="Arial" w:hAnsi="Arial" w:cs="Arial"/>
          <w:b/>
          <w:bCs/>
          <w:color w:val="000000"/>
          <w:sz w:val="20"/>
          <w:szCs w:val="20"/>
        </w:rPr>
        <w:t>. Navedite dodatne inovativne vsebine:</w:t>
      </w:r>
    </w:p>
    <w:p w14:paraId="749F0EC9" w14:textId="77777777" w:rsidR="00E92834" w:rsidRDefault="00E92834"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p>
    <w:p w14:paraId="02D0B502" w14:textId="7C879EA2" w:rsidR="00E92834" w:rsidRDefault="0047018D"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r>
        <w:rPr>
          <w:rFonts w:ascii="Arial" w:hAnsi="Arial" w:cs="Arial"/>
          <w:b/>
          <w:bCs/>
          <w:color w:val="000000"/>
          <w:sz w:val="20"/>
          <w:szCs w:val="20"/>
        </w:rPr>
        <w:t>X</w:t>
      </w:r>
      <w:r w:rsidR="00E92834">
        <w:rPr>
          <w:rFonts w:ascii="Arial" w:hAnsi="Arial" w:cs="Arial"/>
          <w:b/>
          <w:bCs/>
          <w:color w:val="000000"/>
          <w:sz w:val="20"/>
          <w:szCs w:val="20"/>
        </w:rPr>
        <w:t>. Opredelite kritična tveganja in ukrepe za njihovo odpravo:</w:t>
      </w:r>
    </w:p>
    <w:p w14:paraId="24581D4D" w14:textId="77777777" w:rsidR="00E92834" w:rsidRDefault="00E92834"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p>
    <w:p w14:paraId="6368EADD" w14:textId="0F70F8F7" w:rsidR="00E92834" w:rsidRPr="00C94876" w:rsidRDefault="0047018D" w:rsidP="00E9283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r>
        <w:rPr>
          <w:rFonts w:ascii="Arial" w:hAnsi="Arial" w:cs="Arial"/>
          <w:b/>
          <w:bCs/>
          <w:color w:val="000000"/>
          <w:sz w:val="20"/>
          <w:szCs w:val="20"/>
        </w:rPr>
        <w:t>X</w:t>
      </w:r>
      <w:r w:rsidR="00E92834">
        <w:rPr>
          <w:rFonts w:ascii="Arial" w:hAnsi="Arial" w:cs="Arial"/>
          <w:b/>
          <w:bCs/>
          <w:color w:val="000000"/>
          <w:sz w:val="20"/>
          <w:szCs w:val="20"/>
        </w:rPr>
        <w:t xml:space="preserve">I. Opredelite plan aktivnosti obveščanja in objavljanja, ki se nanaša na spletne objave, PR </w:t>
      </w:r>
      <w:r w:rsidR="00E92834" w:rsidRPr="00C94876">
        <w:rPr>
          <w:rFonts w:ascii="Arial" w:hAnsi="Arial" w:cs="Arial"/>
          <w:b/>
          <w:bCs/>
          <w:sz w:val="20"/>
          <w:szCs w:val="20"/>
        </w:rPr>
        <w:t>članke in podobno, s ciljem promovirati aktivnosti in dosežke projekta:</w:t>
      </w:r>
    </w:p>
    <w:p w14:paraId="2C127633" w14:textId="77777777" w:rsidR="00E92834" w:rsidRPr="00DC7263" w:rsidRDefault="00E92834"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6E6825D1" w14:textId="77777777" w:rsidR="009A5DD2" w:rsidRPr="00DC7263" w:rsidRDefault="009A5DD2">
      <w:pPr>
        <w:rPr>
          <w:rFonts w:ascii="Arial" w:hAnsi="Arial" w:cs="Arial"/>
          <w:b/>
          <w:sz w:val="20"/>
          <w:szCs w:val="20"/>
        </w:rPr>
      </w:pPr>
      <w:r w:rsidRPr="00DC7263">
        <w:rPr>
          <w:rFonts w:ascii="Arial" w:hAnsi="Arial" w:cs="Arial"/>
          <w:b/>
          <w:sz w:val="20"/>
          <w:szCs w:val="20"/>
        </w:rPr>
        <w:t>DRUGI PODATKI</w:t>
      </w:r>
    </w:p>
    <w:p w14:paraId="2C7FA263" w14:textId="77777777" w:rsidR="009A5DD2" w:rsidRPr="00DC7263" w:rsidRDefault="009A5DD2">
      <w:pPr>
        <w:rPr>
          <w:rFonts w:ascii="Arial" w:hAnsi="Arial" w:cs="Arial"/>
          <w:sz w:val="20"/>
          <w:szCs w:val="20"/>
        </w:rPr>
      </w:pPr>
      <w:r w:rsidRPr="00DC7263">
        <w:rPr>
          <w:rFonts w:ascii="Arial" w:hAnsi="Arial" w:cs="Arial"/>
          <w:sz w:val="20"/>
          <w:szCs w:val="20"/>
        </w:rPr>
        <w:t>(Prijavitelj vpiše podatke in druge informacije, pomembne za izvedbo projekta)</w:t>
      </w:r>
    </w:p>
    <w:p w14:paraId="37857354" w14:textId="77777777" w:rsidR="009A5DD2" w:rsidRPr="00DC7263" w:rsidRDefault="009A5DD2">
      <w:pPr>
        <w:rPr>
          <w:rFonts w:ascii="Arial" w:hAnsi="Arial" w:cs="Arial"/>
          <w:b/>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DC7263" w14:paraId="5B0F4F2D" w14:textId="77777777">
        <w:trPr>
          <w:trHeight w:val="380"/>
        </w:trPr>
        <w:tc>
          <w:tcPr>
            <w:tcW w:w="5032" w:type="dxa"/>
            <w:tcBorders>
              <w:top w:val="double" w:sz="4" w:space="0" w:color="auto"/>
            </w:tcBorders>
          </w:tcPr>
          <w:p w14:paraId="2098BE6B" w14:textId="77777777" w:rsidR="009A5DD2" w:rsidRPr="00DC7263" w:rsidRDefault="009A5DD2">
            <w:pPr>
              <w:jc w:val="both"/>
              <w:rPr>
                <w:rFonts w:ascii="Arial" w:hAnsi="Arial" w:cs="Arial"/>
                <w:bCs/>
                <w:sz w:val="20"/>
                <w:szCs w:val="20"/>
              </w:rPr>
            </w:pPr>
            <w:bookmarkStart w:id="9" w:name="OLE_LINK1"/>
            <w:r w:rsidRPr="00DC7263">
              <w:rPr>
                <w:rFonts w:ascii="Arial" w:hAnsi="Arial" w:cs="Arial"/>
                <w:bCs/>
                <w:sz w:val="20"/>
                <w:szCs w:val="20"/>
              </w:rPr>
              <w:t>Prijavitelj:</w:t>
            </w:r>
          </w:p>
        </w:tc>
        <w:tc>
          <w:tcPr>
            <w:tcW w:w="3953" w:type="dxa"/>
            <w:tcBorders>
              <w:top w:val="double" w:sz="4" w:space="0" w:color="auto"/>
            </w:tcBorders>
          </w:tcPr>
          <w:p w14:paraId="1ECDDFCC" w14:textId="77777777" w:rsidR="009A5DD2" w:rsidRPr="00DC7263" w:rsidRDefault="009A5DD2">
            <w:pPr>
              <w:jc w:val="both"/>
              <w:rPr>
                <w:rFonts w:ascii="Arial" w:hAnsi="Arial" w:cs="Arial"/>
                <w:bCs/>
                <w:sz w:val="20"/>
                <w:szCs w:val="20"/>
              </w:rPr>
            </w:pPr>
          </w:p>
        </w:tc>
      </w:tr>
      <w:tr w:rsidR="009A5DD2" w:rsidRPr="00DC7263" w14:paraId="0C0C6874" w14:textId="77777777">
        <w:trPr>
          <w:trHeight w:val="380"/>
        </w:trPr>
        <w:tc>
          <w:tcPr>
            <w:tcW w:w="5032" w:type="dxa"/>
          </w:tcPr>
          <w:p w14:paraId="755D68C8" w14:textId="77777777" w:rsidR="009A5DD2" w:rsidRPr="00DC7263" w:rsidRDefault="009A5DD2">
            <w:pPr>
              <w:jc w:val="both"/>
              <w:rPr>
                <w:rFonts w:ascii="Arial" w:hAnsi="Arial" w:cs="Arial"/>
                <w:bCs/>
                <w:sz w:val="20"/>
                <w:szCs w:val="20"/>
              </w:rPr>
            </w:pPr>
            <w:r w:rsidRPr="00DC7263">
              <w:rPr>
                <w:rFonts w:ascii="Arial" w:hAnsi="Arial" w:cs="Arial"/>
                <w:bCs/>
                <w:sz w:val="20"/>
                <w:szCs w:val="20"/>
              </w:rPr>
              <w:t>Ime in priimek odgovorne osebe oziroma pooblaščene osebe za zastopanje:</w:t>
            </w:r>
          </w:p>
        </w:tc>
        <w:tc>
          <w:tcPr>
            <w:tcW w:w="3953" w:type="dxa"/>
          </w:tcPr>
          <w:p w14:paraId="1B89AF07" w14:textId="77777777" w:rsidR="009A5DD2" w:rsidRPr="00DC7263" w:rsidRDefault="009A5DD2">
            <w:pPr>
              <w:jc w:val="both"/>
              <w:rPr>
                <w:rFonts w:ascii="Arial" w:hAnsi="Arial" w:cs="Arial"/>
                <w:bCs/>
                <w:sz w:val="20"/>
                <w:szCs w:val="20"/>
              </w:rPr>
            </w:pPr>
          </w:p>
        </w:tc>
      </w:tr>
      <w:tr w:rsidR="009A5DD2" w:rsidRPr="00DC7263" w14:paraId="0BA75CB1" w14:textId="77777777">
        <w:trPr>
          <w:trHeight w:val="413"/>
        </w:trPr>
        <w:tc>
          <w:tcPr>
            <w:tcW w:w="5032" w:type="dxa"/>
            <w:tcBorders>
              <w:bottom w:val="double" w:sz="4" w:space="0" w:color="auto"/>
            </w:tcBorders>
          </w:tcPr>
          <w:p w14:paraId="530FD380" w14:textId="77777777" w:rsidR="009A5DD2" w:rsidRPr="00DC7263" w:rsidRDefault="009A5DD2">
            <w:pPr>
              <w:pStyle w:val="S"/>
              <w:overflowPunct w:val="0"/>
              <w:autoSpaceDE w:val="0"/>
              <w:autoSpaceDN w:val="0"/>
              <w:adjustRightInd w:val="0"/>
              <w:textAlignment w:val="baseline"/>
              <w:rPr>
                <w:rFonts w:ascii="Arial" w:hAnsi="Arial" w:cs="Arial"/>
                <w:bCs/>
                <w:sz w:val="20"/>
                <w:lang w:val="sl-SI"/>
              </w:rPr>
            </w:pPr>
            <w:r w:rsidRPr="00DC7263">
              <w:rPr>
                <w:rFonts w:ascii="Arial" w:hAnsi="Arial" w:cs="Arial"/>
                <w:bCs/>
                <w:sz w:val="20"/>
                <w:lang w:val="sl-SI"/>
              </w:rPr>
              <w:t>Datum:</w:t>
            </w:r>
          </w:p>
        </w:tc>
        <w:tc>
          <w:tcPr>
            <w:tcW w:w="3953" w:type="dxa"/>
            <w:tcBorders>
              <w:bottom w:val="double" w:sz="4" w:space="0" w:color="auto"/>
            </w:tcBorders>
          </w:tcPr>
          <w:p w14:paraId="2131B988" w14:textId="77777777" w:rsidR="009A5DD2" w:rsidRPr="00DC7263" w:rsidRDefault="009A5DD2">
            <w:pPr>
              <w:jc w:val="both"/>
              <w:rPr>
                <w:rFonts w:ascii="Arial" w:hAnsi="Arial" w:cs="Arial"/>
                <w:bCs/>
                <w:sz w:val="20"/>
                <w:szCs w:val="20"/>
              </w:rPr>
            </w:pPr>
          </w:p>
        </w:tc>
      </w:tr>
    </w:tbl>
    <w:p w14:paraId="2E9BB450" w14:textId="77777777" w:rsidR="009A5DD2" w:rsidRPr="00DC7263" w:rsidRDefault="009A5DD2">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DC7263" w14:paraId="175CECE7" w14:textId="77777777">
        <w:tc>
          <w:tcPr>
            <w:tcW w:w="5032" w:type="dxa"/>
          </w:tcPr>
          <w:p w14:paraId="26613BE1" w14:textId="77777777" w:rsidR="009A5DD2" w:rsidRPr="00DC7263" w:rsidRDefault="009A5DD2">
            <w:pPr>
              <w:pStyle w:val="Telobesedila"/>
              <w:overflowPunct w:val="0"/>
              <w:autoSpaceDE w:val="0"/>
              <w:autoSpaceDN w:val="0"/>
              <w:adjustRightInd w:val="0"/>
              <w:textAlignment w:val="baseline"/>
              <w:rPr>
                <w:rFonts w:ascii="Arial" w:hAnsi="Arial" w:cs="Arial"/>
                <w:bCs/>
                <w:sz w:val="20"/>
              </w:rPr>
            </w:pPr>
            <w:r w:rsidRPr="00DC7263">
              <w:rPr>
                <w:rFonts w:ascii="Arial" w:hAnsi="Arial" w:cs="Arial"/>
                <w:bCs/>
                <w:sz w:val="20"/>
              </w:rPr>
              <w:t>Podpis in žig:</w:t>
            </w:r>
          </w:p>
          <w:p w14:paraId="7B42DFE8" w14:textId="77777777" w:rsidR="009A5DD2" w:rsidRPr="00DC7263" w:rsidRDefault="009A5DD2">
            <w:pPr>
              <w:rPr>
                <w:rFonts w:ascii="Arial" w:hAnsi="Arial" w:cs="Arial"/>
                <w:sz w:val="20"/>
                <w:szCs w:val="20"/>
              </w:rPr>
            </w:pPr>
          </w:p>
          <w:p w14:paraId="4F94B7D3" w14:textId="77777777" w:rsidR="009A5DD2" w:rsidRPr="00DC7263" w:rsidRDefault="009A5DD2">
            <w:pPr>
              <w:rPr>
                <w:rFonts w:ascii="Arial" w:hAnsi="Arial" w:cs="Arial"/>
                <w:sz w:val="20"/>
                <w:szCs w:val="20"/>
              </w:rPr>
            </w:pPr>
          </w:p>
        </w:tc>
      </w:tr>
      <w:bookmarkEnd w:id="9"/>
    </w:tbl>
    <w:p w14:paraId="62F905D3" w14:textId="77777777" w:rsidR="009A5DD2" w:rsidRPr="00DC7263" w:rsidRDefault="009A5DD2" w:rsidP="007A0D6D">
      <w:pPr>
        <w:numPr>
          <w:ilvl w:val="12"/>
          <w:numId w:val="0"/>
        </w:numPr>
        <w:rPr>
          <w:rFonts w:ascii="Arial" w:hAnsi="Arial" w:cs="Arial"/>
          <w:b/>
          <w:sz w:val="20"/>
          <w:szCs w:val="20"/>
        </w:rPr>
      </w:pPr>
    </w:p>
    <w:p w14:paraId="06615A6E" w14:textId="77777777" w:rsidR="009A5DD2" w:rsidRPr="00DC7263" w:rsidRDefault="009A5DD2">
      <w:pPr>
        <w:jc w:val="right"/>
        <w:rPr>
          <w:rFonts w:ascii="Arial" w:hAnsi="Arial" w:cs="Arial"/>
          <w:b/>
          <w:sz w:val="20"/>
          <w:szCs w:val="20"/>
        </w:rPr>
        <w:sectPr w:rsidR="009A5DD2" w:rsidRPr="00DC7263" w:rsidSect="003566B2">
          <w:headerReference w:type="even" r:id="rId31"/>
          <w:footerReference w:type="even" r:id="rId32"/>
          <w:footerReference w:type="default" r:id="rId33"/>
          <w:pgSz w:w="11907" w:h="16840" w:code="9"/>
          <w:pgMar w:top="1418" w:right="1418" w:bottom="1418" w:left="1418" w:header="709" w:footer="709" w:gutter="0"/>
          <w:cols w:space="708"/>
        </w:sectPr>
      </w:pPr>
    </w:p>
    <w:p w14:paraId="5FD6DB37" w14:textId="77777777" w:rsidR="009A5DD2" w:rsidRPr="00DC7263" w:rsidRDefault="007F5C4F" w:rsidP="007109A8">
      <w:pPr>
        <w:overflowPunct w:val="0"/>
        <w:autoSpaceDE w:val="0"/>
        <w:autoSpaceDN w:val="0"/>
        <w:adjustRightInd w:val="0"/>
        <w:jc w:val="right"/>
        <w:textAlignment w:val="baseline"/>
        <w:rPr>
          <w:rFonts w:ascii="Arial" w:hAnsi="Arial" w:cs="Arial"/>
          <w:b/>
          <w:sz w:val="20"/>
          <w:szCs w:val="20"/>
        </w:rPr>
      </w:pPr>
      <w:bookmarkStart w:id="10" w:name="_Toc471726148"/>
      <w:r w:rsidRPr="00DC7263">
        <w:rPr>
          <w:rFonts w:ascii="Arial" w:hAnsi="Arial" w:cs="Arial"/>
          <w:noProof/>
          <w:sz w:val="20"/>
          <w:szCs w:val="20"/>
        </w:rPr>
        <w:lastRenderedPageBreak/>
        <w:drawing>
          <wp:anchor distT="0" distB="0" distL="114300" distR="114300" simplePos="0" relativeHeight="251660800" behindDoc="0" locked="0" layoutInCell="1" allowOverlap="1" wp14:anchorId="616D458D" wp14:editId="3812296F">
            <wp:simplePos x="0" y="0"/>
            <wp:positionH relativeFrom="column">
              <wp:posOffset>4914900</wp:posOffset>
            </wp:positionH>
            <wp:positionV relativeFrom="paragraph">
              <wp:posOffset>-685800</wp:posOffset>
            </wp:positionV>
            <wp:extent cx="800100" cy="866775"/>
            <wp:effectExtent l="0" t="0" r="0" b="0"/>
            <wp:wrapNone/>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50A4C218" w14:textId="77777777" w:rsidR="009A5DD2" w:rsidRPr="00DC7263" w:rsidRDefault="009A5DD2" w:rsidP="007109A8">
      <w:pPr>
        <w:overflowPunct w:val="0"/>
        <w:autoSpaceDE w:val="0"/>
        <w:autoSpaceDN w:val="0"/>
        <w:adjustRightInd w:val="0"/>
        <w:jc w:val="right"/>
        <w:textAlignment w:val="baseline"/>
        <w:rPr>
          <w:rFonts w:ascii="Arial" w:hAnsi="Arial" w:cs="Arial"/>
          <w:b/>
          <w:sz w:val="20"/>
          <w:szCs w:val="20"/>
        </w:rPr>
      </w:pPr>
    </w:p>
    <w:p w14:paraId="5BB6E8E3" w14:textId="77777777" w:rsidR="009A5DD2" w:rsidRPr="00DC7263" w:rsidRDefault="009A5DD2" w:rsidP="007109A8">
      <w:pPr>
        <w:overflowPunct w:val="0"/>
        <w:autoSpaceDE w:val="0"/>
        <w:autoSpaceDN w:val="0"/>
        <w:adjustRightInd w:val="0"/>
        <w:jc w:val="right"/>
        <w:textAlignment w:val="baseline"/>
        <w:rPr>
          <w:rFonts w:ascii="Arial" w:hAnsi="Arial" w:cs="Arial"/>
          <w:b/>
          <w:sz w:val="20"/>
          <w:szCs w:val="20"/>
        </w:rPr>
      </w:pPr>
      <w:r w:rsidRPr="00DC7263">
        <w:rPr>
          <w:rFonts w:ascii="Arial" w:hAnsi="Arial" w:cs="Arial"/>
          <w:b/>
          <w:sz w:val="20"/>
          <w:szCs w:val="20"/>
        </w:rPr>
        <w:t>PRILOGA IV/9</w:t>
      </w:r>
    </w:p>
    <w:p w14:paraId="131121F6" w14:textId="77777777" w:rsidR="009A5DD2" w:rsidRPr="00DC7263" w:rsidRDefault="009A5DD2" w:rsidP="007109A8">
      <w:pPr>
        <w:overflowPunct w:val="0"/>
        <w:autoSpaceDE w:val="0"/>
        <w:autoSpaceDN w:val="0"/>
        <w:adjustRightInd w:val="0"/>
        <w:jc w:val="center"/>
        <w:textAlignment w:val="baseline"/>
        <w:rPr>
          <w:rFonts w:ascii="Arial" w:hAnsi="Arial" w:cs="Arial"/>
          <w:b/>
          <w:sz w:val="20"/>
          <w:szCs w:val="20"/>
        </w:rPr>
      </w:pPr>
    </w:p>
    <w:p w14:paraId="13509783" w14:textId="77777777" w:rsidR="009A5DD2" w:rsidRPr="00DC7263" w:rsidRDefault="009A5DD2" w:rsidP="007109A8">
      <w:pPr>
        <w:overflowPunct w:val="0"/>
        <w:autoSpaceDE w:val="0"/>
        <w:autoSpaceDN w:val="0"/>
        <w:adjustRightInd w:val="0"/>
        <w:jc w:val="center"/>
        <w:textAlignment w:val="baseline"/>
        <w:rPr>
          <w:rFonts w:ascii="Arial" w:hAnsi="Arial" w:cs="Arial"/>
          <w:b/>
          <w:sz w:val="20"/>
          <w:szCs w:val="20"/>
        </w:rPr>
      </w:pPr>
    </w:p>
    <w:p w14:paraId="15D13876" w14:textId="77777777" w:rsidR="009A5DD2" w:rsidRPr="00DC7263" w:rsidRDefault="009A5DD2" w:rsidP="007109A8">
      <w:pPr>
        <w:overflowPunct w:val="0"/>
        <w:autoSpaceDE w:val="0"/>
        <w:autoSpaceDN w:val="0"/>
        <w:adjustRightInd w:val="0"/>
        <w:jc w:val="center"/>
        <w:textAlignment w:val="baseline"/>
        <w:rPr>
          <w:rFonts w:ascii="Arial" w:hAnsi="Arial" w:cs="Arial"/>
          <w:b/>
          <w:sz w:val="20"/>
          <w:szCs w:val="20"/>
        </w:rPr>
      </w:pPr>
    </w:p>
    <w:p w14:paraId="166FBF5E"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Naziv in naslov potrjevalca reference:</w:t>
      </w:r>
    </w:p>
    <w:p w14:paraId="580D2AFA"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p>
    <w:p w14:paraId="0C368AA5"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r w:rsidRPr="00DC7263">
        <w:rPr>
          <w:rFonts w:ascii="Arial" w:hAnsi="Arial" w:cs="Arial"/>
          <w:sz w:val="20"/>
          <w:szCs w:val="20"/>
        </w:rPr>
        <w:t>______________________________________</w:t>
      </w:r>
    </w:p>
    <w:p w14:paraId="23719CE8" w14:textId="77777777" w:rsidR="002272D4" w:rsidRPr="00DC7263" w:rsidRDefault="002272D4" w:rsidP="002272D4">
      <w:pPr>
        <w:overflowPunct w:val="0"/>
        <w:autoSpaceDE w:val="0"/>
        <w:autoSpaceDN w:val="0"/>
        <w:adjustRightInd w:val="0"/>
        <w:jc w:val="center"/>
        <w:textAlignment w:val="baseline"/>
        <w:rPr>
          <w:rFonts w:ascii="Arial" w:hAnsi="Arial" w:cs="Arial"/>
          <w:sz w:val="20"/>
          <w:szCs w:val="20"/>
        </w:rPr>
      </w:pPr>
    </w:p>
    <w:p w14:paraId="589D3643" w14:textId="77777777" w:rsidR="002272D4" w:rsidRPr="00DC7263" w:rsidRDefault="002272D4" w:rsidP="002272D4">
      <w:pPr>
        <w:overflowPunct w:val="0"/>
        <w:autoSpaceDE w:val="0"/>
        <w:autoSpaceDN w:val="0"/>
        <w:adjustRightInd w:val="0"/>
        <w:textAlignment w:val="baseline"/>
        <w:rPr>
          <w:rFonts w:ascii="Arial" w:hAnsi="Arial" w:cs="Arial"/>
          <w:sz w:val="20"/>
          <w:szCs w:val="20"/>
        </w:rPr>
      </w:pPr>
      <w:r w:rsidRPr="00DC7263">
        <w:rPr>
          <w:rFonts w:ascii="Arial" w:hAnsi="Arial" w:cs="Arial"/>
          <w:sz w:val="20"/>
          <w:szCs w:val="20"/>
        </w:rPr>
        <w:t>______________________________________</w:t>
      </w:r>
    </w:p>
    <w:p w14:paraId="22379B35"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4A4A0530"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14B5E07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20715A3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r w:rsidRPr="00DC7263">
        <w:rPr>
          <w:rFonts w:ascii="Arial" w:hAnsi="Arial" w:cs="Arial"/>
          <w:b/>
          <w:sz w:val="20"/>
          <w:szCs w:val="20"/>
        </w:rPr>
        <w:t>IZJAVA REFERENČNEGA NAROČNIKA</w:t>
      </w:r>
    </w:p>
    <w:p w14:paraId="379F157F"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highlight w:val="yellow"/>
        </w:rPr>
      </w:pPr>
    </w:p>
    <w:p w14:paraId="6D088C57" w14:textId="77777777" w:rsidR="002272D4" w:rsidRPr="00DC7263" w:rsidRDefault="002272D4" w:rsidP="002272D4">
      <w:pPr>
        <w:jc w:val="both"/>
        <w:rPr>
          <w:rFonts w:ascii="Arial" w:hAnsi="Arial" w:cs="Arial"/>
          <w:sz w:val="20"/>
          <w:szCs w:val="20"/>
          <w:highlight w:val="yellow"/>
        </w:rPr>
      </w:pPr>
    </w:p>
    <w:p w14:paraId="7BFCD253" w14:textId="77777777" w:rsidR="002272D4" w:rsidRPr="00DC7263" w:rsidRDefault="002272D4" w:rsidP="002272D4">
      <w:pPr>
        <w:jc w:val="both"/>
        <w:rPr>
          <w:rFonts w:ascii="Arial" w:hAnsi="Arial" w:cs="Arial"/>
          <w:sz w:val="20"/>
          <w:szCs w:val="20"/>
        </w:rPr>
      </w:pPr>
      <w:r w:rsidRPr="00DC7263">
        <w:rPr>
          <w:rFonts w:ascii="Arial" w:hAnsi="Arial" w:cs="Arial"/>
          <w:sz w:val="20"/>
          <w:szCs w:val="20"/>
        </w:rPr>
        <w:t>Pod kazensko in materialno odgovornostjo izjavljamo, da je oseba ___________________</w:t>
      </w:r>
    </w:p>
    <w:p w14:paraId="2D1DA992" w14:textId="77777777" w:rsidR="002272D4" w:rsidRPr="00DC7263" w:rsidRDefault="002272D4" w:rsidP="002272D4">
      <w:pPr>
        <w:jc w:val="both"/>
        <w:rPr>
          <w:rFonts w:ascii="Arial" w:hAnsi="Arial" w:cs="Arial"/>
          <w:sz w:val="20"/>
          <w:szCs w:val="20"/>
        </w:rPr>
      </w:pPr>
      <w:r w:rsidRPr="00DC7263">
        <w:rPr>
          <w:rFonts w:ascii="Arial" w:hAnsi="Arial" w:cs="Arial"/>
          <w:sz w:val="20"/>
          <w:szCs w:val="20"/>
        </w:rPr>
        <w:t xml:space="preserve">_______________________________ </w:t>
      </w:r>
      <w:r w:rsidRPr="00DC7263">
        <w:rPr>
          <w:rFonts w:ascii="Arial" w:hAnsi="Arial" w:cs="Arial"/>
          <w:i/>
          <w:sz w:val="20"/>
          <w:szCs w:val="20"/>
        </w:rPr>
        <w:t xml:space="preserve">(naziv osebe) </w:t>
      </w:r>
      <w:r w:rsidRPr="00DC7263">
        <w:rPr>
          <w:rFonts w:ascii="Arial" w:hAnsi="Arial" w:cs="Arial"/>
          <w:sz w:val="20"/>
          <w:szCs w:val="20"/>
        </w:rPr>
        <w:t>po pogodbi __________________</w:t>
      </w:r>
    </w:p>
    <w:p w14:paraId="65FF23C6" w14:textId="77777777" w:rsidR="002272D4" w:rsidRPr="00DC7263" w:rsidRDefault="002272D4" w:rsidP="002272D4">
      <w:pPr>
        <w:jc w:val="both"/>
        <w:rPr>
          <w:rFonts w:ascii="Arial" w:hAnsi="Arial" w:cs="Arial"/>
          <w:sz w:val="20"/>
          <w:szCs w:val="20"/>
        </w:rPr>
      </w:pPr>
      <w:r w:rsidRPr="00DC7263">
        <w:rPr>
          <w:rFonts w:ascii="Arial" w:hAnsi="Arial" w:cs="Arial"/>
          <w:sz w:val="20"/>
          <w:szCs w:val="20"/>
        </w:rPr>
        <w:t xml:space="preserve"> _________________________________________________________________________ </w:t>
      </w:r>
      <w:r w:rsidRPr="00DC7263">
        <w:rPr>
          <w:rFonts w:ascii="Arial" w:hAnsi="Arial" w:cs="Arial"/>
          <w:i/>
          <w:sz w:val="20"/>
          <w:szCs w:val="20"/>
        </w:rPr>
        <w:t xml:space="preserve">(predmet pogodbe, številka pogodbe ter datum sklenitve pogodbe in morebitnih aneksov) </w:t>
      </w:r>
    </w:p>
    <w:p w14:paraId="080C45B0" w14:textId="77777777" w:rsidR="002272D4" w:rsidRPr="00DC7263" w:rsidRDefault="002272D4" w:rsidP="002272D4">
      <w:pPr>
        <w:jc w:val="both"/>
        <w:rPr>
          <w:rFonts w:ascii="Arial" w:hAnsi="Arial" w:cs="Arial"/>
          <w:sz w:val="20"/>
          <w:szCs w:val="20"/>
        </w:rPr>
      </w:pPr>
      <w:r w:rsidRPr="00DC7263">
        <w:rPr>
          <w:rFonts w:ascii="Arial" w:hAnsi="Arial" w:cs="Arial"/>
          <w:sz w:val="20"/>
          <w:szCs w:val="20"/>
        </w:rPr>
        <w:t>izvedel naslednja pogodbena dela/projekt/program_________________________________</w:t>
      </w:r>
    </w:p>
    <w:p w14:paraId="59DA33D9" w14:textId="77777777" w:rsidR="002272D4" w:rsidRPr="00DC7263" w:rsidRDefault="002272D4" w:rsidP="002272D4">
      <w:pPr>
        <w:jc w:val="both"/>
        <w:rPr>
          <w:rFonts w:ascii="Arial" w:hAnsi="Arial" w:cs="Arial"/>
          <w:i/>
          <w:sz w:val="20"/>
          <w:szCs w:val="20"/>
        </w:rPr>
      </w:pPr>
      <w:r w:rsidRPr="00DC7263">
        <w:rPr>
          <w:rFonts w:ascii="Arial" w:hAnsi="Arial" w:cs="Arial"/>
          <w:i/>
          <w:sz w:val="20"/>
          <w:szCs w:val="20"/>
        </w:rPr>
        <w:t>___________________________________________________________________________________________________________________________________________________,</w:t>
      </w:r>
    </w:p>
    <w:p w14:paraId="2303ED8A" w14:textId="77777777" w:rsidR="002272D4" w:rsidRPr="00DC7263" w:rsidRDefault="002272D4" w:rsidP="002272D4">
      <w:pPr>
        <w:jc w:val="both"/>
        <w:rPr>
          <w:rFonts w:ascii="Arial" w:hAnsi="Arial" w:cs="Arial"/>
          <w:sz w:val="20"/>
          <w:szCs w:val="20"/>
        </w:rPr>
      </w:pPr>
    </w:p>
    <w:p w14:paraId="68BC9B93" w14:textId="77777777" w:rsidR="002272D4" w:rsidRPr="00DC7263" w:rsidRDefault="002272D4" w:rsidP="002272D4">
      <w:pPr>
        <w:jc w:val="both"/>
        <w:rPr>
          <w:rFonts w:ascii="Arial" w:hAnsi="Arial" w:cs="Arial"/>
          <w:sz w:val="20"/>
          <w:szCs w:val="20"/>
        </w:rPr>
      </w:pPr>
      <w:r w:rsidRPr="00DC7263">
        <w:rPr>
          <w:rFonts w:ascii="Arial" w:hAnsi="Arial" w:cs="Arial"/>
          <w:sz w:val="20"/>
          <w:szCs w:val="20"/>
        </w:rPr>
        <w:t>v obdobju od _____________________ do ______________________.</w:t>
      </w:r>
    </w:p>
    <w:p w14:paraId="26A94B71" w14:textId="77777777" w:rsidR="002272D4" w:rsidRPr="00DC7263" w:rsidRDefault="002272D4" w:rsidP="002272D4">
      <w:pPr>
        <w:jc w:val="both"/>
        <w:rPr>
          <w:rFonts w:ascii="Arial" w:hAnsi="Arial" w:cs="Arial"/>
          <w:i/>
          <w:sz w:val="20"/>
          <w:szCs w:val="20"/>
        </w:rPr>
      </w:pPr>
      <w:r w:rsidRPr="00DC7263">
        <w:rPr>
          <w:rFonts w:ascii="Arial" w:hAnsi="Arial" w:cs="Arial"/>
          <w:i/>
          <w:sz w:val="20"/>
          <w:szCs w:val="20"/>
        </w:rPr>
        <w:tab/>
      </w:r>
      <w:r w:rsidRPr="00DC7263">
        <w:rPr>
          <w:rFonts w:ascii="Arial" w:hAnsi="Arial" w:cs="Arial"/>
          <w:i/>
          <w:sz w:val="20"/>
          <w:szCs w:val="20"/>
        </w:rPr>
        <w:tab/>
        <w:t xml:space="preserve">       (mesec, leto)</w:t>
      </w:r>
      <w:r w:rsidRPr="00DC7263">
        <w:rPr>
          <w:rFonts w:ascii="Arial" w:hAnsi="Arial" w:cs="Arial"/>
          <w:i/>
          <w:sz w:val="20"/>
          <w:szCs w:val="20"/>
        </w:rPr>
        <w:tab/>
      </w:r>
      <w:r w:rsidRPr="00DC7263">
        <w:rPr>
          <w:rFonts w:ascii="Arial" w:hAnsi="Arial" w:cs="Arial"/>
          <w:i/>
          <w:sz w:val="20"/>
          <w:szCs w:val="20"/>
        </w:rPr>
        <w:tab/>
      </w:r>
      <w:r w:rsidRPr="00DC7263">
        <w:rPr>
          <w:rFonts w:ascii="Arial" w:hAnsi="Arial" w:cs="Arial"/>
          <w:i/>
          <w:sz w:val="20"/>
          <w:szCs w:val="20"/>
        </w:rPr>
        <w:tab/>
        <w:t>(mesec, leto)</w:t>
      </w:r>
    </w:p>
    <w:p w14:paraId="47BFFD40" w14:textId="77777777" w:rsidR="002272D4" w:rsidRPr="00DC7263" w:rsidRDefault="002272D4" w:rsidP="002272D4">
      <w:pPr>
        <w:jc w:val="both"/>
        <w:rPr>
          <w:rFonts w:ascii="Arial" w:hAnsi="Arial" w:cs="Arial"/>
          <w:sz w:val="20"/>
          <w:szCs w:val="20"/>
        </w:rPr>
      </w:pPr>
    </w:p>
    <w:p w14:paraId="2B6359DE" w14:textId="77777777" w:rsidR="002272D4" w:rsidRPr="00DC7263" w:rsidRDefault="002272D4" w:rsidP="002272D4">
      <w:pPr>
        <w:rPr>
          <w:rFonts w:ascii="Arial" w:hAnsi="Arial" w:cs="Arial"/>
          <w:sz w:val="20"/>
          <w:szCs w:val="20"/>
        </w:rPr>
      </w:pPr>
      <w:r w:rsidRPr="00DC7263">
        <w:rPr>
          <w:rFonts w:ascii="Arial" w:hAnsi="Arial" w:cs="Arial"/>
          <w:sz w:val="20"/>
          <w:szCs w:val="20"/>
        </w:rPr>
        <w:t>Dela so bila opravljena strokovno, kvalitetno in pravočasno, v skladu z določili pogodbe.</w:t>
      </w:r>
    </w:p>
    <w:p w14:paraId="1D7B566B" w14:textId="77777777" w:rsidR="002272D4" w:rsidRPr="00DC7263" w:rsidRDefault="002272D4" w:rsidP="002272D4">
      <w:pPr>
        <w:rPr>
          <w:rFonts w:ascii="Arial" w:hAnsi="Arial" w:cs="Arial"/>
          <w:sz w:val="20"/>
          <w:szCs w:val="20"/>
        </w:rPr>
      </w:pPr>
    </w:p>
    <w:p w14:paraId="1FAF0643" w14:textId="77777777" w:rsidR="002272D4" w:rsidRPr="00DC7263" w:rsidRDefault="002272D4" w:rsidP="002272D4">
      <w:pPr>
        <w:rPr>
          <w:rFonts w:ascii="Arial" w:hAnsi="Arial" w:cs="Arial"/>
          <w:sz w:val="20"/>
          <w:szCs w:val="20"/>
        </w:rPr>
      </w:pPr>
      <w:r w:rsidRPr="00DC7263">
        <w:rPr>
          <w:rFonts w:ascii="Arial" w:hAnsi="Arial" w:cs="Arial"/>
          <w:sz w:val="20"/>
          <w:szCs w:val="20"/>
        </w:rPr>
        <w:t>Predmetno izjavo je mogoče preveriti pri kontaktni osebi (ime, priimek, delovno mesto):  ___________ _____________________________________________</w:t>
      </w:r>
    </w:p>
    <w:p w14:paraId="18900572" w14:textId="77777777" w:rsidR="002272D4" w:rsidRPr="00DC7263" w:rsidRDefault="002272D4" w:rsidP="002272D4">
      <w:pPr>
        <w:rPr>
          <w:rFonts w:ascii="Arial" w:hAnsi="Arial" w:cs="Arial"/>
          <w:sz w:val="20"/>
          <w:szCs w:val="20"/>
        </w:rPr>
      </w:pPr>
      <w:r w:rsidRPr="00DC7263">
        <w:rPr>
          <w:rFonts w:ascii="Arial" w:hAnsi="Arial" w:cs="Arial"/>
          <w:sz w:val="20"/>
          <w:szCs w:val="20"/>
        </w:rPr>
        <w:t>na telefonski številki: __________________</w:t>
      </w:r>
    </w:p>
    <w:p w14:paraId="682D965E" w14:textId="77777777" w:rsidR="002272D4" w:rsidRPr="00DC7263" w:rsidRDefault="002272D4" w:rsidP="002272D4">
      <w:pPr>
        <w:rPr>
          <w:rFonts w:ascii="Arial" w:hAnsi="Arial" w:cs="Arial"/>
          <w:sz w:val="20"/>
          <w:szCs w:val="20"/>
        </w:rPr>
      </w:pPr>
      <w:r w:rsidRPr="00DC7263">
        <w:rPr>
          <w:rFonts w:ascii="Arial" w:hAnsi="Arial" w:cs="Arial"/>
          <w:sz w:val="20"/>
          <w:szCs w:val="20"/>
        </w:rPr>
        <w:t>oz. elektronskem naslovu: ______________________</w:t>
      </w:r>
    </w:p>
    <w:p w14:paraId="37EE7794" w14:textId="77777777" w:rsidR="002272D4" w:rsidRPr="00DC7263" w:rsidRDefault="002272D4" w:rsidP="002272D4">
      <w:pPr>
        <w:rPr>
          <w:rFonts w:ascii="Arial" w:hAnsi="Arial" w:cs="Arial"/>
          <w:sz w:val="20"/>
          <w:szCs w:val="20"/>
        </w:rPr>
      </w:pPr>
    </w:p>
    <w:p w14:paraId="526E4407" w14:textId="77777777" w:rsidR="002272D4" w:rsidRPr="00DC7263" w:rsidRDefault="002272D4" w:rsidP="002272D4">
      <w:pPr>
        <w:rPr>
          <w:rFonts w:ascii="Arial" w:hAnsi="Arial" w:cs="Arial"/>
          <w:sz w:val="20"/>
          <w:szCs w:val="20"/>
        </w:rPr>
      </w:pPr>
      <w:r w:rsidRPr="00DC7263">
        <w:rPr>
          <w:rFonts w:ascii="Arial" w:hAnsi="Arial" w:cs="Arial"/>
          <w:sz w:val="20"/>
          <w:szCs w:val="20"/>
        </w:rPr>
        <w:t>Datum izdaje potrdila/izjave: ______________</w:t>
      </w:r>
    </w:p>
    <w:p w14:paraId="6B34A385" w14:textId="77777777" w:rsidR="002272D4" w:rsidRPr="00DC7263" w:rsidRDefault="002272D4" w:rsidP="002272D4">
      <w:pPr>
        <w:rPr>
          <w:rFonts w:ascii="Arial" w:hAnsi="Arial" w:cs="Arial"/>
          <w:sz w:val="20"/>
          <w:szCs w:val="20"/>
        </w:rPr>
      </w:pPr>
    </w:p>
    <w:p w14:paraId="5D72237F" w14:textId="77777777" w:rsidR="002272D4" w:rsidRPr="00DC7263" w:rsidRDefault="002272D4" w:rsidP="002272D4">
      <w:pPr>
        <w:rPr>
          <w:rFonts w:ascii="Arial" w:hAnsi="Arial" w:cs="Arial"/>
          <w:sz w:val="20"/>
          <w:szCs w:val="20"/>
        </w:rPr>
      </w:pPr>
    </w:p>
    <w:p w14:paraId="7EC8947A" w14:textId="77777777" w:rsidR="002272D4" w:rsidRPr="00DC7263" w:rsidRDefault="002272D4" w:rsidP="002272D4">
      <w:pPr>
        <w:rPr>
          <w:rFonts w:ascii="Arial" w:hAnsi="Arial" w:cs="Arial"/>
          <w:sz w:val="20"/>
          <w:szCs w:val="20"/>
        </w:rPr>
      </w:pPr>
    </w:p>
    <w:tbl>
      <w:tblPr>
        <w:tblW w:w="0" w:type="auto"/>
        <w:tblInd w:w="2448" w:type="dxa"/>
        <w:tblLook w:val="01E0" w:firstRow="1" w:lastRow="1" w:firstColumn="1" w:lastColumn="1" w:noHBand="0" w:noVBand="0"/>
      </w:tblPr>
      <w:tblGrid>
        <w:gridCol w:w="3780"/>
        <w:gridCol w:w="3059"/>
      </w:tblGrid>
      <w:tr w:rsidR="002272D4" w:rsidRPr="00DC7263" w14:paraId="2E5AB5B6" w14:textId="77777777" w:rsidTr="0088721D">
        <w:tc>
          <w:tcPr>
            <w:tcW w:w="3780" w:type="dxa"/>
          </w:tcPr>
          <w:p w14:paraId="6FF50840" w14:textId="77777777" w:rsidR="002272D4" w:rsidRPr="00DC7263" w:rsidRDefault="002272D4" w:rsidP="0088721D">
            <w:pPr>
              <w:jc w:val="center"/>
              <w:rPr>
                <w:rFonts w:ascii="Arial" w:hAnsi="Arial" w:cs="Arial"/>
                <w:sz w:val="20"/>
                <w:szCs w:val="20"/>
              </w:rPr>
            </w:pPr>
          </w:p>
          <w:p w14:paraId="264A69E0" w14:textId="77777777" w:rsidR="002272D4" w:rsidRPr="00DC7263" w:rsidRDefault="002272D4" w:rsidP="0088721D">
            <w:pPr>
              <w:jc w:val="center"/>
              <w:rPr>
                <w:rFonts w:ascii="Arial" w:hAnsi="Arial" w:cs="Arial"/>
                <w:sz w:val="20"/>
                <w:szCs w:val="20"/>
              </w:rPr>
            </w:pPr>
          </w:p>
          <w:p w14:paraId="0FCC7C23" w14:textId="77777777" w:rsidR="002272D4" w:rsidRPr="00DC7263" w:rsidRDefault="002272D4" w:rsidP="0088721D">
            <w:pPr>
              <w:jc w:val="center"/>
              <w:rPr>
                <w:rFonts w:ascii="Arial" w:hAnsi="Arial" w:cs="Arial"/>
                <w:i/>
                <w:sz w:val="20"/>
                <w:szCs w:val="20"/>
              </w:rPr>
            </w:pPr>
            <w:r w:rsidRPr="00DC7263">
              <w:rPr>
                <w:rFonts w:ascii="Arial" w:hAnsi="Arial" w:cs="Arial"/>
                <w:i/>
                <w:sz w:val="20"/>
                <w:szCs w:val="20"/>
              </w:rPr>
              <w:t>(žig)</w:t>
            </w:r>
          </w:p>
        </w:tc>
        <w:tc>
          <w:tcPr>
            <w:tcW w:w="3059" w:type="dxa"/>
            <w:tcBorders>
              <w:bottom w:val="single" w:sz="4" w:space="0" w:color="auto"/>
            </w:tcBorders>
          </w:tcPr>
          <w:p w14:paraId="32C30250" w14:textId="77777777" w:rsidR="002272D4" w:rsidRPr="00DC7263" w:rsidRDefault="002272D4" w:rsidP="0088721D">
            <w:pPr>
              <w:jc w:val="center"/>
              <w:rPr>
                <w:rFonts w:ascii="Arial" w:hAnsi="Arial" w:cs="Arial"/>
                <w:sz w:val="20"/>
                <w:szCs w:val="20"/>
              </w:rPr>
            </w:pPr>
            <w:r w:rsidRPr="00DC7263">
              <w:rPr>
                <w:rFonts w:ascii="Arial" w:hAnsi="Arial" w:cs="Arial"/>
                <w:sz w:val="20"/>
                <w:szCs w:val="20"/>
              </w:rPr>
              <w:t>Zakoniti zastopnik referenčnega naročnika:</w:t>
            </w:r>
          </w:p>
          <w:p w14:paraId="7E3C885B" w14:textId="77777777" w:rsidR="002272D4" w:rsidRPr="00DC7263" w:rsidRDefault="002272D4" w:rsidP="0088721D">
            <w:pPr>
              <w:jc w:val="center"/>
              <w:rPr>
                <w:rFonts w:ascii="Arial" w:hAnsi="Arial" w:cs="Arial"/>
                <w:sz w:val="20"/>
                <w:szCs w:val="20"/>
              </w:rPr>
            </w:pPr>
          </w:p>
          <w:p w14:paraId="73480E55" w14:textId="77777777" w:rsidR="002272D4" w:rsidRPr="00DC7263" w:rsidRDefault="002272D4" w:rsidP="0088721D">
            <w:pPr>
              <w:jc w:val="center"/>
              <w:rPr>
                <w:rFonts w:ascii="Arial" w:hAnsi="Arial" w:cs="Arial"/>
                <w:sz w:val="20"/>
                <w:szCs w:val="20"/>
              </w:rPr>
            </w:pPr>
          </w:p>
        </w:tc>
      </w:tr>
      <w:tr w:rsidR="002272D4" w:rsidRPr="00DC7263" w14:paraId="71C52F7D" w14:textId="77777777" w:rsidTr="0088721D">
        <w:tc>
          <w:tcPr>
            <w:tcW w:w="3780" w:type="dxa"/>
          </w:tcPr>
          <w:p w14:paraId="68F9D112" w14:textId="77777777" w:rsidR="002272D4" w:rsidRPr="00DC7263" w:rsidRDefault="002272D4" w:rsidP="0088721D">
            <w:pPr>
              <w:jc w:val="center"/>
              <w:rPr>
                <w:rFonts w:ascii="Arial" w:hAnsi="Arial" w:cs="Arial"/>
                <w:i/>
                <w:sz w:val="20"/>
                <w:szCs w:val="20"/>
              </w:rPr>
            </w:pPr>
          </w:p>
        </w:tc>
        <w:tc>
          <w:tcPr>
            <w:tcW w:w="3059" w:type="dxa"/>
            <w:tcBorders>
              <w:top w:val="single" w:sz="4" w:space="0" w:color="auto"/>
              <w:bottom w:val="single" w:sz="4" w:space="0" w:color="auto"/>
            </w:tcBorders>
          </w:tcPr>
          <w:p w14:paraId="52D68418" w14:textId="77777777" w:rsidR="002272D4" w:rsidRPr="00DC7263" w:rsidRDefault="002272D4" w:rsidP="0088721D">
            <w:pPr>
              <w:jc w:val="center"/>
              <w:rPr>
                <w:rFonts w:ascii="Arial" w:hAnsi="Arial" w:cs="Arial"/>
                <w:i/>
                <w:sz w:val="20"/>
                <w:szCs w:val="20"/>
              </w:rPr>
            </w:pPr>
            <w:r w:rsidRPr="00DC7263">
              <w:rPr>
                <w:rFonts w:ascii="Arial" w:hAnsi="Arial" w:cs="Arial"/>
                <w:i/>
                <w:sz w:val="20"/>
                <w:szCs w:val="20"/>
              </w:rPr>
              <w:t>(ime in priimek)</w:t>
            </w:r>
          </w:p>
          <w:p w14:paraId="0A965D6C" w14:textId="77777777" w:rsidR="002272D4" w:rsidRPr="00DC7263" w:rsidRDefault="002272D4" w:rsidP="0088721D">
            <w:pPr>
              <w:jc w:val="center"/>
              <w:rPr>
                <w:rFonts w:ascii="Arial" w:hAnsi="Arial" w:cs="Arial"/>
                <w:i/>
                <w:sz w:val="20"/>
                <w:szCs w:val="20"/>
              </w:rPr>
            </w:pPr>
          </w:p>
          <w:p w14:paraId="458A9D66" w14:textId="77777777" w:rsidR="002272D4" w:rsidRPr="00DC7263" w:rsidRDefault="002272D4" w:rsidP="0088721D">
            <w:pPr>
              <w:jc w:val="center"/>
              <w:rPr>
                <w:rFonts w:ascii="Arial" w:hAnsi="Arial" w:cs="Arial"/>
                <w:i/>
                <w:sz w:val="20"/>
                <w:szCs w:val="20"/>
              </w:rPr>
            </w:pPr>
          </w:p>
        </w:tc>
      </w:tr>
      <w:tr w:rsidR="002272D4" w:rsidRPr="00DC7263" w14:paraId="2165C88D" w14:textId="77777777" w:rsidTr="0088721D">
        <w:tc>
          <w:tcPr>
            <w:tcW w:w="3780" w:type="dxa"/>
          </w:tcPr>
          <w:p w14:paraId="34BBBBA8" w14:textId="77777777" w:rsidR="002272D4" w:rsidRPr="00DC7263" w:rsidRDefault="002272D4" w:rsidP="0088721D">
            <w:pPr>
              <w:jc w:val="center"/>
              <w:rPr>
                <w:rFonts w:ascii="Arial" w:hAnsi="Arial" w:cs="Arial"/>
                <w:i/>
                <w:sz w:val="20"/>
                <w:szCs w:val="20"/>
              </w:rPr>
            </w:pPr>
          </w:p>
        </w:tc>
        <w:tc>
          <w:tcPr>
            <w:tcW w:w="3059" w:type="dxa"/>
            <w:tcBorders>
              <w:top w:val="single" w:sz="4" w:space="0" w:color="auto"/>
            </w:tcBorders>
          </w:tcPr>
          <w:p w14:paraId="211AEF94" w14:textId="77777777" w:rsidR="002272D4" w:rsidRPr="00DC7263" w:rsidRDefault="002272D4" w:rsidP="0088721D">
            <w:pPr>
              <w:jc w:val="center"/>
              <w:rPr>
                <w:rFonts w:ascii="Arial" w:hAnsi="Arial" w:cs="Arial"/>
                <w:i/>
                <w:sz w:val="20"/>
                <w:szCs w:val="20"/>
              </w:rPr>
            </w:pPr>
            <w:r w:rsidRPr="00DC7263">
              <w:rPr>
                <w:rFonts w:ascii="Arial" w:hAnsi="Arial" w:cs="Arial"/>
                <w:i/>
                <w:sz w:val="20"/>
                <w:szCs w:val="20"/>
              </w:rPr>
              <w:t>(Podpis)*</w:t>
            </w:r>
          </w:p>
        </w:tc>
      </w:tr>
    </w:tbl>
    <w:p w14:paraId="58CB7D26" w14:textId="77777777" w:rsidR="002272D4" w:rsidRPr="00DC7263" w:rsidRDefault="002272D4" w:rsidP="002272D4">
      <w:pPr>
        <w:rPr>
          <w:rFonts w:ascii="Arial" w:hAnsi="Arial" w:cs="Arial"/>
          <w:i/>
          <w:sz w:val="20"/>
          <w:szCs w:val="20"/>
        </w:rPr>
      </w:pPr>
    </w:p>
    <w:p w14:paraId="118CEFED" w14:textId="77777777" w:rsidR="002272D4" w:rsidRPr="00DC7263" w:rsidRDefault="002272D4" w:rsidP="002272D4">
      <w:pPr>
        <w:rPr>
          <w:rFonts w:ascii="Arial" w:hAnsi="Arial" w:cs="Arial"/>
          <w:sz w:val="20"/>
          <w:szCs w:val="20"/>
        </w:rPr>
      </w:pPr>
    </w:p>
    <w:p w14:paraId="66DD17C2" w14:textId="77777777" w:rsidR="002272D4" w:rsidRPr="00DC7263" w:rsidRDefault="002272D4" w:rsidP="002272D4">
      <w:pPr>
        <w:rPr>
          <w:rFonts w:ascii="Arial" w:hAnsi="Arial" w:cs="Arial"/>
          <w:i/>
          <w:sz w:val="20"/>
          <w:szCs w:val="20"/>
        </w:rPr>
      </w:pPr>
      <w:r w:rsidRPr="00DC7263">
        <w:rPr>
          <w:rFonts w:ascii="Arial" w:hAnsi="Arial" w:cs="Arial"/>
          <w:i/>
          <w:sz w:val="20"/>
          <w:szCs w:val="20"/>
        </w:rPr>
        <w:t>(*V kolikor podpisnik ni zakoniti zastopnik naročnika, naj se navede datum in številka pooblastila.)</w:t>
      </w:r>
    </w:p>
    <w:p w14:paraId="4AE56450" w14:textId="77777777" w:rsidR="002272D4" w:rsidRPr="00DC7263" w:rsidRDefault="002272D4" w:rsidP="002272D4">
      <w:pPr>
        <w:jc w:val="both"/>
        <w:rPr>
          <w:rFonts w:ascii="Arial" w:hAnsi="Arial" w:cs="Arial"/>
          <w:sz w:val="20"/>
          <w:szCs w:val="20"/>
          <w:highlight w:val="yellow"/>
        </w:rPr>
      </w:pPr>
    </w:p>
    <w:p w14:paraId="5D462E0C" w14:textId="77777777" w:rsidR="002272D4" w:rsidRPr="00DC7263" w:rsidRDefault="002272D4" w:rsidP="002272D4">
      <w:pPr>
        <w:jc w:val="both"/>
        <w:rPr>
          <w:rFonts w:ascii="Arial" w:hAnsi="Arial" w:cs="Arial"/>
          <w:i/>
          <w:sz w:val="20"/>
          <w:szCs w:val="20"/>
        </w:rPr>
      </w:pPr>
      <w:r w:rsidRPr="00DC7263">
        <w:rPr>
          <w:rFonts w:ascii="Arial" w:hAnsi="Arial" w:cs="Arial"/>
          <w:i/>
          <w:sz w:val="20"/>
          <w:szCs w:val="20"/>
        </w:rPr>
        <w:t xml:space="preserve">Opomba: </w:t>
      </w:r>
    </w:p>
    <w:p w14:paraId="68616C28" w14:textId="77777777" w:rsidR="002272D4" w:rsidRPr="00DC7263" w:rsidRDefault="002272D4" w:rsidP="002272D4">
      <w:pPr>
        <w:numPr>
          <w:ilvl w:val="0"/>
          <w:numId w:val="39"/>
        </w:numPr>
        <w:jc w:val="both"/>
        <w:rPr>
          <w:rFonts w:ascii="Arial" w:hAnsi="Arial" w:cs="Arial"/>
          <w:i/>
          <w:sz w:val="20"/>
          <w:szCs w:val="20"/>
        </w:rPr>
      </w:pPr>
      <w:r w:rsidRPr="00DC7263">
        <w:rPr>
          <w:rFonts w:ascii="Arial" w:hAnsi="Arial" w:cs="Arial"/>
          <w:i/>
          <w:sz w:val="20"/>
          <w:szCs w:val="20"/>
        </w:rPr>
        <w:t>Naročnik si v primeru dvoma pridržuje pravico preveritve verodostojnosti izjave pri kontaktni osebi, navedeni na tej izjavi.</w:t>
      </w:r>
    </w:p>
    <w:p w14:paraId="7C7F26A6" w14:textId="77777777" w:rsidR="002272D4" w:rsidRPr="00DC7263" w:rsidRDefault="002272D4" w:rsidP="002272D4">
      <w:pPr>
        <w:numPr>
          <w:ilvl w:val="0"/>
          <w:numId w:val="39"/>
        </w:numPr>
        <w:jc w:val="both"/>
        <w:rPr>
          <w:rFonts w:ascii="Arial" w:hAnsi="Arial" w:cs="Arial"/>
          <w:i/>
          <w:sz w:val="20"/>
          <w:szCs w:val="20"/>
        </w:rPr>
      </w:pPr>
      <w:r w:rsidRPr="00DC7263">
        <w:rPr>
          <w:rFonts w:ascii="Arial" w:hAnsi="Arial" w:cs="Arial"/>
          <w:i/>
          <w:sz w:val="20"/>
          <w:szCs w:val="20"/>
        </w:rPr>
        <w:t>Obrazec se fotokopira oz. se ga natisne v več izvodih.</w:t>
      </w:r>
    </w:p>
    <w:p w14:paraId="34FAB2A1" w14:textId="77777777" w:rsidR="002272D4" w:rsidRPr="00DC7263" w:rsidRDefault="002272D4" w:rsidP="002272D4">
      <w:pPr>
        <w:numPr>
          <w:ilvl w:val="0"/>
          <w:numId w:val="39"/>
        </w:numPr>
        <w:jc w:val="both"/>
        <w:rPr>
          <w:rFonts w:ascii="Arial" w:hAnsi="Arial" w:cs="Arial"/>
          <w:i/>
          <w:sz w:val="20"/>
          <w:szCs w:val="20"/>
        </w:rPr>
      </w:pPr>
      <w:r w:rsidRPr="00DC7263">
        <w:rPr>
          <w:rFonts w:ascii="Arial" w:hAnsi="Arial" w:cs="Arial"/>
          <w:i/>
          <w:sz w:val="20"/>
          <w:szCs w:val="20"/>
        </w:rPr>
        <w:t>V kolikor je referenčni naročnik hkrati tudi naročnik tega javnega razpisa, prijavitelj v tem primeru predloži le z zahtevanimi podatki izpolnjeno izjavo, ni pa potrebno, da je ta izjava tudi podpisana in žigosana s strani referenčnega naročnika.</w:t>
      </w:r>
    </w:p>
    <w:p w14:paraId="10A39BF0" w14:textId="77777777" w:rsidR="002272D4" w:rsidRPr="00DC7263" w:rsidRDefault="002272D4" w:rsidP="002272D4">
      <w:pPr>
        <w:jc w:val="both"/>
        <w:rPr>
          <w:rFonts w:ascii="Arial" w:hAnsi="Arial" w:cs="Arial"/>
          <w:i/>
          <w:sz w:val="20"/>
          <w:szCs w:val="20"/>
          <w:highlight w:val="yellow"/>
        </w:rPr>
      </w:pPr>
    </w:p>
    <w:p w14:paraId="6FA20AAB" w14:textId="77777777" w:rsidR="009A5DD2" w:rsidRPr="00DC7263" w:rsidRDefault="009A5DD2">
      <w:pPr>
        <w:jc w:val="right"/>
        <w:rPr>
          <w:rFonts w:ascii="Arial" w:hAnsi="Arial" w:cs="Arial"/>
          <w:b/>
          <w:sz w:val="20"/>
          <w:szCs w:val="20"/>
        </w:rPr>
      </w:pPr>
    </w:p>
    <w:p w14:paraId="36804313" w14:textId="77777777" w:rsidR="002272D4" w:rsidRPr="00DC7263" w:rsidRDefault="002272D4">
      <w:pPr>
        <w:rPr>
          <w:rFonts w:ascii="Arial" w:hAnsi="Arial" w:cs="Arial"/>
          <w:b/>
          <w:sz w:val="20"/>
          <w:szCs w:val="20"/>
        </w:rPr>
      </w:pPr>
      <w:r w:rsidRPr="00DC7263">
        <w:rPr>
          <w:rFonts w:ascii="Arial" w:hAnsi="Arial" w:cs="Arial"/>
          <w:b/>
          <w:sz w:val="20"/>
          <w:szCs w:val="20"/>
        </w:rPr>
        <w:br w:type="page"/>
      </w:r>
    </w:p>
    <w:p w14:paraId="7199FA9A" w14:textId="77777777" w:rsidR="002272D4" w:rsidRPr="00DC7263" w:rsidRDefault="002272D4" w:rsidP="002272D4">
      <w:pPr>
        <w:overflowPunct w:val="0"/>
        <w:autoSpaceDE w:val="0"/>
        <w:autoSpaceDN w:val="0"/>
        <w:adjustRightInd w:val="0"/>
        <w:ind w:left="7080"/>
        <w:jc w:val="center"/>
        <w:textAlignment w:val="baseline"/>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67968" behindDoc="0" locked="0" layoutInCell="1" allowOverlap="1" wp14:anchorId="2BCC60CA" wp14:editId="5AA9FA93">
            <wp:simplePos x="0" y="0"/>
            <wp:positionH relativeFrom="margin">
              <wp:align>right</wp:align>
            </wp:positionH>
            <wp:positionV relativeFrom="paragraph">
              <wp:posOffset>-588373</wp:posOffset>
            </wp:positionV>
            <wp:extent cx="800100" cy="866775"/>
            <wp:effectExtent l="0" t="0" r="0" b="9525"/>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3B2FE9D2" w14:textId="77777777" w:rsidR="002272D4" w:rsidRPr="00DC7263" w:rsidRDefault="002272D4" w:rsidP="002272D4">
      <w:pPr>
        <w:overflowPunct w:val="0"/>
        <w:autoSpaceDE w:val="0"/>
        <w:autoSpaceDN w:val="0"/>
        <w:adjustRightInd w:val="0"/>
        <w:ind w:left="360"/>
        <w:jc w:val="center"/>
        <w:textAlignment w:val="baseline"/>
        <w:rPr>
          <w:rFonts w:ascii="Arial" w:hAnsi="Arial" w:cs="Arial"/>
          <w:b/>
          <w:sz w:val="20"/>
          <w:szCs w:val="20"/>
        </w:rPr>
      </w:pPr>
    </w:p>
    <w:p w14:paraId="3829EB24" w14:textId="77777777" w:rsidR="002272D4" w:rsidRPr="00DC7263" w:rsidRDefault="002272D4" w:rsidP="002272D4">
      <w:pPr>
        <w:pStyle w:val="Telobesedila"/>
        <w:overflowPunct w:val="0"/>
        <w:autoSpaceDE w:val="0"/>
        <w:autoSpaceDN w:val="0"/>
        <w:adjustRightInd w:val="0"/>
        <w:jc w:val="right"/>
        <w:textAlignment w:val="baseline"/>
        <w:rPr>
          <w:rFonts w:ascii="Arial" w:hAnsi="Arial" w:cs="Arial"/>
          <w:b/>
          <w:sz w:val="20"/>
        </w:rPr>
      </w:pP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r>
      <w:r w:rsidRPr="00DC7263">
        <w:rPr>
          <w:rFonts w:ascii="Arial" w:hAnsi="Arial" w:cs="Arial"/>
          <w:b/>
          <w:sz w:val="20"/>
        </w:rPr>
        <w:tab/>
        <w:t xml:space="preserve">     PRILOGA IV/10</w:t>
      </w:r>
    </w:p>
    <w:p w14:paraId="3B2E935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04D7C448"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6491B6CD"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451EBC9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47362986"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03E3E1C2"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p>
    <w:p w14:paraId="58588E6A"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rPr>
      </w:pPr>
      <w:r w:rsidRPr="00DC7263">
        <w:rPr>
          <w:rFonts w:ascii="Arial" w:hAnsi="Arial" w:cs="Arial"/>
          <w:b/>
          <w:sz w:val="20"/>
          <w:szCs w:val="20"/>
        </w:rPr>
        <w:t>PRETEKLI IZVEDENI PROJEKTI PRIJAVITELJA</w:t>
      </w:r>
    </w:p>
    <w:p w14:paraId="585C6886" w14:textId="77777777" w:rsidR="002272D4" w:rsidRPr="00DC7263" w:rsidRDefault="002272D4" w:rsidP="002272D4">
      <w:pPr>
        <w:overflowPunct w:val="0"/>
        <w:autoSpaceDE w:val="0"/>
        <w:autoSpaceDN w:val="0"/>
        <w:adjustRightInd w:val="0"/>
        <w:jc w:val="center"/>
        <w:textAlignment w:val="baseline"/>
        <w:rPr>
          <w:rFonts w:ascii="Arial" w:hAnsi="Arial" w:cs="Arial"/>
          <w:b/>
          <w:sz w:val="20"/>
          <w:szCs w:val="20"/>
          <w:highlight w:val="yellow"/>
        </w:rPr>
      </w:pPr>
    </w:p>
    <w:p w14:paraId="6C22CBB9" w14:textId="77777777" w:rsidR="002272D4" w:rsidRPr="00DC7263" w:rsidRDefault="002272D4" w:rsidP="002272D4">
      <w:pPr>
        <w:overflowPunct w:val="0"/>
        <w:autoSpaceDE w:val="0"/>
        <w:autoSpaceDN w:val="0"/>
        <w:adjustRightInd w:val="0"/>
        <w:jc w:val="both"/>
        <w:textAlignment w:val="baseline"/>
        <w:rPr>
          <w:rFonts w:ascii="Arial" w:hAnsi="Arial" w:cs="Arial"/>
          <w:sz w:val="20"/>
          <w:szCs w:val="20"/>
        </w:rPr>
      </w:pPr>
    </w:p>
    <w:p w14:paraId="0DEE5964" w14:textId="6B78FA40" w:rsidR="002272D4" w:rsidRPr="00DC7263" w:rsidRDefault="002272D4" w:rsidP="002272D4">
      <w:pPr>
        <w:jc w:val="both"/>
        <w:rPr>
          <w:rFonts w:ascii="Arial" w:hAnsi="Arial" w:cs="Arial"/>
          <w:sz w:val="20"/>
          <w:szCs w:val="20"/>
        </w:rPr>
      </w:pPr>
      <w:r w:rsidRPr="00DC7263">
        <w:rPr>
          <w:rFonts w:ascii="Arial" w:hAnsi="Arial" w:cs="Arial"/>
          <w:sz w:val="20"/>
          <w:szCs w:val="20"/>
        </w:rPr>
        <w:t>V zvezi z javnim razpisom</w:t>
      </w:r>
      <w:r w:rsidRPr="00DC7263">
        <w:rPr>
          <w:rFonts w:ascii="Arial" w:hAnsi="Arial" w:cs="Arial"/>
          <w:b/>
          <w:sz w:val="20"/>
          <w:szCs w:val="20"/>
        </w:rPr>
        <w:t xml:space="preserve"> za izvedbo projekta "Pomoč pri integraciji oseb </w:t>
      </w:r>
      <w:r w:rsidR="009074D4">
        <w:rPr>
          <w:rFonts w:ascii="Arial" w:hAnsi="Arial" w:cs="Arial"/>
          <w:b/>
          <w:sz w:val="20"/>
          <w:szCs w:val="20"/>
        </w:rPr>
        <w:t>s priznano</w:t>
      </w:r>
      <w:r w:rsidRPr="00DC7263">
        <w:rPr>
          <w:rFonts w:ascii="Arial" w:hAnsi="Arial" w:cs="Arial"/>
          <w:b/>
          <w:sz w:val="20"/>
          <w:szCs w:val="20"/>
        </w:rPr>
        <w:t xml:space="preserve"> mednarodno zaščito", št. 430-</w:t>
      </w:r>
      <w:r w:rsidR="009074D4">
        <w:rPr>
          <w:rFonts w:ascii="Arial" w:hAnsi="Arial" w:cs="Arial"/>
          <w:b/>
          <w:sz w:val="20"/>
          <w:szCs w:val="20"/>
        </w:rPr>
        <w:t>23</w:t>
      </w:r>
      <w:r w:rsidRPr="00DC7263">
        <w:rPr>
          <w:rFonts w:ascii="Arial" w:hAnsi="Arial" w:cs="Arial"/>
          <w:b/>
          <w:sz w:val="20"/>
          <w:szCs w:val="20"/>
        </w:rPr>
        <w:t>/201</w:t>
      </w:r>
      <w:r w:rsidR="009074D4">
        <w:rPr>
          <w:rFonts w:ascii="Arial" w:hAnsi="Arial" w:cs="Arial"/>
          <w:b/>
          <w:sz w:val="20"/>
          <w:szCs w:val="20"/>
        </w:rPr>
        <w:t>9</w:t>
      </w:r>
      <w:r w:rsidRPr="00DC7263">
        <w:rPr>
          <w:rFonts w:ascii="Arial" w:hAnsi="Arial" w:cs="Arial"/>
          <w:sz w:val="20"/>
          <w:szCs w:val="20"/>
        </w:rPr>
        <w:t>, navajamo, da smo v zadnjih petih letih od objave predmetnega javnega razpisna v Uradnem listu RS pridobili izkušnje z izvedbo projektov namenjenih prosilcem, osebam z mednarodno zaščito ali državljanom tretjih držav, ki so spodaj navedene:</w:t>
      </w:r>
    </w:p>
    <w:p w14:paraId="0BE81B70" w14:textId="77777777" w:rsidR="002272D4" w:rsidRPr="00DC7263" w:rsidRDefault="002272D4" w:rsidP="002272D4">
      <w:pPr>
        <w:overflowPunct w:val="0"/>
        <w:autoSpaceDE w:val="0"/>
        <w:autoSpaceDN w:val="0"/>
        <w:adjustRightInd w:val="0"/>
        <w:jc w:val="both"/>
        <w:textAlignment w:val="baseline"/>
        <w:rPr>
          <w:rFonts w:ascii="Arial" w:hAnsi="Arial" w:cs="Arial"/>
          <w:i/>
          <w:sz w:val="20"/>
          <w:szCs w:val="20"/>
          <w:highlight w:val="yellow"/>
        </w:rPr>
      </w:pPr>
    </w:p>
    <w:p w14:paraId="62713D73" w14:textId="77777777" w:rsidR="002272D4" w:rsidRPr="00DC7263" w:rsidRDefault="002272D4" w:rsidP="002272D4">
      <w:pPr>
        <w:overflowPunct w:val="0"/>
        <w:autoSpaceDE w:val="0"/>
        <w:autoSpaceDN w:val="0"/>
        <w:adjustRightInd w:val="0"/>
        <w:jc w:val="both"/>
        <w:textAlignment w:val="baseline"/>
        <w:rPr>
          <w:rFonts w:ascii="Arial" w:hAnsi="Arial" w:cs="Arial"/>
          <w:i/>
          <w:sz w:val="20"/>
          <w:szCs w:val="20"/>
          <w:highlight w:val="yellow"/>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220"/>
        <w:gridCol w:w="1980"/>
        <w:gridCol w:w="2700"/>
        <w:gridCol w:w="1980"/>
        <w:gridCol w:w="1800"/>
      </w:tblGrid>
      <w:tr w:rsidR="002272D4" w:rsidRPr="00DC7263" w14:paraId="3BE834D6" w14:textId="77777777" w:rsidTr="0088721D">
        <w:trPr>
          <w:cantSplit/>
          <w:tblHeader/>
        </w:trPr>
        <w:tc>
          <w:tcPr>
            <w:tcW w:w="900" w:type="dxa"/>
            <w:shd w:val="clear" w:color="auto" w:fill="E6E6E6"/>
            <w:vAlign w:val="center"/>
          </w:tcPr>
          <w:p w14:paraId="2D4F5399" w14:textId="77777777" w:rsidR="002272D4" w:rsidRPr="00DC7263" w:rsidRDefault="002272D4" w:rsidP="0088721D">
            <w:pPr>
              <w:jc w:val="center"/>
              <w:rPr>
                <w:rFonts w:ascii="Arial" w:hAnsi="Arial" w:cs="Arial"/>
                <w:b/>
                <w:sz w:val="20"/>
                <w:szCs w:val="20"/>
              </w:rPr>
            </w:pPr>
            <w:proofErr w:type="spellStart"/>
            <w:r w:rsidRPr="00DC7263">
              <w:rPr>
                <w:rFonts w:ascii="Arial" w:hAnsi="Arial" w:cs="Arial"/>
                <w:b/>
                <w:sz w:val="20"/>
                <w:szCs w:val="20"/>
              </w:rPr>
              <w:t>Zap.št</w:t>
            </w:r>
            <w:proofErr w:type="spellEnd"/>
            <w:r w:rsidRPr="00DC7263">
              <w:rPr>
                <w:rFonts w:ascii="Arial" w:hAnsi="Arial" w:cs="Arial"/>
                <w:b/>
                <w:sz w:val="20"/>
                <w:szCs w:val="20"/>
              </w:rPr>
              <w:t>.</w:t>
            </w:r>
          </w:p>
        </w:tc>
        <w:tc>
          <w:tcPr>
            <w:tcW w:w="5220" w:type="dxa"/>
            <w:shd w:val="clear" w:color="auto" w:fill="E6E6E6"/>
            <w:vAlign w:val="center"/>
          </w:tcPr>
          <w:p w14:paraId="5746E0DC"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Kratek opis predmeta izvajanega projekta, navedba ciljne skupine oseb (populacije), katerim je bil projekt namenjen in število uporabnikov</w:t>
            </w:r>
          </w:p>
        </w:tc>
        <w:tc>
          <w:tcPr>
            <w:tcW w:w="1980" w:type="dxa"/>
            <w:shd w:val="clear" w:color="auto" w:fill="E6E6E6"/>
            <w:vAlign w:val="center"/>
          </w:tcPr>
          <w:p w14:paraId="552D2E50"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Čas izvajanja projekta</w:t>
            </w:r>
          </w:p>
        </w:tc>
        <w:tc>
          <w:tcPr>
            <w:tcW w:w="2700" w:type="dxa"/>
            <w:shd w:val="clear" w:color="auto" w:fill="E6E6E6"/>
            <w:vAlign w:val="center"/>
          </w:tcPr>
          <w:p w14:paraId="41569D76"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Naročnik projekta</w:t>
            </w:r>
          </w:p>
          <w:p w14:paraId="32E38F03" w14:textId="77777777" w:rsidR="002272D4" w:rsidRPr="00DC7263" w:rsidRDefault="002272D4" w:rsidP="0088721D">
            <w:pPr>
              <w:jc w:val="center"/>
              <w:rPr>
                <w:rFonts w:ascii="Arial" w:hAnsi="Arial" w:cs="Arial"/>
                <w:b/>
                <w:sz w:val="20"/>
                <w:szCs w:val="20"/>
              </w:rPr>
            </w:pPr>
          </w:p>
        </w:tc>
        <w:tc>
          <w:tcPr>
            <w:tcW w:w="1980" w:type="dxa"/>
            <w:shd w:val="clear" w:color="auto" w:fill="E6E6E6"/>
            <w:vAlign w:val="center"/>
          </w:tcPr>
          <w:p w14:paraId="5EF22314"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Kontaktna oseba pri naročniku projekta</w:t>
            </w:r>
          </w:p>
        </w:tc>
        <w:tc>
          <w:tcPr>
            <w:tcW w:w="1800" w:type="dxa"/>
            <w:shd w:val="clear" w:color="auto" w:fill="E6E6E6"/>
            <w:vAlign w:val="center"/>
          </w:tcPr>
          <w:p w14:paraId="0A38B0ED" w14:textId="77777777" w:rsidR="002272D4" w:rsidRPr="00DC7263" w:rsidRDefault="002272D4" w:rsidP="0088721D">
            <w:pPr>
              <w:jc w:val="center"/>
              <w:rPr>
                <w:rFonts w:ascii="Arial" w:hAnsi="Arial" w:cs="Arial"/>
                <w:b/>
                <w:sz w:val="20"/>
                <w:szCs w:val="20"/>
              </w:rPr>
            </w:pPr>
            <w:r w:rsidRPr="00DC7263">
              <w:rPr>
                <w:rFonts w:ascii="Arial" w:hAnsi="Arial" w:cs="Arial"/>
                <w:b/>
                <w:sz w:val="20"/>
                <w:szCs w:val="20"/>
              </w:rPr>
              <w:t>Telefonska številka kontaktne osebe pri naročniku projekta</w:t>
            </w:r>
          </w:p>
        </w:tc>
      </w:tr>
      <w:tr w:rsidR="002272D4" w:rsidRPr="00DC7263" w14:paraId="54AB401A" w14:textId="77777777" w:rsidTr="0088721D">
        <w:trPr>
          <w:cantSplit/>
        </w:trPr>
        <w:tc>
          <w:tcPr>
            <w:tcW w:w="900" w:type="dxa"/>
          </w:tcPr>
          <w:p w14:paraId="563FCD2F" w14:textId="77777777" w:rsidR="002272D4" w:rsidRPr="00DC7263" w:rsidRDefault="002272D4" w:rsidP="0088721D">
            <w:pPr>
              <w:jc w:val="both"/>
              <w:rPr>
                <w:rFonts w:ascii="Arial" w:hAnsi="Arial" w:cs="Arial"/>
                <w:sz w:val="20"/>
                <w:szCs w:val="20"/>
              </w:rPr>
            </w:pPr>
          </w:p>
          <w:p w14:paraId="68AF5CF0" w14:textId="77777777" w:rsidR="002272D4" w:rsidRPr="00DC7263" w:rsidRDefault="002272D4" w:rsidP="0088721D">
            <w:pPr>
              <w:jc w:val="both"/>
              <w:rPr>
                <w:rFonts w:ascii="Arial" w:hAnsi="Arial" w:cs="Arial"/>
                <w:sz w:val="20"/>
                <w:szCs w:val="20"/>
              </w:rPr>
            </w:pPr>
          </w:p>
          <w:p w14:paraId="2A8D4D5D" w14:textId="77777777" w:rsidR="002272D4" w:rsidRPr="00DC7263" w:rsidRDefault="002272D4" w:rsidP="0088721D">
            <w:pPr>
              <w:jc w:val="both"/>
              <w:rPr>
                <w:rFonts w:ascii="Arial" w:hAnsi="Arial" w:cs="Arial"/>
                <w:sz w:val="20"/>
                <w:szCs w:val="20"/>
              </w:rPr>
            </w:pPr>
          </w:p>
          <w:p w14:paraId="09DDAB07" w14:textId="77777777" w:rsidR="002272D4" w:rsidRPr="00DC7263" w:rsidRDefault="002272D4" w:rsidP="0088721D">
            <w:pPr>
              <w:jc w:val="both"/>
              <w:rPr>
                <w:rFonts w:ascii="Arial" w:hAnsi="Arial" w:cs="Arial"/>
                <w:sz w:val="20"/>
                <w:szCs w:val="20"/>
              </w:rPr>
            </w:pPr>
          </w:p>
        </w:tc>
        <w:tc>
          <w:tcPr>
            <w:tcW w:w="5220" w:type="dxa"/>
          </w:tcPr>
          <w:p w14:paraId="17F6CE8A" w14:textId="77777777" w:rsidR="002272D4" w:rsidRPr="00DC7263" w:rsidRDefault="002272D4" w:rsidP="0088721D">
            <w:pPr>
              <w:jc w:val="both"/>
              <w:rPr>
                <w:rFonts w:ascii="Arial" w:hAnsi="Arial" w:cs="Arial"/>
                <w:sz w:val="20"/>
                <w:szCs w:val="20"/>
              </w:rPr>
            </w:pPr>
          </w:p>
        </w:tc>
        <w:tc>
          <w:tcPr>
            <w:tcW w:w="1980" w:type="dxa"/>
          </w:tcPr>
          <w:p w14:paraId="725E30F0" w14:textId="77777777" w:rsidR="002272D4" w:rsidRPr="00DC7263" w:rsidRDefault="002272D4" w:rsidP="0088721D">
            <w:pPr>
              <w:jc w:val="both"/>
              <w:rPr>
                <w:rFonts w:ascii="Arial" w:hAnsi="Arial" w:cs="Arial"/>
                <w:sz w:val="20"/>
                <w:szCs w:val="20"/>
              </w:rPr>
            </w:pPr>
            <w:r w:rsidRPr="00DC7263">
              <w:rPr>
                <w:rFonts w:ascii="Arial" w:hAnsi="Arial" w:cs="Arial"/>
                <w:sz w:val="20"/>
                <w:szCs w:val="20"/>
              </w:rPr>
              <w:t xml:space="preserve">od         </w:t>
            </w:r>
          </w:p>
          <w:p w14:paraId="228858DB" w14:textId="77777777" w:rsidR="002272D4" w:rsidRPr="00DC7263" w:rsidRDefault="002272D4" w:rsidP="0088721D">
            <w:pPr>
              <w:jc w:val="both"/>
              <w:rPr>
                <w:rFonts w:ascii="Arial" w:hAnsi="Arial" w:cs="Arial"/>
                <w:sz w:val="20"/>
                <w:szCs w:val="20"/>
              </w:rPr>
            </w:pPr>
          </w:p>
          <w:p w14:paraId="63C5922A" w14:textId="77777777" w:rsidR="002272D4" w:rsidRPr="00DC7263" w:rsidRDefault="002272D4" w:rsidP="0088721D">
            <w:pPr>
              <w:jc w:val="both"/>
              <w:rPr>
                <w:rFonts w:ascii="Arial" w:hAnsi="Arial" w:cs="Arial"/>
                <w:sz w:val="20"/>
                <w:szCs w:val="20"/>
              </w:rPr>
            </w:pPr>
            <w:r w:rsidRPr="00DC7263">
              <w:rPr>
                <w:rFonts w:ascii="Arial" w:hAnsi="Arial" w:cs="Arial"/>
                <w:sz w:val="20"/>
                <w:szCs w:val="20"/>
              </w:rPr>
              <w:t>do</w:t>
            </w:r>
          </w:p>
        </w:tc>
        <w:tc>
          <w:tcPr>
            <w:tcW w:w="2700" w:type="dxa"/>
          </w:tcPr>
          <w:p w14:paraId="2D852F79" w14:textId="77777777" w:rsidR="002272D4" w:rsidRPr="00DC7263" w:rsidRDefault="002272D4" w:rsidP="0088721D">
            <w:pPr>
              <w:jc w:val="both"/>
              <w:rPr>
                <w:rFonts w:ascii="Arial" w:hAnsi="Arial" w:cs="Arial"/>
                <w:sz w:val="20"/>
                <w:szCs w:val="20"/>
              </w:rPr>
            </w:pPr>
          </w:p>
        </w:tc>
        <w:tc>
          <w:tcPr>
            <w:tcW w:w="1980" w:type="dxa"/>
          </w:tcPr>
          <w:p w14:paraId="697B031B" w14:textId="77777777" w:rsidR="002272D4" w:rsidRPr="00DC7263" w:rsidRDefault="002272D4" w:rsidP="0088721D">
            <w:pPr>
              <w:jc w:val="both"/>
              <w:rPr>
                <w:rFonts w:ascii="Arial" w:hAnsi="Arial" w:cs="Arial"/>
                <w:sz w:val="20"/>
                <w:szCs w:val="20"/>
              </w:rPr>
            </w:pPr>
          </w:p>
        </w:tc>
        <w:tc>
          <w:tcPr>
            <w:tcW w:w="1800" w:type="dxa"/>
          </w:tcPr>
          <w:p w14:paraId="2F330DF5" w14:textId="77777777" w:rsidR="002272D4" w:rsidRPr="00DC7263" w:rsidRDefault="002272D4" w:rsidP="0088721D">
            <w:pPr>
              <w:ind w:right="365"/>
              <w:jc w:val="both"/>
              <w:rPr>
                <w:rFonts w:ascii="Arial" w:hAnsi="Arial" w:cs="Arial"/>
                <w:sz w:val="20"/>
                <w:szCs w:val="20"/>
              </w:rPr>
            </w:pPr>
          </w:p>
        </w:tc>
      </w:tr>
      <w:tr w:rsidR="002272D4" w:rsidRPr="00DC7263" w14:paraId="062969A3" w14:textId="77777777" w:rsidTr="0088721D">
        <w:trPr>
          <w:cantSplit/>
        </w:trPr>
        <w:tc>
          <w:tcPr>
            <w:tcW w:w="900" w:type="dxa"/>
          </w:tcPr>
          <w:p w14:paraId="48C705F4" w14:textId="77777777" w:rsidR="002272D4" w:rsidRPr="00DC7263" w:rsidRDefault="002272D4" w:rsidP="0088721D">
            <w:pPr>
              <w:jc w:val="both"/>
              <w:rPr>
                <w:rFonts w:ascii="Arial" w:hAnsi="Arial" w:cs="Arial"/>
                <w:color w:val="FF0000"/>
                <w:sz w:val="20"/>
                <w:szCs w:val="20"/>
              </w:rPr>
            </w:pPr>
          </w:p>
          <w:p w14:paraId="163C39AF" w14:textId="77777777" w:rsidR="002272D4" w:rsidRPr="00DC7263" w:rsidRDefault="002272D4" w:rsidP="0088721D">
            <w:pPr>
              <w:jc w:val="both"/>
              <w:rPr>
                <w:rFonts w:ascii="Arial" w:hAnsi="Arial" w:cs="Arial"/>
                <w:color w:val="FF0000"/>
                <w:sz w:val="20"/>
                <w:szCs w:val="20"/>
              </w:rPr>
            </w:pPr>
          </w:p>
          <w:p w14:paraId="1F7DB276" w14:textId="77777777" w:rsidR="002272D4" w:rsidRPr="00DC7263" w:rsidRDefault="002272D4" w:rsidP="0088721D">
            <w:pPr>
              <w:jc w:val="both"/>
              <w:rPr>
                <w:rFonts w:ascii="Arial" w:hAnsi="Arial" w:cs="Arial"/>
                <w:color w:val="FF0000"/>
                <w:sz w:val="20"/>
                <w:szCs w:val="20"/>
              </w:rPr>
            </w:pPr>
          </w:p>
          <w:p w14:paraId="34342213" w14:textId="77777777" w:rsidR="002272D4" w:rsidRPr="00DC7263" w:rsidRDefault="002272D4" w:rsidP="0088721D">
            <w:pPr>
              <w:jc w:val="both"/>
              <w:rPr>
                <w:rFonts w:ascii="Arial" w:hAnsi="Arial" w:cs="Arial"/>
                <w:color w:val="FF0000"/>
                <w:sz w:val="20"/>
                <w:szCs w:val="20"/>
              </w:rPr>
            </w:pPr>
          </w:p>
        </w:tc>
        <w:tc>
          <w:tcPr>
            <w:tcW w:w="5220" w:type="dxa"/>
          </w:tcPr>
          <w:p w14:paraId="4F0BF823" w14:textId="77777777" w:rsidR="002272D4" w:rsidRPr="00DC7263" w:rsidRDefault="002272D4" w:rsidP="0088721D">
            <w:pPr>
              <w:jc w:val="both"/>
              <w:rPr>
                <w:rFonts w:ascii="Arial" w:hAnsi="Arial" w:cs="Arial"/>
                <w:color w:val="FF0000"/>
                <w:sz w:val="20"/>
                <w:szCs w:val="20"/>
              </w:rPr>
            </w:pPr>
          </w:p>
        </w:tc>
        <w:tc>
          <w:tcPr>
            <w:tcW w:w="1980" w:type="dxa"/>
          </w:tcPr>
          <w:p w14:paraId="193B2A43" w14:textId="77777777" w:rsidR="002272D4" w:rsidRPr="00DC7263" w:rsidRDefault="002272D4" w:rsidP="0088721D">
            <w:pPr>
              <w:jc w:val="both"/>
              <w:rPr>
                <w:rFonts w:ascii="Arial" w:hAnsi="Arial" w:cs="Arial"/>
                <w:color w:val="FF0000"/>
                <w:sz w:val="20"/>
                <w:szCs w:val="20"/>
              </w:rPr>
            </w:pPr>
          </w:p>
        </w:tc>
        <w:tc>
          <w:tcPr>
            <w:tcW w:w="2700" w:type="dxa"/>
          </w:tcPr>
          <w:p w14:paraId="0DD11420" w14:textId="77777777" w:rsidR="002272D4" w:rsidRPr="00DC7263" w:rsidRDefault="002272D4" w:rsidP="0088721D">
            <w:pPr>
              <w:jc w:val="both"/>
              <w:rPr>
                <w:rFonts w:ascii="Arial" w:hAnsi="Arial" w:cs="Arial"/>
                <w:color w:val="FF0000"/>
                <w:sz w:val="20"/>
                <w:szCs w:val="20"/>
              </w:rPr>
            </w:pPr>
          </w:p>
        </w:tc>
        <w:tc>
          <w:tcPr>
            <w:tcW w:w="1980" w:type="dxa"/>
          </w:tcPr>
          <w:p w14:paraId="28FDC38D" w14:textId="77777777" w:rsidR="002272D4" w:rsidRPr="00DC7263" w:rsidRDefault="002272D4" w:rsidP="0088721D">
            <w:pPr>
              <w:jc w:val="both"/>
              <w:rPr>
                <w:rFonts w:ascii="Arial" w:hAnsi="Arial" w:cs="Arial"/>
                <w:color w:val="FF0000"/>
                <w:sz w:val="20"/>
                <w:szCs w:val="20"/>
              </w:rPr>
            </w:pPr>
          </w:p>
        </w:tc>
        <w:tc>
          <w:tcPr>
            <w:tcW w:w="1800" w:type="dxa"/>
          </w:tcPr>
          <w:p w14:paraId="2A43CD58" w14:textId="77777777" w:rsidR="002272D4" w:rsidRPr="00DC7263" w:rsidRDefault="002272D4" w:rsidP="0088721D">
            <w:pPr>
              <w:jc w:val="both"/>
              <w:rPr>
                <w:rFonts w:ascii="Arial" w:hAnsi="Arial" w:cs="Arial"/>
                <w:color w:val="FF0000"/>
                <w:sz w:val="20"/>
                <w:szCs w:val="20"/>
              </w:rPr>
            </w:pPr>
          </w:p>
        </w:tc>
      </w:tr>
      <w:tr w:rsidR="002272D4" w:rsidRPr="00DC7263" w14:paraId="4CFFEA01" w14:textId="77777777" w:rsidTr="0088721D">
        <w:trPr>
          <w:cantSplit/>
        </w:trPr>
        <w:tc>
          <w:tcPr>
            <w:tcW w:w="900" w:type="dxa"/>
          </w:tcPr>
          <w:p w14:paraId="7DC63C52" w14:textId="77777777" w:rsidR="002272D4" w:rsidRPr="00DC7263" w:rsidRDefault="002272D4" w:rsidP="0088721D">
            <w:pPr>
              <w:jc w:val="both"/>
              <w:rPr>
                <w:rFonts w:ascii="Arial" w:hAnsi="Arial" w:cs="Arial"/>
                <w:color w:val="FF0000"/>
                <w:sz w:val="20"/>
                <w:szCs w:val="20"/>
              </w:rPr>
            </w:pPr>
          </w:p>
          <w:p w14:paraId="39051924" w14:textId="77777777" w:rsidR="002272D4" w:rsidRPr="00DC7263" w:rsidRDefault="002272D4" w:rsidP="0088721D">
            <w:pPr>
              <w:jc w:val="both"/>
              <w:rPr>
                <w:rFonts w:ascii="Arial" w:hAnsi="Arial" w:cs="Arial"/>
                <w:color w:val="FF0000"/>
                <w:sz w:val="20"/>
                <w:szCs w:val="20"/>
              </w:rPr>
            </w:pPr>
          </w:p>
          <w:p w14:paraId="13A23D97" w14:textId="77777777" w:rsidR="002272D4" w:rsidRPr="00DC7263" w:rsidRDefault="002272D4" w:rsidP="0088721D">
            <w:pPr>
              <w:jc w:val="both"/>
              <w:rPr>
                <w:rFonts w:ascii="Arial" w:hAnsi="Arial" w:cs="Arial"/>
                <w:color w:val="FF0000"/>
                <w:sz w:val="20"/>
                <w:szCs w:val="20"/>
              </w:rPr>
            </w:pPr>
          </w:p>
          <w:p w14:paraId="52219695" w14:textId="77777777" w:rsidR="002272D4" w:rsidRPr="00DC7263" w:rsidRDefault="002272D4" w:rsidP="0088721D">
            <w:pPr>
              <w:jc w:val="both"/>
              <w:rPr>
                <w:rFonts w:ascii="Arial" w:hAnsi="Arial" w:cs="Arial"/>
                <w:color w:val="FF0000"/>
                <w:sz w:val="20"/>
                <w:szCs w:val="20"/>
              </w:rPr>
            </w:pPr>
          </w:p>
        </w:tc>
        <w:tc>
          <w:tcPr>
            <w:tcW w:w="5220" w:type="dxa"/>
          </w:tcPr>
          <w:p w14:paraId="6D9AABF7" w14:textId="77777777" w:rsidR="002272D4" w:rsidRPr="00DC7263" w:rsidRDefault="002272D4" w:rsidP="0088721D">
            <w:pPr>
              <w:jc w:val="both"/>
              <w:rPr>
                <w:rFonts w:ascii="Arial" w:hAnsi="Arial" w:cs="Arial"/>
                <w:color w:val="FF0000"/>
                <w:sz w:val="20"/>
                <w:szCs w:val="20"/>
              </w:rPr>
            </w:pPr>
          </w:p>
        </w:tc>
        <w:tc>
          <w:tcPr>
            <w:tcW w:w="1980" w:type="dxa"/>
          </w:tcPr>
          <w:p w14:paraId="61C41AC4" w14:textId="77777777" w:rsidR="002272D4" w:rsidRPr="00DC7263" w:rsidRDefault="002272D4" w:rsidP="0088721D">
            <w:pPr>
              <w:jc w:val="both"/>
              <w:rPr>
                <w:rFonts w:ascii="Arial" w:hAnsi="Arial" w:cs="Arial"/>
                <w:color w:val="FF0000"/>
                <w:sz w:val="20"/>
                <w:szCs w:val="20"/>
              </w:rPr>
            </w:pPr>
          </w:p>
        </w:tc>
        <w:tc>
          <w:tcPr>
            <w:tcW w:w="2700" w:type="dxa"/>
          </w:tcPr>
          <w:p w14:paraId="3B43AABE" w14:textId="77777777" w:rsidR="002272D4" w:rsidRPr="00DC7263" w:rsidRDefault="002272D4" w:rsidP="0088721D">
            <w:pPr>
              <w:jc w:val="both"/>
              <w:rPr>
                <w:rFonts w:ascii="Arial" w:hAnsi="Arial" w:cs="Arial"/>
                <w:color w:val="FF0000"/>
                <w:sz w:val="20"/>
                <w:szCs w:val="20"/>
              </w:rPr>
            </w:pPr>
          </w:p>
        </w:tc>
        <w:tc>
          <w:tcPr>
            <w:tcW w:w="1980" w:type="dxa"/>
          </w:tcPr>
          <w:p w14:paraId="2DFA1730" w14:textId="77777777" w:rsidR="002272D4" w:rsidRPr="00DC7263" w:rsidRDefault="002272D4" w:rsidP="0088721D">
            <w:pPr>
              <w:jc w:val="both"/>
              <w:rPr>
                <w:rFonts w:ascii="Arial" w:hAnsi="Arial" w:cs="Arial"/>
                <w:color w:val="FF0000"/>
                <w:sz w:val="20"/>
                <w:szCs w:val="20"/>
              </w:rPr>
            </w:pPr>
          </w:p>
        </w:tc>
        <w:tc>
          <w:tcPr>
            <w:tcW w:w="1800" w:type="dxa"/>
          </w:tcPr>
          <w:p w14:paraId="6E584FF2" w14:textId="77777777" w:rsidR="002272D4" w:rsidRPr="00DC7263" w:rsidRDefault="002272D4" w:rsidP="0088721D">
            <w:pPr>
              <w:jc w:val="both"/>
              <w:rPr>
                <w:rFonts w:ascii="Arial" w:hAnsi="Arial" w:cs="Arial"/>
                <w:color w:val="FF0000"/>
                <w:sz w:val="20"/>
                <w:szCs w:val="20"/>
              </w:rPr>
            </w:pPr>
          </w:p>
        </w:tc>
      </w:tr>
      <w:tr w:rsidR="002272D4" w:rsidRPr="00DC7263" w14:paraId="48E74811" w14:textId="77777777" w:rsidTr="0088721D">
        <w:trPr>
          <w:cantSplit/>
        </w:trPr>
        <w:tc>
          <w:tcPr>
            <w:tcW w:w="900" w:type="dxa"/>
          </w:tcPr>
          <w:p w14:paraId="10C10235" w14:textId="77777777" w:rsidR="002272D4" w:rsidRPr="00DC7263" w:rsidRDefault="002272D4" w:rsidP="0088721D">
            <w:pPr>
              <w:jc w:val="both"/>
              <w:rPr>
                <w:rFonts w:ascii="Arial" w:hAnsi="Arial" w:cs="Arial"/>
                <w:color w:val="FF0000"/>
                <w:sz w:val="20"/>
                <w:szCs w:val="20"/>
              </w:rPr>
            </w:pPr>
          </w:p>
          <w:p w14:paraId="577E5690" w14:textId="77777777" w:rsidR="002272D4" w:rsidRPr="00DC7263" w:rsidRDefault="002272D4" w:rsidP="0088721D">
            <w:pPr>
              <w:jc w:val="both"/>
              <w:rPr>
                <w:rFonts w:ascii="Arial" w:hAnsi="Arial" w:cs="Arial"/>
                <w:color w:val="FF0000"/>
                <w:sz w:val="20"/>
                <w:szCs w:val="20"/>
              </w:rPr>
            </w:pPr>
          </w:p>
          <w:p w14:paraId="24CBABB4" w14:textId="77777777" w:rsidR="002272D4" w:rsidRPr="00DC7263" w:rsidRDefault="002272D4" w:rsidP="0088721D">
            <w:pPr>
              <w:jc w:val="both"/>
              <w:rPr>
                <w:rFonts w:ascii="Arial" w:hAnsi="Arial" w:cs="Arial"/>
                <w:color w:val="FF0000"/>
                <w:sz w:val="20"/>
                <w:szCs w:val="20"/>
              </w:rPr>
            </w:pPr>
          </w:p>
          <w:p w14:paraId="3486E69E" w14:textId="77777777" w:rsidR="002272D4" w:rsidRPr="00DC7263" w:rsidRDefault="002272D4" w:rsidP="0088721D">
            <w:pPr>
              <w:jc w:val="both"/>
              <w:rPr>
                <w:rFonts w:ascii="Arial" w:hAnsi="Arial" w:cs="Arial"/>
                <w:color w:val="FF0000"/>
                <w:sz w:val="20"/>
                <w:szCs w:val="20"/>
              </w:rPr>
            </w:pPr>
          </w:p>
        </w:tc>
        <w:tc>
          <w:tcPr>
            <w:tcW w:w="5220" w:type="dxa"/>
          </w:tcPr>
          <w:p w14:paraId="364A0727" w14:textId="77777777" w:rsidR="002272D4" w:rsidRPr="00DC7263" w:rsidRDefault="002272D4" w:rsidP="0088721D">
            <w:pPr>
              <w:jc w:val="both"/>
              <w:rPr>
                <w:rFonts w:ascii="Arial" w:hAnsi="Arial" w:cs="Arial"/>
                <w:color w:val="FF0000"/>
                <w:sz w:val="20"/>
                <w:szCs w:val="20"/>
              </w:rPr>
            </w:pPr>
          </w:p>
        </w:tc>
        <w:tc>
          <w:tcPr>
            <w:tcW w:w="1980" w:type="dxa"/>
          </w:tcPr>
          <w:p w14:paraId="51012F25" w14:textId="77777777" w:rsidR="002272D4" w:rsidRPr="00DC7263" w:rsidRDefault="002272D4" w:rsidP="0088721D">
            <w:pPr>
              <w:jc w:val="both"/>
              <w:rPr>
                <w:rFonts w:ascii="Arial" w:hAnsi="Arial" w:cs="Arial"/>
                <w:color w:val="FF0000"/>
                <w:sz w:val="20"/>
                <w:szCs w:val="20"/>
              </w:rPr>
            </w:pPr>
          </w:p>
        </w:tc>
        <w:tc>
          <w:tcPr>
            <w:tcW w:w="2700" w:type="dxa"/>
          </w:tcPr>
          <w:p w14:paraId="357A7F53" w14:textId="77777777" w:rsidR="002272D4" w:rsidRPr="00DC7263" w:rsidRDefault="002272D4" w:rsidP="0088721D">
            <w:pPr>
              <w:jc w:val="both"/>
              <w:rPr>
                <w:rFonts w:ascii="Arial" w:hAnsi="Arial" w:cs="Arial"/>
                <w:color w:val="FF0000"/>
                <w:sz w:val="20"/>
                <w:szCs w:val="20"/>
              </w:rPr>
            </w:pPr>
          </w:p>
        </w:tc>
        <w:tc>
          <w:tcPr>
            <w:tcW w:w="1980" w:type="dxa"/>
          </w:tcPr>
          <w:p w14:paraId="377367AC" w14:textId="77777777" w:rsidR="002272D4" w:rsidRPr="00DC7263" w:rsidRDefault="002272D4" w:rsidP="0088721D">
            <w:pPr>
              <w:jc w:val="both"/>
              <w:rPr>
                <w:rFonts w:ascii="Arial" w:hAnsi="Arial" w:cs="Arial"/>
                <w:color w:val="FF0000"/>
                <w:sz w:val="20"/>
                <w:szCs w:val="20"/>
              </w:rPr>
            </w:pPr>
          </w:p>
        </w:tc>
        <w:tc>
          <w:tcPr>
            <w:tcW w:w="1800" w:type="dxa"/>
          </w:tcPr>
          <w:p w14:paraId="615D0720" w14:textId="77777777" w:rsidR="002272D4" w:rsidRPr="00DC7263" w:rsidRDefault="002272D4" w:rsidP="0088721D">
            <w:pPr>
              <w:jc w:val="both"/>
              <w:rPr>
                <w:rFonts w:ascii="Arial" w:hAnsi="Arial" w:cs="Arial"/>
                <w:color w:val="FF0000"/>
                <w:sz w:val="20"/>
                <w:szCs w:val="20"/>
              </w:rPr>
            </w:pPr>
          </w:p>
        </w:tc>
      </w:tr>
      <w:tr w:rsidR="002272D4" w:rsidRPr="00DC7263" w14:paraId="0DC8A8A5" w14:textId="77777777" w:rsidTr="0088721D">
        <w:trPr>
          <w:cantSplit/>
        </w:trPr>
        <w:tc>
          <w:tcPr>
            <w:tcW w:w="900" w:type="dxa"/>
          </w:tcPr>
          <w:p w14:paraId="6BC48E2A" w14:textId="77777777" w:rsidR="002272D4" w:rsidRPr="00DC7263" w:rsidRDefault="002272D4" w:rsidP="0088721D">
            <w:pPr>
              <w:jc w:val="both"/>
              <w:rPr>
                <w:rFonts w:ascii="Arial" w:hAnsi="Arial" w:cs="Arial"/>
                <w:color w:val="FF0000"/>
                <w:sz w:val="20"/>
                <w:szCs w:val="20"/>
              </w:rPr>
            </w:pPr>
          </w:p>
          <w:p w14:paraId="6E8EC0DD" w14:textId="77777777" w:rsidR="002272D4" w:rsidRPr="00DC7263" w:rsidRDefault="002272D4" w:rsidP="0088721D">
            <w:pPr>
              <w:jc w:val="both"/>
              <w:rPr>
                <w:rFonts w:ascii="Arial" w:hAnsi="Arial" w:cs="Arial"/>
                <w:color w:val="FF0000"/>
                <w:sz w:val="20"/>
                <w:szCs w:val="20"/>
              </w:rPr>
            </w:pPr>
          </w:p>
          <w:p w14:paraId="7589D5CB" w14:textId="77777777" w:rsidR="002272D4" w:rsidRPr="00DC7263" w:rsidRDefault="002272D4" w:rsidP="0088721D">
            <w:pPr>
              <w:jc w:val="both"/>
              <w:rPr>
                <w:rFonts w:ascii="Arial" w:hAnsi="Arial" w:cs="Arial"/>
                <w:color w:val="FF0000"/>
                <w:sz w:val="20"/>
                <w:szCs w:val="20"/>
              </w:rPr>
            </w:pPr>
          </w:p>
          <w:p w14:paraId="43DBC229" w14:textId="77777777" w:rsidR="002272D4" w:rsidRPr="00DC7263" w:rsidRDefault="002272D4" w:rsidP="0088721D">
            <w:pPr>
              <w:jc w:val="both"/>
              <w:rPr>
                <w:rFonts w:ascii="Arial" w:hAnsi="Arial" w:cs="Arial"/>
                <w:color w:val="FF0000"/>
                <w:sz w:val="20"/>
                <w:szCs w:val="20"/>
              </w:rPr>
            </w:pPr>
          </w:p>
        </w:tc>
        <w:tc>
          <w:tcPr>
            <w:tcW w:w="5220" w:type="dxa"/>
          </w:tcPr>
          <w:p w14:paraId="60B46AA5" w14:textId="77777777" w:rsidR="002272D4" w:rsidRPr="00DC7263" w:rsidRDefault="002272D4" w:rsidP="0088721D">
            <w:pPr>
              <w:jc w:val="both"/>
              <w:rPr>
                <w:rFonts w:ascii="Arial" w:hAnsi="Arial" w:cs="Arial"/>
                <w:color w:val="FF0000"/>
                <w:sz w:val="20"/>
                <w:szCs w:val="20"/>
              </w:rPr>
            </w:pPr>
          </w:p>
        </w:tc>
        <w:tc>
          <w:tcPr>
            <w:tcW w:w="1980" w:type="dxa"/>
          </w:tcPr>
          <w:p w14:paraId="046C2E49" w14:textId="77777777" w:rsidR="002272D4" w:rsidRPr="00DC7263" w:rsidRDefault="002272D4" w:rsidP="0088721D">
            <w:pPr>
              <w:jc w:val="both"/>
              <w:rPr>
                <w:rFonts w:ascii="Arial" w:hAnsi="Arial" w:cs="Arial"/>
                <w:color w:val="FF0000"/>
                <w:sz w:val="20"/>
                <w:szCs w:val="20"/>
              </w:rPr>
            </w:pPr>
          </w:p>
        </w:tc>
        <w:tc>
          <w:tcPr>
            <w:tcW w:w="2700" w:type="dxa"/>
          </w:tcPr>
          <w:p w14:paraId="4538610A" w14:textId="77777777" w:rsidR="002272D4" w:rsidRPr="00DC7263" w:rsidRDefault="002272D4" w:rsidP="0088721D">
            <w:pPr>
              <w:jc w:val="both"/>
              <w:rPr>
                <w:rFonts w:ascii="Arial" w:hAnsi="Arial" w:cs="Arial"/>
                <w:color w:val="FF0000"/>
                <w:sz w:val="20"/>
                <w:szCs w:val="20"/>
              </w:rPr>
            </w:pPr>
          </w:p>
        </w:tc>
        <w:tc>
          <w:tcPr>
            <w:tcW w:w="1980" w:type="dxa"/>
          </w:tcPr>
          <w:p w14:paraId="1EEF9127" w14:textId="77777777" w:rsidR="002272D4" w:rsidRPr="00DC7263" w:rsidRDefault="002272D4" w:rsidP="0088721D">
            <w:pPr>
              <w:jc w:val="both"/>
              <w:rPr>
                <w:rFonts w:ascii="Arial" w:hAnsi="Arial" w:cs="Arial"/>
                <w:color w:val="FF0000"/>
                <w:sz w:val="20"/>
                <w:szCs w:val="20"/>
              </w:rPr>
            </w:pPr>
          </w:p>
        </w:tc>
        <w:tc>
          <w:tcPr>
            <w:tcW w:w="1800" w:type="dxa"/>
          </w:tcPr>
          <w:p w14:paraId="67A05ACF" w14:textId="77777777" w:rsidR="002272D4" w:rsidRPr="00DC7263" w:rsidRDefault="002272D4" w:rsidP="0088721D">
            <w:pPr>
              <w:jc w:val="both"/>
              <w:rPr>
                <w:rFonts w:ascii="Arial" w:hAnsi="Arial" w:cs="Arial"/>
                <w:color w:val="FF0000"/>
                <w:sz w:val="20"/>
                <w:szCs w:val="20"/>
              </w:rPr>
            </w:pPr>
          </w:p>
        </w:tc>
      </w:tr>
      <w:tr w:rsidR="002272D4" w:rsidRPr="00DC7263" w14:paraId="65B1CAF2" w14:textId="77777777" w:rsidTr="0088721D">
        <w:trPr>
          <w:cantSplit/>
        </w:trPr>
        <w:tc>
          <w:tcPr>
            <w:tcW w:w="900" w:type="dxa"/>
          </w:tcPr>
          <w:p w14:paraId="65FA7591" w14:textId="77777777" w:rsidR="002272D4" w:rsidRPr="00DC7263" w:rsidRDefault="002272D4" w:rsidP="0088721D">
            <w:pPr>
              <w:jc w:val="both"/>
              <w:rPr>
                <w:rFonts w:ascii="Arial" w:hAnsi="Arial" w:cs="Arial"/>
                <w:color w:val="FF0000"/>
                <w:sz w:val="20"/>
                <w:szCs w:val="20"/>
              </w:rPr>
            </w:pPr>
          </w:p>
          <w:p w14:paraId="547D1B49" w14:textId="77777777" w:rsidR="002272D4" w:rsidRPr="00DC7263" w:rsidRDefault="002272D4" w:rsidP="0088721D">
            <w:pPr>
              <w:jc w:val="both"/>
              <w:rPr>
                <w:rFonts w:ascii="Arial" w:hAnsi="Arial" w:cs="Arial"/>
                <w:color w:val="FF0000"/>
                <w:sz w:val="20"/>
                <w:szCs w:val="20"/>
              </w:rPr>
            </w:pPr>
          </w:p>
          <w:p w14:paraId="5E8C90AA" w14:textId="77777777" w:rsidR="002272D4" w:rsidRPr="00DC7263" w:rsidRDefault="002272D4" w:rsidP="0088721D">
            <w:pPr>
              <w:jc w:val="both"/>
              <w:rPr>
                <w:rFonts w:ascii="Arial" w:hAnsi="Arial" w:cs="Arial"/>
                <w:color w:val="FF0000"/>
                <w:sz w:val="20"/>
                <w:szCs w:val="20"/>
              </w:rPr>
            </w:pPr>
          </w:p>
          <w:p w14:paraId="5196BF18" w14:textId="77777777" w:rsidR="002272D4" w:rsidRPr="00DC7263" w:rsidRDefault="002272D4" w:rsidP="0088721D">
            <w:pPr>
              <w:jc w:val="both"/>
              <w:rPr>
                <w:rFonts w:ascii="Arial" w:hAnsi="Arial" w:cs="Arial"/>
                <w:color w:val="FF0000"/>
                <w:sz w:val="20"/>
                <w:szCs w:val="20"/>
              </w:rPr>
            </w:pPr>
          </w:p>
        </w:tc>
        <w:tc>
          <w:tcPr>
            <w:tcW w:w="5220" w:type="dxa"/>
          </w:tcPr>
          <w:p w14:paraId="1F2DE6CB" w14:textId="77777777" w:rsidR="002272D4" w:rsidRPr="00DC7263" w:rsidRDefault="002272D4" w:rsidP="0088721D">
            <w:pPr>
              <w:jc w:val="both"/>
              <w:rPr>
                <w:rFonts w:ascii="Arial" w:hAnsi="Arial" w:cs="Arial"/>
                <w:color w:val="FF0000"/>
                <w:sz w:val="20"/>
                <w:szCs w:val="20"/>
              </w:rPr>
            </w:pPr>
          </w:p>
        </w:tc>
        <w:tc>
          <w:tcPr>
            <w:tcW w:w="1980" w:type="dxa"/>
          </w:tcPr>
          <w:p w14:paraId="3EFBC2E0" w14:textId="77777777" w:rsidR="002272D4" w:rsidRPr="00DC7263" w:rsidRDefault="002272D4" w:rsidP="0088721D">
            <w:pPr>
              <w:jc w:val="both"/>
              <w:rPr>
                <w:rFonts w:ascii="Arial" w:hAnsi="Arial" w:cs="Arial"/>
                <w:color w:val="FF0000"/>
                <w:sz w:val="20"/>
                <w:szCs w:val="20"/>
              </w:rPr>
            </w:pPr>
          </w:p>
        </w:tc>
        <w:tc>
          <w:tcPr>
            <w:tcW w:w="2700" w:type="dxa"/>
          </w:tcPr>
          <w:p w14:paraId="5B6FF001" w14:textId="77777777" w:rsidR="002272D4" w:rsidRPr="00DC7263" w:rsidRDefault="002272D4" w:rsidP="0088721D">
            <w:pPr>
              <w:jc w:val="both"/>
              <w:rPr>
                <w:rFonts w:ascii="Arial" w:hAnsi="Arial" w:cs="Arial"/>
                <w:color w:val="FF0000"/>
                <w:sz w:val="20"/>
                <w:szCs w:val="20"/>
              </w:rPr>
            </w:pPr>
          </w:p>
        </w:tc>
        <w:tc>
          <w:tcPr>
            <w:tcW w:w="1980" w:type="dxa"/>
          </w:tcPr>
          <w:p w14:paraId="70572E07" w14:textId="77777777" w:rsidR="002272D4" w:rsidRPr="00DC7263" w:rsidRDefault="002272D4" w:rsidP="0088721D">
            <w:pPr>
              <w:jc w:val="both"/>
              <w:rPr>
                <w:rFonts w:ascii="Arial" w:hAnsi="Arial" w:cs="Arial"/>
                <w:color w:val="FF0000"/>
                <w:sz w:val="20"/>
                <w:szCs w:val="20"/>
              </w:rPr>
            </w:pPr>
          </w:p>
        </w:tc>
        <w:tc>
          <w:tcPr>
            <w:tcW w:w="1800" w:type="dxa"/>
          </w:tcPr>
          <w:p w14:paraId="5B8DB050" w14:textId="77777777" w:rsidR="002272D4" w:rsidRPr="00DC7263" w:rsidRDefault="002272D4" w:rsidP="0088721D">
            <w:pPr>
              <w:jc w:val="both"/>
              <w:rPr>
                <w:rFonts w:ascii="Arial" w:hAnsi="Arial" w:cs="Arial"/>
                <w:color w:val="FF0000"/>
                <w:sz w:val="20"/>
                <w:szCs w:val="20"/>
              </w:rPr>
            </w:pPr>
          </w:p>
        </w:tc>
      </w:tr>
    </w:tbl>
    <w:p w14:paraId="70C3969B" w14:textId="77777777" w:rsidR="002272D4" w:rsidRPr="00DC7263" w:rsidRDefault="002272D4" w:rsidP="002272D4">
      <w:pPr>
        <w:jc w:val="both"/>
        <w:rPr>
          <w:rFonts w:ascii="Arial" w:hAnsi="Arial" w:cs="Arial"/>
          <w:color w:val="FF0000"/>
          <w:sz w:val="20"/>
          <w:szCs w:val="20"/>
        </w:rPr>
      </w:pPr>
    </w:p>
    <w:p w14:paraId="1A759958" w14:textId="77777777" w:rsidR="002272D4" w:rsidRPr="00DC7263" w:rsidRDefault="002272D4" w:rsidP="002272D4">
      <w:pPr>
        <w:jc w:val="both"/>
        <w:rPr>
          <w:rFonts w:ascii="Arial" w:hAnsi="Arial" w:cs="Arial"/>
          <w:i/>
          <w:sz w:val="20"/>
          <w:szCs w:val="20"/>
        </w:rPr>
      </w:pPr>
      <w:r w:rsidRPr="00DC7263">
        <w:rPr>
          <w:rFonts w:ascii="Arial" w:hAnsi="Arial" w:cs="Arial"/>
          <w:i/>
          <w:sz w:val="20"/>
          <w:szCs w:val="20"/>
        </w:rPr>
        <w:t>OPOZORILO:</w:t>
      </w:r>
    </w:p>
    <w:p w14:paraId="2C888123" w14:textId="77777777" w:rsidR="002272D4" w:rsidRPr="00DC7263" w:rsidRDefault="002272D4" w:rsidP="002272D4">
      <w:pPr>
        <w:numPr>
          <w:ilvl w:val="0"/>
          <w:numId w:val="41"/>
        </w:numPr>
        <w:jc w:val="both"/>
        <w:rPr>
          <w:rFonts w:ascii="Arial" w:hAnsi="Arial" w:cs="Arial"/>
          <w:i/>
          <w:sz w:val="20"/>
          <w:szCs w:val="20"/>
        </w:rPr>
      </w:pPr>
      <w:r w:rsidRPr="00DC7263">
        <w:rPr>
          <w:rFonts w:ascii="Arial" w:hAnsi="Arial" w:cs="Arial"/>
          <w:i/>
          <w:sz w:val="20"/>
          <w:szCs w:val="20"/>
        </w:rPr>
        <w:t>Pretekli izvedeni projekti prijavitelja se bodo pri ocenjevanju upoštevali le, če bodo podani na obrazcu iz te priloge. Naročnik si v primeru dvoma pridržuje pravico preveriti podane podatke pri naročnikih projektov.</w:t>
      </w:r>
    </w:p>
    <w:p w14:paraId="0BCEF016" w14:textId="77777777" w:rsidR="002272D4" w:rsidRPr="00DC7263" w:rsidRDefault="002272D4" w:rsidP="002272D4">
      <w:pPr>
        <w:numPr>
          <w:ilvl w:val="0"/>
          <w:numId w:val="41"/>
        </w:numPr>
        <w:jc w:val="both"/>
        <w:rPr>
          <w:rFonts w:ascii="Arial" w:hAnsi="Arial" w:cs="Arial"/>
          <w:i/>
          <w:sz w:val="20"/>
          <w:szCs w:val="20"/>
        </w:rPr>
      </w:pPr>
      <w:r w:rsidRPr="00DC7263">
        <w:rPr>
          <w:rFonts w:ascii="Arial" w:hAnsi="Arial" w:cs="Arial"/>
          <w:i/>
          <w:sz w:val="20"/>
          <w:szCs w:val="20"/>
        </w:rPr>
        <w:t>Če prijavitelj nima izkušenj z izvedbo projektov, namenjenih prosilcem, osebam z mednarodno zaščito ali državljanom tretjih držav, predmetni obrazec samo podpiše in žigosa.</w:t>
      </w:r>
    </w:p>
    <w:p w14:paraId="1CDD43B3" w14:textId="77777777" w:rsidR="002272D4" w:rsidRPr="00DC7263" w:rsidRDefault="002272D4" w:rsidP="002272D4">
      <w:pPr>
        <w:jc w:val="both"/>
        <w:rPr>
          <w:rFonts w:ascii="Arial" w:hAnsi="Arial" w:cs="Arial"/>
          <w:i/>
          <w:color w:val="FF0000"/>
          <w:sz w:val="20"/>
          <w:szCs w:val="20"/>
        </w:rPr>
      </w:pPr>
    </w:p>
    <w:p w14:paraId="6F7AFD58" w14:textId="77777777" w:rsidR="002272D4" w:rsidRPr="00DC7263" w:rsidRDefault="002272D4" w:rsidP="002272D4">
      <w:pPr>
        <w:jc w:val="both"/>
        <w:rPr>
          <w:rFonts w:ascii="Arial" w:hAnsi="Arial" w:cs="Arial"/>
          <w:i/>
          <w:sz w:val="20"/>
          <w:szCs w:val="20"/>
        </w:rPr>
      </w:pPr>
      <w:r w:rsidRPr="00DC7263">
        <w:rPr>
          <w:rFonts w:ascii="Arial" w:hAnsi="Arial" w:cs="Arial"/>
          <w:i/>
          <w:sz w:val="20"/>
          <w:szCs w:val="20"/>
        </w:rPr>
        <w:t>OPOMBE:</w:t>
      </w:r>
    </w:p>
    <w:p w14:paraId="5C561892" w14:textId="77777777" w:rsidR="002272D4" w:rsidRPr="00DC7263" w:rsidRDefault="002272D4" w:rsidP="002272D4">
      <w:pPr>
        <w:numPr>
          <w:ilvl w:val="0"/>
          <w:numId w:val="40"/>
        </w:numPr>
        <w:overflowPunct w:val="0"/>
        <w:autoSpaceDE w:val="0"/>
        <w:autoSpaceDN w:val="0"/>
        <w:adjustRightInd w:val="0"/>
        <w:jc w:val="both"/>
        <w:textAlignment w:val="baseline"/>
        <w:rPr>
          <w:rFonts w:ascii="Arial" w:hAnsi="Arial" w:cs="Arial"/>
          <w:bCs/>
          <w:i/>
          <w:sz w:val="20"/>
          <w:szCs w:val="20"/>
        </w:rPr>
      </w:pPr>
      <w:r w:rsidRPr="00DC7263">
        <w:rPr>
          <w:rFonts w:ascii="Arial" w:hAnsi="Arial" w:cs="Arial"/>
          <w:bCs/>
          <w:i/>
          <w:sz w:val="20"/>
          <w:szCs w:val="20"/>
        </w:rPr>
        <w:t>V primeru pomanjkanja prostora, se obrazec fotokopira ali se ga natisne v več izvodih.</w:t>
      </w:r>
    </w:p>
    <w:p w14:paraId="6DF97FC3" w14:textId="77777777" w:rsidR="002272D4" w:rsidRPr="00DC7263" w:rsidRDefault="002272D4" w:rsidP="002272D4">
      <w:pPr>
        <w:jc w:val="both"/>
        <w:rPr>
          <w:rFonts w:ascii="Arial" w:hAnsi="Arial" w:cs="Arial"/>
          <w:color w:val="FF0000"/>
          <w:sz w:val="20"/>
          <w:szCs w:val="20"/>
        </w:rPr>
      </w:pPr>
    </w:p>
    <w:p w14:paraId="17A75D2B" w14:textId="77777777" w:rsidR="002272D4" w:rsidRPr="00DC7263" w:rsidRDefault="002272D4" w:rsidP="002272D4">
      <w:pPr>
        <w:overflowPunct w:val="0"/>
        <w:autoSpaceDE w:val="0"/>
        <w:autoSpaceDN w:val="0"/>
        <w:adjustRightInd w:val="0"/>
        <w:jc w:val="both"/>
        <w:textAlignment w:val="baseline"/>
        <w:rPr>
          <w:rFonts w:ascii="Arial" w:hAnsi="Arial" w:cs="Arial"/>
          <w:i/>
          <w:color w:val="FF0000"/>
          <w:sz w:val="20"/>
          <w:szCs w:val="20"/>
        </w:rPr>
      </w:pPr>
    </w:p>
    <w:p w14:paraId="0AAE01E2" w14:textId="77777777" w:rsidR="002272D4" w:rsidRPr="00DC7263" w:rsidRDefault="002272D4" w:rsidP="002272D4">
      <w:pPr>
        <w:overflowPunct w:val="0"/>
        <w:autoSpaceDE w:val="0"/>
        <w:autoSpaceDN w:val="0"/>
        <w:adjustRightInd w:val="0"/>
        <w:jc w:val="both"/>
        <w:textAlignment w:val="baseline"/>
        <w:rPr>
          <w:rFonts w:ascii="Arial" w:hAnsi="Arial" w:cs="Arial"/>
          <w:i/>
          <w:color w:val="FF0000"/>
          <w:sz w:val="20"/>
          <w:szCs w:val="20"/>
        </w:rPr>
      </w:pPr>
    </w:p>
    <w:tbl>
      <w:tblPr>
        <w:tblW w:w="137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8"/>
        <w:gridCol w:w="6662"/>
      </w:tblGrid>
      <w:tr w:rsidR="002272D4" w:rsidRPr="00DC7263" w14:paraId="52AEBD73" w14:textId="77777777" w:rsidTr="0088721D">
        <w:trPr>
          <w:trHeight w:val="222"/>
        </w:trPr>
        <w:tc>
          <w:tcPr>
            <w:tcW w:w="7088" w:type="dxa"/>
            <w:tcBorders>
              <w:top w:val="double" w:sz="4" w:space="0" w:color="auto"/>
            </w:tcBorders>
          </w:tcPr>
          <w:p w14:paraId="508AE49C" w14:textId="77777777" w:rsidR="002272D4" w:rsidRPr="00DC7263" w:rsidRDefault="002272D4" w:rsidP="0088721D">
            <w:pPr>
              <w:rPr>
                <w:rFonts w:ascii="Arial" w:hAnsi="Arial" w:cs="Arial"/>
                <w:bCs/>
                <w:sz w:val="20"/>
                <w:szCs w:val="20"/>
              </w:rPr>
            </w:pPr>
          </w:p>
          <w:p w14:paraId="7B7126A2" w14:textId="77777777" w:rsidR="002272D4" w:rsidRPr="00DC7263" w:rsidRDefault="002272D4" w:rsidP="0088721D">
            <w:pPr>
              <w:rPr>
                <w:rFonts w:ascii="Arial" w:hAnsi="Arial" w:cs="Arial"/>
                <w:bCs/>
                <w:sz w:val="20"/>
                <w:szCs w:val="20"/>
              </w:rPr>
            </w:pPr>
            <w:r w:rsidRPr="00DC7263">
              <w:rPr>
                <w:rFonts w:ascii="Arial" w:hAnsi="Arial" w:cs="Arial"/>
                <w:bCs/>
                <w:sz w:val="20"/>
                <w:szCs w:val="20"/>
              </w:rPr>
              <w:t>Prijavitelj:</w:t>
            </w:r>
          </w:p>
          <w:p w14:paraId="3EE41F9F" w14:textId="77777777" w:rsidR="002272D4" w:rsidRPr="00DC7263" w:rsidRDefault="002272D4" w:rsidP="0088721D">
            <w:pPr>
              <w:rPr>
                <w:rFonts w:ascii="Arial" w:hAnsi="Arial" w:cs="Arial"/>
                <w:bCs/>
                <w:sz w:val="20"/>
                <w:szCs w:val="20"/>
              </w:rPr>
            </w:pPr>
          </w:p>
        </w:tc>
        <w:tc>
          <w:tcPr>
            <w:tcW w:w="6662" w:type="dxa"/>
            <w:tcBorders>
              <w:top w:val="double" w:sz="4" w:space="0" w:color="auto"/>
            </w:tcBorders>
          </w:tcPr>
          <w:p w14:paraId="509DD986" w14:textId="77777777" w:rsidR="002272D4" w:rsidRPr="00DC7263" w:rsidRDefault="002272D4" w:rsidP="0088721D">
            <w:pPr>
              <w:jc w:val="both"/>
              <w:rPr>
                <w:rFonts w:ascii="Arial" w:hAnsi="Arial" w:cs="Arial"/>
                <w:bCs/>
                <w:color w:val="FF0000"/>
                <w:sz w:val="20"/>
                <w:szCs w:val="20"/>
              </w:rPr>
            </w:pPr>
          </w:p>
        </w:tc>
      </w:tr>
      <w:tr w:rsidR="002272D4" w:rsidRPr="00DC7263" w14:paraId="03E84C65" w14:textId="77777777" w:rsidTr="0088721D">
        <w:trPr>
          <w:trHeight w:val="194"/>
        </w:trPr>
        <w:tc>
          <w:tcPr>
            <w:tcW w:w="7088" w:type="dxa"/>
          </w:tcPr>
          <w:p w14:paraId="14A6C177" w14:textId="77777777" w:rsidR="002272D4" w:rsidRPr="00DC7263" w:rsidRDefault="002272D4" w:rsidP="0088721D">
            <w:pPr>
              <w:rPr>
                <w:rFonts w:ascii="Arial" w:hAnsi="Arial" w:cs="Arial"/>
                <w:bCs/>
                <w:sz w:val="20"/>
                <w:szCs w:val="20"/>
              </w:rPr>
            </w:pPr>
            <w:r w:rsidRPr="00DC7263">
              <w:rPr>
                <w:rFonts w:ascii="Arial" w:hAnsi="Arial" w:cs="Arial"/>
                <w:bCs/>
                <w:sz w:val="20"/>
                <w:szCs w:val="20"/>
              </w:rPr>
              <w:t xml:space="preserve">Ime in priimek odgovorne osebe oziroma </w:t>
            </w:r>
          </w:p>
          <w:p w14:paraId="5C58C028" w14:textId="77777777" w:rsidR="002272D4" w:rsidRPr="00DC7263" w:rsidRDefault="002272D4" w:rsidP="0088721D">
            <w:pPr>
              <w:rPr>
                <w:rFonts w:ascii="Arial" w:hAnsi="Arial" w:cs="Arial"/>
                <w:bCs/>
                <w:sz w:val="20"/>
                <w:szCs w:val="20"/>
              </w:rPr>
            </w:pPr>
            <w:r w:rsidRPr="00DC7263">
              <w:rPr>
                <w:rFonts w:ascii="Arial" w:hAnsi="Arial" w:cs="Arial"/>
                <w:bCs/>
                <w:sz w:val="20"/>
                <w:szCs w:val="20"/>
              </w:rPr>
              <w:t>pooblaščene osebe za zastopanje:</w:t>
            </w:r>
          </w:p>
        </w:tc>
        <w:tc>
          <w:tcPr>
            <w:tcW w:w="6662" w:type="dxa"/>
          </w:tcPr>
          <w:p w14:paraId="53D094C6" w14:textId="77777777" w:rsidR="002272D4" w:rsidRPr="00DC7263" w:rsidRDefault="002272D4" w:rsidP="0088721D">
            <w:pPr>
              <w:jc w:val="both"/>
              <w:rPr>
                <w:rFonts w:ascii="Arial" w:hAnsi="Arial" w:cs="Arial"/>
                <w:bCs/>
                <w:color w:val="FF0000"/>
                <w:sz w:val="20"/>
                <w:szCs w:val="20"/>
              </w:rPr>
            </w:pPr>
          </w:p>
        </w:tc>
      </w:tr>
      <w:tr w:rsidR="002272D4" w:rsidRPr="00DC7263" w14:paraId="23E88A68" w14:textId="77777777" w:rsidTr="0088721D">
        <w:trPr>
          <w:trHeight w:val="413"/>
        </w:trPr>
        <w:tc>
          <w:tcPr>
            <w:tcW w:w="7088" w:type="dxa"/>
            <w:tcBorders>
              <w:bottom w:val="double" w:sz="4" w:space="0" w:color="auto"/>
            </w:tcBorders>
          </w:tcPr>
          <w:p w14:paraId="01C777B7" w14:textId="77777777" w:rsidR="002272D4" w:rsidRPr="00DC7263" w:rsidRDefault="002272D4" w:rsidP="0088721D">
            <w:pPr>
              <w:pStyle w:val="S"/>
              <w:overflowPunct w:val="0"/>
              <w:autoSpaceDE w:val="0"/>
              <w:autoSpaceDN w:val="0"/>
              <w:adjustRightInd w:val="0"/>
              <w:jc w:val="left"/>
              <w:textAlignment w:val="baseline"/>
              <w:rPr>
                <w:rFonts w:ascii="Arial" w:hAnsi="Arial" w:cs="Arial"/>
                <w:bCs/>
                <w:sz w:val="20"/>
                <w:lang w:val="sl-SI"/>
              </w:rPr>
            </w:pPr>
            <w:r w:rsidRPr="00DC7263">
              <w:rPr>
                <w:rFonts w:ascii="Arial" w:hAnsi="Arial" w:cs="Arial"/>
                <w:bCs/>
                <w:sz w:val="20"/>
                <w:lang w:val="sl-SI"/>
              </w:rPr>
              <w:t>Datum:</w:t>
            </w:r>
          </w:p>
          <w:p w14:paraId="5C4863B9" w14:textId="77777777" w:rsidR="002272D4" w:rsidRPr="00DC7263" w:rsidRDefault="002272D4" w:rsidP="0088721D">
            <w:pPr>
              <w:pStyle w:val="S"/>
              <w:overflowPunct w:val="0"/>
              <w:autoSpaceDE w:val="0"/>
              <w:autoSpaceDN w:val="0"/>
              <w:adjustRightInd w:val="0"/>
              <w:jc w:val="left"/>
              <w:textAlignment w:val="baseline"/>
              <w:rPr>
                <w:rFonts w:ascii="Arial" w:hAnsi="Arial" w:cs="Arial"/>
                <w:bCs/>
                <w:sz w:val="20"/>
                <w:lang w:val="sl-SI"/>
              </w:rPr>
            </w:pPr>
          </w:p>
          <w:p w14:paraId="60268B8C" w14:textId="77777777" w:rsidR="002272D4" w:rsidRPr="00DC7263" w:rsidRDefault="002272D4" w:rsidP="0088721D">
            <w:pPr>
              <w:pStyle w:val="S"/>
              <w:overflowPunct w:val="0"/>
              <w:autoSpaceDE w:val="0"/>
              <w:autoSpaceDN w:val="0"/>
              <w:adjustRightInd w:val="0"/>
              <w:jc w:val="left"/>
              <w:textAlignment w:val="baseline"/>
              <w:rPr>
                <w:rFonts w:ascii="Arial" w:hAnsi="Arial" w:cs="Arial"/>
                <w:bCs/>
                <w:sz w:val="20"/>
                <w:lang w:val="sl-SI"/>
              </w:rPr>
            </w:pPr>
            <w:r w:rsidRPr="00DC7263">
              <w:rPr>
                <w:rFonts w:ascii="Arial" w:hAnsi="Arial" w:cs="Arial"/>
                <w:bCs/>
                <w:sz w:val="20"/>
                <w:lang w:val="sl-SI"/>
              </w:rPr>
              <w:t>Podpis in žig:</w:t>
            </w:r>
          </w:p>
        </w:tc>
        <w:tc>
          <w:tcPr>
            <w:tcW w:w="6662" w:type="dxa"/>
            <w:tcBorders>
              <w:bottom w:val="double" w:sz="4" w:space="0" w:color="auto"/>
            </w:tcBorders>
          </w:tcPr>
          <w:p w14:paraId="41C45473" w14:textId="77777777" w:rsidR="002272D4" w:rsidRPr="00DC7263" w:rsidRDefault="002272D4" w:rsidP="0088721D">
            <w:pPr>
              <w:jc w:val="both"/>
              <w:rPr>
                <w:rFonts w:ascii="Arial" w:hAnsi="Arial" w:cs="Arial"/>
                <w:bCs/>
                <w:color w:val="FF0000"/>
                <w:sz w:val="20"/>
                <w:szCs w:val="20"/>
              </w:rPr>
            </w:pPr>
          </w:p>
        </w:tc>
      </w:tr>
    </w:tbl>
    <w:p w14:paraId="2B128E53" w14:textId="77777777" w:rsidR="002272D4" w:rsidRPr="00DC7263" w:rsidRDefault="002272D4">
      <w:pPr>
        <w:rPr>
          <w:rFonts w:ascii="Arial" w:hAnsi="Arial" w:cs="Arial"/>
          <w:b/>
          <w:sz w:val="20"/>
          <w:szCs w:val="20"/>
        </w:rPr>
      </w:pPr>
    </w:p>
    <w:p w14:paraId="01EAD821" w14:textId="77777777" w:rsidR="009A5DD2" w:rsidRPr="00DC7263" w:rsidRDefault="009A5DD2">
      <w:pPr>
        <w:jc w:val="right"/>
        <w:rPr>
          <w:rFonts w:ascii="Arial" w:hAnsi="Arial" w:cs="Arial"/>
          <w:b/>
          <w:sz w:val="20"/>
          <w:szCs w:val="20"/>
        </w:rPr>
      </w:pPr>
    </w:p>
    <w:p w14:paraId="29721287" w14:textId="77777777" w:rsidR="002272D4" w:rsidRPr="00DC7263" w:rsidRDefault="002272D4">
      <w:pPr>
        <w:rPr>
          <w:rFonts w:ascii="Arial" w:hAnsi="Arial" w:cs="Arial"/>
          <w:b/>
          <w:sz w:val="20"/>
          <w:szCs w:val="20"/>
        </w:rPr>
      </w:pPr>
      <w:r w:rsidRPr="00DC7263">
        <w:rPr>
          <w:rFonts w:ascii="Arial" w:hAnsi="Arial" w:cs="Arial"/>
          <w:b/>
          <w:sz w:val="20"/>
          <w:szCs w:val="20"/>
        </w:rPr>
        <w:br w:type="page"/>
      </w:r>
    </w:p>
    <w:p w14:paraId="183D82CA" w14:textId="77777777" w:rsidR="009A5DD2" w:rsidRPr="00DC7263" w:rsidRDefault="009A5DD2">
      <w:pPr>
        <w:jc w:val="right"/>
        <w:rPr>
          <w:rFonts w:ascii="Arial" w:hAnsi="Arial" w:cs="Arial"/>
          <w:b/>
          <w:sz w:val="20"/>
          <w:szCs w:val="20"/>
        </w:rPr>
      </w:pPr>
      <w:r w:rsidRPr="00DC7263">
        <w:rPr>
          <w:rFonts w:ascii="Arial" w:hAnsi="Arial" w:cs="Arial"/>
          <w:b/>
          <w:sz w:val="20"/>
          <w:szCs w:val="20"/>
        </w:rPr>
        <w:lastRenderedPageBreak/>
        <w:t xml:space="preserve">PRILOGA </w:t>
      </w:r>
      <w:bookmarkEnd w:id="10"/>
      <w:r w:rsidR="002272D4" w:rsidRPr="00DC7263">
        <w:rPr>
          <w:rFonts w:ascii="Arial" w:hAnsi="Arial" w:cs="Arial"/>
          <w:b/>
          <w:sz w:val="20"/>
          <w:szCs w:val="20"/>
        </w:rPr>
        <w:t>IV/11</w:t>
      </w:r>
    </w:p>
    <w:p w14:paraId="0ACF3D47" w14:textId="77777777" w:rsidR="009A5DD2" w:rsidRPr="00DC7263" w:rsidRDefault="009A5DD2">
      <w:pPr>
        <w:jc w:val="right"/>
        <w:rPr>
          <w:rFonts w:ascii="Arial" w:hAnsi="Arial" w:cs="Arial"/>
          <w:b/>
          <w:sz w:val="20"/>
          <w:szCs w:val="20"/>
        </w:rPr>
      </w:pPr>
    </w:p>
    <w:p w14:paraId="4B6E819E" w14:textId="77777777" w:rsidR="009A5DD2" w:rsidRPr="00DC7263" w:rsidRDefault="009A5DD2">
      <w:pPr>
        <w:jc w:val="both"/>
        <w:rPr>
          <w:rFonts w:ascii="Arial" w:hAnsi="Arial" w:cs="Arial"/>
          <w:b/>
          <w:sz w:val="20"/>
          <w:szCs w:val="20"/>
        </w:rPr>
      </w:pPr>
    </w:p>
    <w:p w14:paraId="696F6668" w14:textId="77777777" w:rsidR="009A5DD2" w:rsidRPr="00DC7263" w:rsidRDefault="009A5DD2">
      <w:pPr>
        <w:jc w:val="both"/>
        <w:rPr>
          <w:rFonts w:ascii="Arial" w:hAnsi="Arial" w:cs="Arial"/>
          <w:b/>
          <w:sz w:val="20"/>
          <w:szCs w:val="20"/>
        </w:rPr>
      </w:pPr>
    </w:p>
    <w:p w14:paraId="71B8A614" w14:textId="77777777" w:rsidR="009A5DD2" w:rsidRPr="00DC7263" w:rsidRDefault="009A5DD2">
      <w:pPr>
        <w:jc w:val="both"/>
        <w:rPr>
          <w:rFonts w:ascii="Arial" w:hAnsi="Arial" w:cs="Arial"/>
          <w:b/>
          <w:sz w:val="20"/>
          <w:szCs w:val="20"/>
        </w:rPr>
      </w:pPr>
    </w:p>
    <w:p w14:paraId="53C84899" w14:textId="77777777" w:rsidR="009A5DD2" w:rsidRPr="00DC7263" w:rsidRDefault="009A5DD2">
      <w:pPr>
        <w:pStyle w:val="Naslov1"/>
        <w:jc w:val="center"/>
        <w:rPr>
          <w:rFonts w:ascii="Arial" w:hAnsi="Arial" w:cs="Arial"/>
          <w:sz w:val="20"/>
        </w:rPr>
      </w:pPr>
      <w:bookmarkStart w:id="11" w:name="_Toc471726149"/>
      <w:bookmarkStart w:id="12" w:name="_Toc224721249"/>
      <w:bookmarkStart w:id="13" w:name="_Toc417022156"/>
      <w:r w:rsidRPr="00DC7263">
        <w:rPr>
          <w:rFonts w:ascii="Arial" w:hAnsi="Arial" w:cs="Arial"/>
          <w:sz w:val="20"/>
        </w:rPr>
        <w:t>OBRAZEC PRIJAVE</w:t>
      </w:r>
      <w:bookmarkEnd w:id="11"/>
      <w:bookmarkEnd w:id="12"/>
      <w:bookmarkEnd w:id="13"/>
    </w:p>
    <w:p w14:paraId="4595EED2" w14:textId="77777777" w:rsidR="009A5DD2" w:rsidRPr="00DC7263" w:rsidRDefault="009A5DD2">
      <w:pPr>
        <w:jc w:val="both"/>
        <w:rPr>
          <w:rFonts w:ascii="Arial" w:hAnsi="Arial" w:cs="Arial"/>
          <w:b/>
          <w:sz w:val="20"/>
          <w:szCs w:val="20"/>
        </w:rPr>
      </w:pPr>
    </w:p>
    <w:p w14:paraId="23F7D4F1" w14:textId="77777777" w:rsidR="009A5DD2" w:rsidRPr="00DC7263" w:rsidRDefault="009A5DD2">
      <w:pPr>
        <w:jc w:val="both"/>
        <w:rPr>
          <w:rFonts w:ascii="Arial" w:hAnsi="Arial" w:cs="Arial"/>
          <w:b/>
          <w:sz w:val="20"/>
          <w:szCs w:val="20"/>
          <w:u w:val="single"/>
        </w:rPr>
      </w:pPr>
    </w:p>
    <w:p w14:paraId="75B0F58B" w14:textId="77777777" w:rsidR="009A5DD2" w:rsidRPr="00DC7263" w:rsidRDefault="009A5DD2">
      <w:pPr>
        <w:jc w:val="both"/>
        <w:rPr>
          <w:rFonts w:ascii="Arial" w:hAnsi="Arial" w:cs="Arial"/>
          <w:b/>
          <w:sz w:val="20"/>
          <w:szCs w:val="20"/>
          <w:u w:val="single"/>
        </w:rPr>
      </w:pPr>
    </w:p>
    <w:p w14:paraId="20C8C717" w14:textId="77777777" w:rsidR="009A5DD2" w:rsidRPr="00DC7263" w:rsidRDefault="009A5DD2">
      <w:pPr>
        <w:jc w:val="both"/>
        <w:rPr>
          <w:rFonts w:ascii="Arial" w:hAnsi="Arial" w:cs="Arial"/>
          <w:b/>
          <w:sz w:val="20"/>
          <w:szCs w:val="20"/>
          <w:u w:val="single"/>
        </w:rPr>
      </w:pPr>
    </w:p>
    <w:p w14:paraId="518A7EEB" w14:textId="77777777" w:rsidR="009A5DD2" w:rsidRPr="00DC7263" w:rsidRDefault="009A5DD2">
      <w:pPr>
        <w:jc w:val="both"/>
        <w:rPr>
          <w:rFonts w:ascii="Arial" w:hAnsi="Arial" w:cs="Arial"/>
          <w:b/>
          <w:sz w:val="20"/>
          <w:szCs w:val="20"/>
          <w:u w:val="single"/>
        </w:rPr>
      </w:pPr>
    </w:p>
    <w:p w14:paraId="4933D4BD" w14:textId="77777777" w:rsidR="009A5DD2" w:rsidRPr="00DC7263" w:rsidRDefault="009A5DD2">
      <w:pPr>
        <w:jc w:val="both"/>
        <w:rPr>
          <w:rFonts w:ascii="Arial" w:hAnsi="Arial" w:cs="Arial"/>
          <w:b/>
          <w:sz w:val="20"/>
          <w:szCs w:val="20"/>
          <w:u w:val="single"/>
        </w:rPr>
      </w:pPr>
    </w:p>
    <w:p w14:paraId="6475288E" w14:textId="77777777" w:rsidR="009A5DD2" w:rsidRPr="00DC7263" w:rsidRDefault="009A5DD2">
      <w:pPr>
        <w:jc w:val="both"/>
        <w:rPr>
          <w:rFonts w:ascii="Arial" w:hAnsi="Arial" w:cs="Arial"/>
          <w:b/>
          <w:sz w:val="20"/>
          <w:szCs w:val="20"/>
          <w:u w:val="single"/>
        </w:rPr>
      </w:pPr>
    </w:p>
    <w:p w14:paraId="7DA1BDE0" w14:textId="77777777" w:rsidR="009A5DD2" w:rsidRPr="00DC7263" w:rsidRDefault="009A5DD2">
      <w:pPr>
        <w:jc w:val="both"/>
        <w:rPr>
          <w:rFonts w:ascii="Arial" w:hAnsi="Arial" w:cs="Arial"/>
          <w:b/>
          <w:sz w:val="20"/>
          <w:szCs w:val="20"/>
          <w:u w:val="single"/>
        </w:rPr>
      </w:pPr>
    </w:p>
    <w:p w14:paraId="40FE48F7" w14:textId="77777777" w:rsidR="009A5DD2" w:rsidRPr="00DC7263" w:rsidRDefault="009A5DD2">
      <w:pPr>
        <w:jc w:val="both"/>
        <w:rPr>
          <w:rFonts w:ascii="Arial" w:hAnsi="Arial" w:cs="Arial"/>
          <w:b/>
          <w:sz w:val="20"/>
          <w:szCs w:val="20"/>
          <w:u w:val="single"/>
        </w:rPr>
      </w:pPr>
    </w:p>
    <w:p w14:paraId="7641F8AE" w14:textId="77777777" w:rsidR="009A5DD2" w:rsidRPr="00DC7263" w:rsidRDefault="009A5DD2">
      <w:pPr>
        <w:jc w:val="both"/>
        <w:rPr>
          <w:rFonts w:ascii="Arial" w:hAnsi="Arial" w:cs="Arial"/>
          <w:b/>
          <w:sz w:val="20"/>
          <w:szCs w:val="20"/>
          <w:u w:val="single"/>
        </w:rPr>
      </w:pPr>
    </w:p>
    <w:p w14:paraId="5BEE19F4" w14:textId="77777777" w:rsidR="009A5DD2" w:rsidRPr="00DC7263" w:rsidRDefault="009A5DD2">
      <w:pPr>
        <w:jc w:val="both"/>
        <w:rPr>
          <w:rFonts w:ascii="Arial" w:hAnsi="Arial" w:cs="Arial"/>
          <w:b/>
          <w:i/>
          <w:sz w:val="20"/>
          <w:szCs w:val="20"/>
        </w:rPr>
      </w:pPr>
      <w:r w:rsidRPr="00DC7263">
        <w:rPr>
          <w:rFonts w:ascii="Arial" w:hAnsi="Arial" w:cs="Arial"/>
          <w:b/>
          <w:i/>
          <w:sz w:val="20"/>
          <w:szCs w:val="20"/>
        </w:rPr>
        <w:t xml:space="preserve">Opomba: </w:t>
      </w:r>
    </w:p>
    <w:p w14:paraId="58669176" w14:textId="77777777" w:rsidR="009A5DD2" w:rsidRPr="00DC7263" w:rsidRDefault="009A5DD2">
      <w:pPr>
        <w:jc w:val="both"/>
        <w:rPr>
          <w:rFonts w:ascii="Arial" w:hAnsi="Arial" w:cs="Arial"/>
          <w:b/>
          <w:i/>
          <w:sz w:val="20"/>
          <w:szCs w:val="20"/>
        </w:rPr>
      </w:pPr>
      <w:r w:rsidRPr="00DC7263">
        <w:rPr>
          <w:rFonts w:ascii="Arial" w:hAnsi="Arial" w:cs="Arial"/>
          <w:b/>
          <w:i/>
          <w:sz w:val="20"/>
          <w:szCs w:val="20"/>
        </w:rPr>
        <w:t>Obrazec na naslednji strani je potrebno izpolniti in nalepiti na ovojnico, v kateri je vloga!</w:t>
      </w:r>
    </w:p>
    <w:p w14:paraId="71E74451" w14:textId="77777777" w:rsidR="009A5DD2" w:rsidRPr="00DC7263" w:rsidRDefault="009A5DD2">
      <w:pPr>
        <w:jc w:val="both"/>
        <w:rPr>
          <w:rFonts w:ascii="Arial" w:hAnsi="Arial" w:cs="Arial"/>
          <w:sz w:val="20"/>
          <w:szCs w:val="20"/>
        </w:rPr>
      </w:pPr>
    </w:p>
    <w:p w14:paraId="5034B935" w14:textId="77777777" w:rsidR="009A5DD2" w:rsidRPr="00DC7263" w:rsidRDefault="009A5DD2">
      <w:pPr>
        <w:jc w:val="both"/>
        <w:rPr>
          <w:rFonts w:ascii="Arial" w:hAnsi="Arial" w:cs="Arial"/>
          <w:sz w:val="20"/>
          <w:szCs w:val="20"/>
        </w:rPr>
      </w:pPr>
    </w:p>
    <w:p w14:paraId="11B201BF" w14:textId="77777777" w:rsidR="009A5DD2" w:rsidRPr="00DC7263" w:rsidRDefault="009A5DD2">
      <w:pPr>
        <w:jc w:val="both"/>
        <w:rPr>
          <w:rFonts w:ascii="Arial" w:hAnsi="Arial" w:cs="Arial"/>
          <w:i/>
          <w:sz w:val="20"/>
          <w:szCs w:val="20"/>
        </w:rPr>
      </w:pPr>
    </w:p>
    <w:p w14:paraId="74F9A78B" w14:textId="77777777" w:rsidR="009A5DD2" w:rsidRPr="00DC7263" w:rsidRDefault="009A5DD2">
      <w:pPr>
        <w:jc w:val="both"/>
        <w:rPr>
          <w:rFonts w:ascii="Arial" w:hAnsi="Arial" w:cs="Arial"/>
          <w:sz w:val="20"/>
          <w:szCs w:val="20"/>
        </w:rPr>
        <w:sectPr w:rsidR="009A5DD2" w:rsidRPr="00DC7263" w:rsidSect="00D34456">
          <w:headerReference w:type="even" r:id="rId34"/>
          <w:footerReference w:type="even" r:id="rId35"/>
          <w:footerReference w:type="default" r:id="rId36"/>
          <w:pgSz w:w="16840" w:h="11907" w:orient="landscape" w:code="9"/>
          <w:pgMar w:top="1418" w:right="1418" w:bottom="1418" w:left="1418" w:header="709" w:footer="709" w:gutter="0"/>
          <w:cols w:space="708"/>
          <w:docGrid w:linePitch="326"/>
        </w:sectPr>
      </w:pPr>
    </w:p>
    <w:p w14:paraId="289D7150" w14:textId="77777777" w:rsidR="009A5DD2" w:rsidRPr="00DC7263" w:rsidRDefault="007F5C4F">
      <w:pPr>
        <w:jc w:val="both"/>
        <w:rPr>
          <w:rFonts w:ascii="Arial" w:hAnsi="Arial" w:cs="Arial"/>
          <w:sz w:val="20"/>
          <w:szCs w:val="20"/>
        </w:rPr>
      </w:pPr>
      <w:r w:rsidRPr="00DC7263">
        <w:rPr>
          <w:rFonts w:ascii="Arial" w:hAnsi="Arial" w:cs="Arial"/>
          <w:noProof/>
          <w:sz w:val="20"/>
          <w:szCs w:val="20"/>
        </w:rPr>
        <w:lastRenderedPageBreak/>
        <w:drawing>
          <wp:anchor distT="0" distB="0" distL="114300" distR="114300" simplePos="0" relativeHeight="251661824" behindDoc="0" locked="0" layoutInCell="1" allowOverlap="1" wp14:anchorId="45FEC766" wp14:editId="5A346068">
            <wp:simplePos x="0" y="0"/>
            <wp:positionH relativeFrom="column">
              <wp:posOffset>7658100</wp:posOffset>
            </wp:positionH>
            <wp:positionV relativeFrom="paragraph">
              <wp:posOffset>114300</wp:posOffset>
            </wp:positionV>
            <wp:extent cx="800100" cy="866775"/>
            <wp:effectExtent l="0" t="0" r="0" b="0"/>
            <wp:wrapNone/>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3510"/>
        <w:gridCol w:w="2268"/>
        <w:gridCol w:w="8080"/>
      </w:tblGrid>
      <w:tr w:rsidR="009A5DD2" w:rsidRPr="00DC7263" w14:paraId="584C8199" w14:textId="77777777" w:rsidTr="00914369">
        <w:trPr>
          <w:cantSplit/>
        </w:trPr>
        <w:tc>
          <w:tcPr>
            <w:tcW w:w="3510" w:type="dxa"/>
          </w:tcPr>
          <w:p w14:paraId="3B10E09B" w14:textId="77777777" w:rsidR="009A5DD2" w:rsidRPr="00DC7263" w:rsidRDefault="009A5DD2">
            <w:pPr>
              <w:jc w:val="both"/>
              <w:rPr>
                <w:rFonts w:ascii="Arial" w:hAnsi="Arial" w:cs="Arial"/>
                <w:sz w:val="20"/>
                <w:szCs w:val="20"/>
              </w:rPr>
            </w:pPr>
            <w:r w:rsidRPr="00DC7263">
              <w:rPr>
                <w:rFonts w:ascii="Arial" w:hAnsi="Arial" w:cs="Arial"/>
                <w:sz w:val="20"/>
                <w:szCs w:val="20"/>
              </w:rPr>
              <w:t>POŠILJATELJ - PRIJAVITELJ:</w:t>
            </w:r>
          </w:p>
          <w:p w14:paraId="11856C49" w14:textId="77777777" w:rsidR="009A5DD2" w:rsidRPr="00DC7263" w:rsidRDefault="009A5DD2">
            <w:pPr>
              <w:jc w:val="both"/>
              <w:rPr>
                <w:rFonts w:ascii="Arial" w:hAnsi="Arial" w:cs="Arial"/>
                <w:sz w:val="20"/>
                <w:szCs w:val="20"/>
              </w:rPr>
            </w:pPr>
          </w:p>
          <w:p w14:paraId="4697D50E" w14:textId="77777777" w:rsidR="009A5DD2" w:rsidRPr="00DC7263" w:rsidRDefault="009A5DD2">
            <w:pPr>
              <w:jc w:val="both"/>
              <w:rPr>
                <w:rFonts w:ascii="Arial" w:hAnsi="Arial" w:cs="Arial"/>
                <w:sz w:val="20"/>
                <w:szCs w:val="20"/>
              </w:rPr>
            </w:pPr>
            <w:r w:rsidRPr="00DC7263">
              <w:rPr>
                <w:rFonts w:ascii="Arial" w:hAnsi="Arial" w:cs="Arial"/>
                <w:sz w:val="20"/>
                <w:szCs w:val="20"/>
              </w:rPr>
              <w:t>-----------------------------------</w:t>
            </w:r>
          </w:p>
          <w:p w14:paraId="49D55E31" w14:textId="77777777" w:rsidR="009A5DD2" w:rsidRPr="00DC7263" w:rsidRDefault="009A5DD2">
            <w:pPr>
              <w:jc w:val="both"/>
              <w:rPr>
                <w:rFonts w:ascii="Arial" w:hAnsi="Arial" w:cs="Arial"/>
                <w:sz w:val="20"/>
                <w:szCs w:val="20"/>
              </w:rPr>
            </w:pPr>
          </w:p>
          <w:p w14:paraId="198B4B0E" w14:textId="77777777" w:rsidR="009A5DD2" w:rsidRPr="00DC7263" w:rsidRDefault="009A5DD2">
            <w:pPr>
              <w:jc w:val="both"/>
              <w:rPr>
                <w:rFonts w:ascii="Arial" w:hAnsi="Arial" w:cs="Arial"/>
                <w:sz w:val="20"/>
                <w:szCs w:val="20"/>
              </w:rPr>
            </w:pPr>
            <w:r w:rsidRPr="00DC7263">
              <w:rPr>
                <w:rFonts w:ascii="Arial" w:hAnsi="Arial" w:cs="Arial"/>
                <w:sz w:val="20"/>
                <w:szCs w:val="20"/>
              </w:rPr>
              <w:t>-----------------------------------</w:t>
            </w:r>
          </w:p>
          <w:p w14:paraId="0FCB15FB" w14:textId="77777777" w:rsidR="009A5DD2" w:rsidRPr="00DC7263" w:rsidRDefault="009A5DD2">
            <w:pPr>
              <w:jc w:val="both"/>
              <w:rPr>
                <w:rFonts w:ascii="Arial" w:hAnsi="Arial" w:cs="Arial"/>
                <w:sz w:val="20"/>
                <w:szCs w:val="20"/>
              </w:rPr>
            </w:pPr>
          </w:p>
        </w:tc>
        <w:tc>
          <w:tcPr>
            <w:tcW w:w="2268" w:type="dxa"/>
          </w:tcPr>
          <w:p w14:paraId="7D16F301" w14:textId="77777777" w:rsidR="009A5DD2" w:rsidRPr="00DC7263" w:rsidRDefault="009A5DD2">
            <w:pPr>
              <w:jc w:val="both"/>
              <w:rPr>
                <w:rFonts w:ascii="Arial" w:hAnsi="Arial" w:cs="Arial"/>
                <w:sz w:val="20"/>
                <w:szCs w:val="20"/>
              </w:rPr>
            </w:pPr>
          </w:p>
        </w:tc>
        <w:tc>
          <w:tcPr>
            <w:tcW w:w="8080" w:type="dxa"/>
          </w:tcPr>
          <w:p w14:paraId="74756FBC" w14:textId="77777777" w:rsidR="009A5DD2" w:rsidRPr="00DC7263" w:rsidRDefault="009A5DD2">
            <w:pPr>
              <w:jc w:val="both"/>
              <w:rPr>
                <w:rFonts w:ascii="Arial" w:hAnsi="Arial" w:cs="Arial"/>
                <w:b/>
                <w:sz w:val="20"/>
                <w:szCs w:val="20"/>
              </w:rPr>
            </w:pPr>
          </w:p>
        </w:tc>
      </w:tr>
      <w:tr w:rsidR="009A5DD2" w:rsidRPr="00DC7263" w14:paraId="5AD144F9" w14:textId="77777777">
        <w:trPr>
          <w:cantSplit/>
        </w:trPr>
        <w:tc>
          <w:tcPr>
            <w:tcW w:w="3510" w:type="dxa"/>
          </w:tcPr>
          <w:p w14:paraId="0A149FA1" w14:textId="77777777" w:rsidR="009A5DD2" w:rsidRPr="00DC7263" w:rsidRDefault="009A5DD2">
            <w:pPr>
              <w:jc w:val="both"/>
              <w:rPr>
                <w:rFonts w:ascii="Arial" w:hAnsi="Arial" w:cs="Arial"/>
                <w:sz w:val="20"/>
                <w:szCs w:val="20"/>
              </w:rPr>
            </w:pPr>
          </w:p>
          <w:p w14:paraId="543C9D2F" w14:textId="77777777" w:rsidR="009A5DD2" w:rsidRPr="00DC7263" w:rsidRDefault="009A5DD2">
            <w:pPr>
              <w:jc w:val="both"/>
              <w:rPr>
                <w:rFonts w:ascii="Arial" w:hAnsi="Arial" w:cs="Arial"/>
                <w:sz w:val="20"/>
                <w:szCs w:val="20"/>
              </w:rPr>
            </w:pPr>
          </w:p>
          <w:p w14:paraId="3466E8AB" w14:textId="77777777" w:rsidR="009A5DD2" w:rsidRPr="00DC7263" w:rsidRDefault="009A5DD2">
            <w:pPr>
              <w:jc w:val="both"/>
              <w:rPr>
                <w:rFonts w:ascii="Arial" w:hAnsi="Arial" w:cs="Arial"/>
                <w:sz w:val="20"/>
                <w:szCs w:val="20"/>
              </w:rPr>
            </w:pPr>
          </w:p>
          <w:p w14:paraId="6AF8C4BB" w14:textId="77777777" w:rsidR="009A5DD2" w:rsidRPr="00DC7263" w:rsidRDefault="009A5DD2">
            <w:pPr>
              <w:jc w:val="both"/>
              <w:rPr>
                <w:rFonts w:ascii="Arial" w:hAnsi="Arial" w:cs="Arial"/>
                <w:sz w:val="20"/>
                <w:szCs w:val="20"/>
              </w:rPr>
            </w:pPr>
            <w:r w:rsidRPr="00DC7263">
              <w:rPr>
                <w:rFonts w:ascii="Arial" w:hAnsi="Arial" w:cs="Arial"/>
                <w:sz w:val="20"/>
                <w:szCs w:val="20"/>
              </w:rPr>
              <w:t>Vlogo prevzel:</w:t>
            </w:r>
          </w:p>
          <w:p w14:paraId="64A02741" w14:textId="77777777" w:rsidR="009A5DD2" w:rsidRPr="00DC7263" w:rsidRDefault="009A5DD2">
            <w:pPr>
              <w:jc w:val="both"/>
              <w:rPr>
                <w:rFonts w:ascii="Arial" w:hAnsi="Arial" w:cs="Arial"/>
                <w:sz w:val="20"/>
                <w:szCs w:val="20"/>
              </w:rPr>
            </w:pPr>
            <w:r w:rsidRPr="00DC7263">
              <w:rPr>
                <w:rFonts w:ascii="Arial" w:hAnsi="Arial" w:cs="Arial"/>
                <w:sz w:val="20"/>
                <w:szCs w:val="20"/>
              </w:rPr>
              <w:t>(vpiše Glavna pisarna)</w:t>
            </w:r>
          </w:p>
        </w:tc>
        <w:tc>
          <w:tcPr>
            <w:tcW w:w="2268" w:type="dxa"/>
          </w:tcPr>
          <w:p w14:paraId="6F0EC30D" w14:textId="77777777" w:rsidR="009A5DD2" w:rsidRPr="00DC7263" w:rsidRDefault="009A5DD2">
            <w:pPr>
              <w:jc w:val="both"/>
              <w:rPr>
                <w:rFonts w:ascii="Arial" w:hAnsi="Arial" w:cs="Arial"/>
                <w:sz w:val="20"/>
                <w:szCs w:val="20"/>
              </w:rPr>
            </w:pPr>
          </w:p>
        </w:tc>
        <w:tc>
          <w:tcPr>
            <w:tcW w:w="8080" w:type="dxa"/>
          </w:tcPr>
          <w:p w14:paraId="245DACC8"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                                          </w:t>
            </w:r>
          </w:p>
          <w:p w14:paraId="38BA2D3A" w14:textId="77777777" w:rsidR="009A5DD2" w:rsidRPr="00DC7263" w:rsidRDefault="009A5DD2">
            <w:pPr>
              <w:jc w:val="both"/>
              <w:rPr>
                <w:rFonts w:ascii="Arial" w:hAnsi="Arial" w:cs="Arial"/>
                <w:sz w:val="20"/>
                <w:szCs w:val="20"/>
              </w:rPr>
            </w:pPr>
          </w:p>
          <w:p w14:paraId="5965E93A" w14:textId="77777777" w:rsidR="009A5DD2" w:rsidRPr="00DC7263" w:rsidRDefault="009A5DD2">
            <w:pPr>
              <w:jc w:val="both"/>
              <w:rPr>
                <w:rFonts w:ascii="Arial" w:hAnsi="Arial" w:cs="Arial"/>
                <w:sz w:val="20"/>
                <w:szCs w:val="20"/>
              </w:rPr>
            </w:pPr>
          </w:p>
          <w:p w14:paraId="35B14A23" w14:textId="77777777" w:rsidR="009A5DD2" w:rsidRPr="00DC7263" w:rsidRDefault="009A5DD2">
            <w:pPr>
              <w:jc w:val="both"/>
              <w:rPr>
                <w:rFonts w:ascii="Arial" w:hAnsi="Arial" w:cs="Arial"/>
                <w:sz w:val="20"/>
                <w:szCs w:val="20"/>
              </w:rPr>
            </w:pPr>
          </w:p>
          <w:p w14:paraId="6D75E20D" w14:textId="77777777" w:rsidR="009A5DD2" w:rsidRPr="00DC7263" w:rsidRDefault="009A5DD2">
            <w:pPr>
              <w:jc w:val="both"/>
              <w:rPr>
                <w:rFonts w:ascii="Arial" w:hAnsi="Arial" w:cs="Arial"/>
                <w:sz w:val="20"/>
                <w:szCs w:val="20"/>
              </w:rPr>
            </w:pPr>
          </w:p>
          <w:p w14:paraId="5E6DF58C" w14:textId="77777777" w:rsidR="009A5DD2" w:rsidRPr="00DC7263" w:rsidRDefault="009A5DD2">
            <w:pPr>
              <w:jc w:val="both"/>
              <w:rPr>
                <w:rFonts w:ascii="Arial" w:hAnsi="Arial" w:cs="Arial"/>
                <w:sz w:val="20"/>
                <w:szCs w:val="20"/>
              </w:rPr>
            </w:pPr>
          </w:p>
          <w:p w14:paraId="3B71DA32" w14:textId="77777777" w:rsidR="007A7B87" w:rsidRPr="00DC7263" w:rsidRDefault="007A7B87">
            <w:pPr>
              <w:jc w:val="both"/>
              <w:rPr>
                <w:rFonts w:ascii="Arial" w:hAnsi="Arial" w:cs="Arial"/>
                <w:sz w:val="20"/>
                <w:szCs w:val="20"/>
              </w:rPr>
            </w:pPr>
            <w:r w:rsidRPr="00DC7263">
              <w:rPr>
                <w:rFonts w:ascii="Arial" w:hAnsi="Arial" w:cs="Arial"/>
                <w:sz w:val="20"/>
                <w:szCs w:val="20"/>
              </w:rPr>
              <w:t xml:space="preserve">URAD VLADE REPUBLIKE SLOVENIJE ZA </w:t>
            </w:r>
          </w:p>
          <w:p w14:paraId="19CC7DF1" w14:textId="77777777" w:rsidR="009A5DD2" w:rsidRPr="00DC7263" w:rsidRDefault="007A7B87">
            <w:pPr>
              <w:jc w:val="both"/>
              <w:rPr>
                <w:rFonts w:ascii="Arial" w:hAnsi="Arial" w:cs="Arial"/>
                <w:sz w:val="20"/>
                <w:szCs w:val="20"/>
              </w:rPr>
            </w:pPr>
            <w:r w:rsidRPr="00DC7263">
              <w:rPr>
                <w:rFonts w:ascii="Arial" w:hAnsi="Arial" w:cs="Arial"/>
                <w:sz w:val="20"/>
                <w:szCs w:val="20"/>
              </w:rPr>
              <w:t>OSKRBO IN INTEGRACIJO MIGRANTOV</w:t>
            </w:r>
          </w:p>
          <w:p w14:paraId="55084EDB" w14:textId="77777777" w:rsidR="009A5DD2" w:rsidRPr="00DC7263" w:rsidRDefault="007A7B87">
            <w:pPr>
              <w:jc w:val="both"/>
              <w:rPr>
                <w:rFonts w:ascii="Arial" w:hAnsi="Arial" w:cs="Arial"/>
                <w:sz w:val="20"/>
                <w:szCs w:val="20"/>
              </w:rPr>
            </w:pPr>
            <w:r w:rsidRPr="00DC7263">
              <w:rPr>
                <w:rFonts w:ascii="Arial" w:hAnsi="Arial" w:cs="Arial"/>
                <w:sz w:val="20"/>
                <w:szCs w:val="20"/>
              </w:rPr>
              <w:t>Cesta v Gorice 15</w:t>
            </w:r>
          </w:p>
          <w:p w14:paraId="3AC60C43" w14:textId="77777777" w:rsidR="009A5DD2" w:rsidRPr="00DC7263" w:rsidRDefault="009A5DD2">
            <w:pPr>
              <w:jc w:val="both"/>
              <w:rPr>
                <w:rFonts w:ascii="Arial" w:hAnsi="Arial" w:cs="Arial"/>
                <w:sz w:val="20"/>
                <w:szCs w:val="20"/>
              </w:rPr>
            </w:pPr>
            <w:r w:rsidRPr="00DC7263">
              <w:rPr>
                <w:rFonts w:ascii="Arial" w:hAnsi="Arial" w:cs="Arial"/>
                <w:sz w:val="20"/>
                <w:szCs w:val="20"/>
              </w:rPr>
              <w:t>1</w:t>
            </w:r>
            <w:r w:rsidR="007A7B87" w:rsidRPr="00DC7263">
              <w:rPr>
                <w:rFonts w:ascii="Arial" w:hAnsi="Arial" w:cs="Arial"/>
                <w:sz w:val="20"/>
                <w:szCs w:val="20"/>
              </w:rPr>
              <w:t>000</w:t>
            </w:r>
            <w:r w:rsidRPr="00DC7263">
              <w:rPr>
                <w:rFonts w:ascii="Arial" w:hAnsi="Arial" w:cs="Arial"/>
                <w:sz w:val="20"/>
                <w:szCs w:val="20"/>
              </w:rPr>
              <w:t xml:space="preserve"> Ljubljana</w:t>
            </w:r>
          </w:p>
        </w:tc>
      </w:tr>
      <w:tr w:rsidR="009A5DD2" w:rsidRPr="00DC7263" w14:paraId="0909917D" w14:textId="77777777">
        <w:trPr>
          <w:cantSplit/>
        </w:trPr>
        <w:tc>
          <w:tcPr>
            <w:tcW w:w="3510" w:type="dxa"/>
          </w:tcPr>
          <w:p w14:paraId="294FEE1C" w14:textId="77777777" w:rsidR="009A5DD2" w:rsidRPr="00DC7263" w:rsidRDefault="009A5DD2">
            <w:pPr>
              <w:jc w:val="both"/>
              <w:rPr>
                <w:rFonts w:ascii="Arial" w:hAnsi="Arial" w:cs="Arial"/>
                <w:sz w:val="20"/>
                <w:szCs w:val="20"/>
              </w:rPr>
            </w:pPr>
          </w:p>
        </w:tc>
        <w:tc>
          <w:tcPr>
            <w:tcW w:w="2268" w:type="dxa"/>
          </w:tcPr>
          <w:p w14:paraId="7A6E5FFD" w14:textId="77777777" w:rsidR="009A5DD2" w:rsidRPr="00DC7263" w:rsidRDefault="009A5DD2">
            <w:pPr>
              <w:jc w:val="both"/>
              <w:rPr>
                <w:rFonts w:ascii="Arial" w:hAnsi="Arial" w:cs="Arial"/>
                <w:sz w:val="20"/>
                <w:szCs w:val="20"/>
              </w:rPr>
            </w:pPr>
          </w:p>
        </w:tc>
        <w:tc>
          <w:tcPr>
            <w:tcW w:w="8080" w:type="dxa"/>
          </w:tcPr>
          <w:p w14:paraId="77657979" w14:textId="77777777" w:rsidR="009A5DD2" w:rsidRPr="00DC7263" w:rsidRDefault="009A5DD2">
            <w:pPr>
              <w:jc w:val="both"/>
              <w:rPr>
                <w:rFonts w:ascii="Arial" w:hAnsi="Arial" w:cs="Arial"/>
                <w:sz w:val="20"/>
                <w:szCs w:val="20"/>
              </w:rPr>
            </w:pPr>
          </w:p>
          <w:p w14:paraId="0AF20DDF" w14:textId="77777777" w:rsidR="009A5DD2" w:rsidRPr="00DC7263" w:rsidRDefault="009A5DD2">
            <w:pPr>
              <w:jc w:val="both"/>
              <w:rPr>
                <w:rFonts w:ascii="Arial" w:hAnsi="Arial" w:cs="Arial"/>
                <w:sz w:val="20"/>
                <w:szCs w:val="20"/>
              </w:rPr>
            </w:pPr>
          </w:p>
          <w:p w14:paraId="030AE1AF" w14:textId="77777777" w:rsidR="009A5DD2" w:rsidRPr="00DC7263" w:rsidRDefault="009A5DD2">
            <w:pPr>
              <w:jc w:val="both"/>
              <w:rPr>
                <w:rFonts w:ascii="Arial" w:hAnsi="Arial" w:cs="Arial"/>
                <w:sz w:val="20"/>
                <w:szCs w:val="20"/>
              </w:rPr>
            </w:pPr>
          </w:p>
          <w:p w14:paraId="5380967E" w14:textId="77777777" w:rsidR="009A5DD2" w:rsidRPr="00DC7263" w:rsidRDefault="009A5DD2">
            <w:pPr>
              <w:jc w:val="both"/>
              <w:rPr>
                <w:rFonts w:ascii="Arial" w:hAnsi="Arial" w:cs="Arial"/>
                <w:sz w:val="20"/>
                <w:szCs w:val="20"/>
              </w:rPr>
            </w:pPr>
          </w:p>
          <w:p w14:paraId="071A4828" w14:textId="77777777" w:rsidR="009A5DD2" w:rsidRPr="00DC7263" w:rsidRDefault="009A5DD2">
            <w:pPr>
              <w:jc w:val="both"/>
              <w:rPr>
                <w:rFonts w:ascii="Arial" w:hAnsi="Arial" w:cs="Arial"/>
                <w:sz w:val="20"/>
                <w:szCs w:val="20"/>
              </w:rPr>
            </w:pPr>
          </w:p>
          <w:p w14:paraId="164ECBA0" w14:textId="77777777" w:rsidR="009A5DD2" w:rsidRPr="00DC7263" w:rsidRDefault="009A5DD2">
            <w:pPr>
              <w:jc w:val="both"/>
              <w:rPr>
                <w:rFonts w:ascii="Arial" w:hAnsi="Arial" w:cs="Arial"/>
                <w:sz w:val="20"/>
                <w:szCs w:val="20"/>
              </w:rPr>
            </w:pPr>
          </w:p>
          <w:p w14:paraId="67E6693A" w14:textId="77777777" w:rsidR="009A5DD2" w:rsidRPr="00DC7263" w:rsidRDefault="009A5DD2">
            <w:pPr>
              <w:pStyle w:val="BodyText31"/>
              <w:rPr>
                <w:rFonts w:ascii="Arial" w:hAnsi="Arial" w:cs="Arial"/>
                <w:sz w:val="20"/>
              </w:rPr>
            </w:pPr>
          </w:p>
          <w:p w14:paraId="0D5FC771"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NE ODPIRAJ – VLOGA - </w:t>
            </w:r>
          </w:p>
          <w:p w14:paraId="2E72E6B6" w14:textId="77777777" w:rsidR="009A5DD2" w:rsidRPr="00DC7263" w:rsidRDefault="009A5DD2" w:rsidP="00914369">
            <w:pPr>
              <w:rPr>
                <w:rFonts w:ascii="Arial" w:hAnsi="Arial" w:cs="Arial"/>
                <w:b/>
                <w:sz w:val="20"/>
                <w:szCs w:val="20"/>
              </w:rPr>
            </w:pPr>
            <w:r w:rsidRPr="00DC7263">
              <w:rPr>
                <w:rFonts w:ascii="Arial" w:hAnsi="Arial" w:cs="Arial"/>
                <w:b/>
                <w:sz w:val="20"/>
                <w:szCs w:val="20"/>
              </w:rPr>
              <w:t xml:space="preserve">ZA </w:t>
            </w:r>
            <w:r w:rsidR="0099518B" w:rsidRPr="00DC7263">
              <w:rPr>
                <w:rFonts w:ascii="Arial" w:hAnsi="Arial" w:cs="Arial"/>
                <w:b/>
                <w:spacing w:val="4"/>
                <w:sz w:val="20"/>
                <w:szCs w:val="20"/>
              </w:rPr>
              <w:t>JAVNI RAZPIS</w:t>
            </w:r>
            <w:r w:rsidRPr="00DC7263">
              <w:rPr>
                <w:rFonts w:ascii="Arial" w:hAnsi="Arial" w:cs="Arial"/>
                <w:b/>
                <w:spacing w:val="4"/>
                <w:sz w:val="20"/>
                <w:szCs w:val="20"/>
              </w:rPr>
              <w:t xml:space="preserve"> </w:t>
            </w:r>
            <w:r w:rsidRPr="00DC7263">
              <w:rPr>
                <w:rFonts w:ascii="Arial" w:hAnsi="Arial" w:cs="Arial"/>
                <w:b/>
                <w:sz w:val="20"/>
                <w:szCs w:val="20"/>
              </w:rPr>
              <w:t>ZA IZVEDBO PROJEKTA "</w:t>
            </w:r>
            <w:r w:rsidR="00E95FE2" w:rsidRPr="00DC7263">
              <w:rPr>
                <w:rFonts w:ascii="Arial" w:hAnsi="Arial" w:cs="Arial"/>
                <w:b/>
                <w:sz w:val="20"/>
                <w:szCs w:val="20"/>
              </w:rPr>
              <w:t xml:space="preserve"> POMOČ PRI INTEGRACIJI OSEB S PRIZNANO MEDNARODNO ZAŠČITO ", </w:t>
            </w:r>
            <w:r w:rsidRPr="00DC7263">
              <w:rPr>
                <w:rFonts w:ascii="Arial" w:hAnsi="Arial" w:cs="Arial"/>
                <w:b/>
                <w:sz w:val="20"/>
                <w:szCs w:val="20"/>
              </w:rPr>
              <w:t xml:space="preserve"> </w:t>
            </w:r>
            <w:r w:rsidR="00E4457E" w:rsidRPr="00DC7263">
              <w:rPr>
                <w:rFonts w:ascii="Arial" w:hAnsi="Arial" w:cs="Arial"/>
                <w:b/>
                <w:sz w:val="20"/>
                <w:szCs w:val="20"/>
              </w:rPr>
              <w:t xml:space="preserve">št. 430-23/2019 </w:t>
            </w:r>
          </w:p>
        </w:tc>
      </w:tr>
    </w:tbl>
    <w:p w14:paraId="4F1F12D2" w14:textId="77777777" w:rsidR="009A5DD2" w:rsidRPr="00DC7263" w:rsidRDefault="009A5DD2">
      <w:pPr>
        <w:pStyle w:val="Telobesedila"/>
        <w:overflowPunct w:val="0"/>
        <w:autoSpaceDE w:val="0"/>
        <w:autoSpaceDN w:val="0"/>
        <w:adjustRightInd w:val="0"/>
        <w:textAlignment w:val="baseline"/>
        <w:rPr>
          <w:rFonts w:ascii="Arial" w:hAnsi="Arial" w:cs="Arial"/>
          <w:sz w:val="20"/>
        </w:rPr>
      </w:pPr>
    </w:p>
    <w:p w14:paraId="7621D4C8" w14:textId="77777777" w:rsidR="009A5DD2" w:rsidRPr="00DC7263" w:rsidRDefault="009A5DD2">
      <w:pPr>
        <w:rPr>
          <w:rFonts w:ascii="Arial" w:hAnsi="Arial" w:cs="Arial"/>
          <w:b/>
          <w:sz w:val="20"/>
          <w:szCs w:val="20"/>
        </w:rPr>
      </w:pPr>
    </w:p>
    <w:p w14:paraId="0AECFC56" w14:textId="77777777" w:rsidR="009A5DD2" w:rsidRPr="00DC7263" w:rsidRDefault="009A5DD2">
      <w:pPr>
        <w:ind w:left="360"/>
        <w:jc w:val="right"/>
        <w:rPr>
          <w:rFonts w:ascii="Arial" w:hAnsi="Arial" w:cs="Arial"/>
          <w:b/>
          <w:bCs/>
          <w:sz w:val="20"/>
          <w:szCs w:val="20"/>
        </w:rPr>
        <w:sectPr w:rsidR="009A5DD2" w:rsidRPr="00DC7263" w:rsidSect="003566B2">
          <w:pgSz w:w="16840" w:h="11907" w:orient="landscape" w:code="9"/>
          <w:pgMar w:top="1418" w:right="1418" w:bottom="1418" w:left="1418" w:header="709" w:footer="709" w:gutter="0"/>
          <w:cols w:space="708"/>
        </w:sectPr>
      </w:pPr>
    </w:p>
    <w:p w14:paraId="40993680" w14:textId="77777777" w:rsidR="009A5DD2" w:rsidRPr="00DC7263" w:rsidRDefault="009A5DD2">
      <w:pPr>
        <w:ind w:left="360"/>
        <w:rPr>
          <w:rFonts w:ascii="Arial" w:hAnsi="Arial" w:cs="Arial"/>
          <w:b/>
          <w:bCs/>
          <w:sz w:val="20"/>
          <w:szCs w:val="20"/>
        </w:rPr>
      </w:pPr>
    </w:p>
    <w:p w14:paraId="50CC9C5F" w14:textId="77777777" w:rsidR="009A5DD2" w:rsidRPr="00DC7263" w:rsidRDefault="009A5DD2">
      <w:pPr>
        <w:pStyle w:val="Naslov1"/>
        <w:rPr>
          <w:rFonts w:ascii="Arial" w:hAnsi="Arial" w:cs="Arial"/>
          <w:spacing w:val="4"/>
          <w:sz w:val="20"/>
        </w:rPr>
      </w:pPr>
      <w:bookmarkStart w:id="14" w:name="_Toc224721250"/>
      <w:bookmarkStart w:id="15" w:name="_Toc417022157"/>
      <w:r w:rsidRPr="00DC7263">
        <w:rPr>
          <w:rFonts w:ascii="Arial" w:hAnsi="Arial" w:cs="Arial"/>
          <w:spacing w:val="4"/>
          <w:sz w:val="20"/>
        </w:rPr>
        <w:t>V. DEL: VZOREC POGODBE</w:t>
      </w:r>
      <w:bookmarkEnd w:id="14"/>
      <w:bookmarkEnd w:id="15"/>
    </w:p>
    <w:p w14:paraId="5497DA7A" w14:textId="77777777" w:rsidR="009A5DD2" w:rsidRPr="00DC7263" w:rsidRDefault="009A5DD2">
      <w:pPr>
        <w:jc w:val="both"/>
        <w:rPr>
          <w:rFonts w:ascii="Arial" w:hAnsi="Arial" w:cs="Arial"/>
          <w:sz w:val="20"/>
          <w:szCs w:val="20"/>
          <w:u w:val="single"/>
        </w:rPr>
      </w:pPr>
    </w:p>
    <w:p w14:paraId="60A55EB9" w14:textId="77777777" w:rsidR="009A5DD2" w:rsidRPr="00DC7263" w:rsidRDefault="009A5DD2">
      <w:pPr>
        <w:jc w:val="both"/>
        <w:rPr>
          <w:rFonts w:ascii="Arial" w:hAnsi="Arial" w:cs="Arial"/>
          <w:sz w:val="20"/>
          <w:szCs w:val="20"/>
          <w:u w:val="single"/>
        </w:rPr>
      </w:pPr>
    </w:p>
    <w:p w14:paraId="432FC855" w14:textId="77777777" w:rsidR="009A5DD2" w:rsidRPr="00DC7263" w:rsidRDefault="009A5DD2">
      <w:pPr>
        <w:jc w:val="both"/>
        <w:rPr>
          <w:rFonts w:ascii="Arial" w:hAnsi="Arial" w:cs="Arial"/>
          <w:sz w:val="20"/>
          <w:szCs w:val="20"/>
          <w:u w:val="single"/>
        </w:rPr>
      </w:pPr>
    </w:p>
    <w:p w14:paraId="1B2538A7" w14:textId="77777777" w:rsidR="009A5DD2" w:rsidRPr="00DC7263" w:rsidRDefault="009A5DD2">
      <w:pPr>
        <w:jc w:val="both"/>
        <w:rPr>
          <w:rFonts w:ascii="Arial" w:hAnsi="Arial" w:cs="Arial"/>
          <w:sz w:val="20"/>
          <w:szCs w:val="20"/>
          <w:u w:val="single"/>
        </w:rPr>
      </w:pPr>
    </w:p>
    <w:p w14:paraId="7DFB14FD" w14:textId="77777777" w:rsidR="009A5DD2" w:rsidRPr="00DC7263" w:rsidRDefault="009A5DD2">
      <w:pPr>
        <w:jc w:val="both"/>
        <w:rPr>
          <w:rFonts w:ascii="Arial" w:hAnsi="Arial" w:cs="Arial"/>
          <w:sz w:val="20"/>
          <w:szCs w:val="20"/>
          <w:u w:val="single"/>
        </w:rPr>
      </w:pPr>
    </w:p>
    <w:p w14:paraId="24612233" w14:textId="77777777" w:rsidR="009A5DD2" w:rsidRPr="00DC7263" w:rsidRDefault="009A5DD2">
      <w:pPr>
        <w:jc w:val="both"/>
        <w:rPr>
          <w:rFonts w:ascii="Arial" w:hAnsi="Arial" w:cs="Arial"/>
          <w:sz w:val="20"/>
          <w:szCs w:val="20"/>
          <w:u w:val="single"/>
        </w:rPr>
      </w:pPr>
    </w:p>
    <w:p w14:paraId="3D69D4C5" w14:textId="77777777" w:rsidR="009A5DD2" w:rsidRPr="00DC7263" w:rsidRDefault="009A5DD2">
      <w:pPr>
        <w:jc w:val="both"/>
        <w:rPr>
          <w:rFonts w:ascii="Arial" w:hAnsi="Arial" w:cs="Arial"/>
          <w:sz w:val="20"/>
          <w:szCs w:val="20"/>
          <w:u w:val="single"/>
        </w:rPr>
      </w:pPr>
    </w:p>
    <w:p w14:paraId="20146608"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Navodilo za izpolnjevanje vzorca pogodbe: </w:t>
      </w:r>
    </w:p>
    <w:p w14:paraId="499AF9ED" w14:textId="77777777" w:rsidR="009A5DD2" w:rsidRPr="00DC7263" w:rsidRDefault="009A5DD2">
      <w:pPr>
        <w:jc w:val="both"/>
        <w:rPr>
          <w:rFonts w:ascii="Arial" w:hAnsi="Arial" w:cs="Arial"/>
          <w:sz w:val="20"/>
          <w:szCs w:val="20"/>
        </w:rPr>
      </w:pPr>
    </w:p>
    <w:p w14:paraId="5972DBB4" w14:textId="77777777" w:rsidR="009A5DD2" w:rsidRPr="00DC7263" w:rsidRDefault="009A5DD2">
      <w:pPr>
        <w:jc w:val="both"/>
        <w:rPr>
          <w:rFonts w:ascii="Arial" w:hAnsi="Arial" w:cs="Arial"/>
          <w:sz w:val="20"/>
          <w:szCs w:val="20"/>
        </w:rPr>
      </w:pPr>
      <w:r w:rsidRPr="00DC7263">
        <w:rPr>
          <w:rFonts w:ascii="Arial" w:hAnsi="Arial" w:cs="Arial"/>
          <w:sz w:val="20"/>
          <w:szCs w:val="20"/>
        </w:rPr>
        <w:t xml:space="preserve">Prijavitelj mora </w:t>
      </w:r>
      <w:r w:rsidRPr="00DC7263">
        <w:rPr>
          <w:rFonts w:ascii="Arial" w:hAnsi="Arial" w:cs="Arial"/>
          <w:sz w:val="20"/>
          <w:szCs w:val="20"/>
          <w:u w:val="single"/>
        </w:rPr>
        <w:t>parafirati vse strani vzorca pogodbe</w:t>
      </w:r>
      <w:r w:rsidRPr="00DC7263">
        <w:rPr>
          <w:rFonts w:ascii="Arial" w:hAnsi="Arial" w:cs="Arial"/>
          <w:sz w:val="20"/>
          <w:szCs w:val="20"/>
        </w:rPr>
        <w:t xml:space="preserve">, s čimer potrdi seznanitev s vsebino pogodbe in strinjanje s pogodbenimi določili  </w:t>
      </w:r>
      <w:r w:rsidRPr="00DC7263">
        <w:rPr>
          <w:rFonts w:ascii="Arial" w:hAnsi="Arial" w:cs="Arial"/>
          <w:sz w:val="20"/>
          <w:szCs w:val="20"/>
          <w:u w:val="single"/>
        </w:rPr>
        <w:t>ter podpisati in žigosati zadnjo stran</w:t>
      </w:r>
      <w:r w:rsidRPr="00DC7263">
        <w:rPr>
          <w:rFonts w:ascii="Arial" w:hAnsi="Arial" w:cs="Arial"/>
          <w:sz w:val="20"/>
          <w:szCs w:val="20"/>
        </w:rPr>
        <w:t xml:space="preserve"> vzorca pogodbe.</w:t>
      </w:r>
    </w:p>
    <w:p w14:paraId="266363BB" w14:textId="77777777" w:rsidR="009A5DD2" w:rsidRPr="00DC7263" w:rsidRDefault="009A5DD2" w:rsidP="00001F95">
      <w:pPr>
        <w:jc w:val="right"/>
        <w:rPr>
          <w:rFonts w:ascii="Arial" w:hAnsi="Arial" w:cs="Arial"/>
          <w:b/>
          <w:sz w:val="20"/>
          <w:szCs w:val="20"/>
        </w:rPr>
      </w:pPr>
      <w:r w:rsidRPr="00DC7263">
        <w:rPr>
          <w:rFonts w:ascii="Arial" w:hAnsi="Arial" w:cs="Arial"/>
          <w:i/>
          <w:sz w:val="20"/>
          <w:szCs w:val="20"/>
        </w:rPr>
        <w:br w:type="page"/>
      </w:r>
    </w:p>
    <w:p w14:paraId="4DF5C085" w14:textId="77777777" w:rsidR="009A5DD2" w:rsidRPr="00DC7263" w:rsidRDefault="007F5C4F">
      <w:pPr>
        <w:jc w:val="right"/>
        <w:rPr>
          <w:rFonts w:ascii="Arial" w:hAnsi="Arial" w:cs="Arial"/>
          <w:b/>
          <w:sz w:val="20"/>
          <w:szCs w:val="20"/>
        </w:rPr>
      </w:pPr>
      <w:r w:rsidRPr="00DC7263">
        <w:rPr>
          <w:rFonts w:ascii="Arial" w:hAnsi="Arial" w:cs="Arial"/>
          <w:noProof/>
          <w:sz w:val="20"/>
          <w:szCs w:val="20"/>
        </w:rPr>
        <w:lastRenderedPageBreak/>
        <w:drawing>
          <wp:anchor distT="0" distB="0" distL="114300" distR="114300" simplePos="0" relativeHeight="251662848" behindDoc="0" locked="0" layoutInCell="1" allowOverlap="1" wp14:anchorId="26635325" wp14:editId="4B79725B">
            <wp:simplePos x="0" y="0"/>
            <wp:positionH relativeFrom="column">
              <wp:posOffset>4800600</wp:posOffset>
            </wp:positionH>
            <wp:positionV relativeFrom="paragraph">
              <wp:posOffset>-846455</wp:posOffset>
            </wp:positionV>
            <wp:extent cx="800100" cy="866775"/>
            <wp:effectExtent l="0" t="0" r="0" b="0"/>
            <wp:wrapNone/>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67E78202" w14:textId="77777777" w:rsidR="000415E6" w:rsidRPr="00DC7263" w:rsidRDefault="000415E6" w:rsidP="000415E6">
      <w:pPr>
        <w:pStyle w:val="BodyText31"/>
        <w:overflowPunct w:val="0"/>
        <w:autoSpaceDE w:val="0"/>
        <w:autoSpaceDN w:val="0"/>
        <w:adjustRightInd w:val="0"/>
        <w:rPr>
          <w:rFonts w:ascii="Arial" w:hAnsi="Arial" w:cs="Arial"/>
          <w:b w:val="0"/>
          <w:sz w:val="20"/>
        </w:rPr>
      </w:pPr>
      <w:bookmarkStart w:id="16" w:name="_Toc224721257"/>
      <w:r w:rsidRPr="00DC7263">
        <w:rPr>
          <w:rFonts w:ascii="Arial" w:hAnsi="Arial" w:cs="Arial"/>
          <w:sz w:val="20"/>
        </w:rPr>
        <w:t xml:space="preserve">1. Urad Vlade Republike Slovenije za oskrbo in integracijo migrantov, </w:t>
      </w:r>
      <w:r w:rsidRPr="00DC7263">
        <w:rPr>
          <w:rFonts w:ascii="Arial" w:hAnsi="Arial" w:cs="Arial"/>
          <w:b w:val="0"/>
          <w:sz w:val="20"/>
        </w:rPr>
        <w:t xml:space="preserve">Cesta v Gorice 15  Ljubljana, ki ga zastopa v. d. direktorja mag. Dušan Lužar  </w:t>
      </w:r>
    </w:p>
    <w:p w14:paraId="377382CF"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številka transakcijskega računa: 01100-63</w:t>
      </w:r>
      <w:r w:rsidR="001F4B95">
        <w:rPr>
          <w:rFonts w:ascii="Arial" w:hAnsi="Arial" w:cs="Arial"/>
          <w:bCs/>
          <w:sz w:val="20"/>
          <w:szCs w:val="20"/>
        </w:rPr>
        <w:t>00109972</w:t>
      </w:r>
    </w:p>
    <w:p w14:paraId="656E113E"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 xml:space="preserve">matična številka: </w:t>
      </w:r>
      <w:r w:rsidR="001F4B95" w:rsidRPr="00D53EE8">
        <w:rPr>
          <w:rFonts w:ascii="Arial" w:hAnsi="Arial" w:cs="Arial"/>
          <w:bCs/>
          <w:sz w:val="20"/>
          <w:szCs w:val="20"/>
        </w:rPr>
        <w:t>2516250000</w:t>
      </w:r>
    </w:p>
    <w:p w14:paraId="4A9873C1" w14:textId="77777777" w:rsidR="000415E6" w:rsidRPr="00DC7263" w:rsidRDefault="000415E6" w:rsidP="000415E6">
      <w:pPr>
        <w:pStyle w:val="BodyText22"/>
        <w:rPr>
          <w:rFonts w:ascii="Arial" w:hAnsi="Arial" w:cs="Arial"/>
          <w:b w:val="0"/>
          <w:bCs/>
          <w:i w:val="0"/>
          <w:sz w:val="20"/>
        </w:rPr>
      </w:pPr>
      <w:r w:rsidRPr="00DC7263">
        <w:rPr>
          <w:rFonts w:ascii="Arial" w:hAnsi="Arial" w:cs="Arial"/>
          <w:b w:val="0"/>
          <w:bCs/>
          <w:i w:val="0"/>
          <w:sz w:val="20"/>
        </w:rPr>
        <w:t xml:space="preserve">Identifikacijska številka za DDV: </w:t>
      </w:r>
      <w:r w:rsidR="001F4B95" w:rsidRPr="001F4B95">
        <w:rPr>
          <w:rFonts w:ascii="Arial" w:hAnsi="Arial" w:cs="Arial"/>
          <w:b w:val="0"/>
          <w:bCs/>
          <w:i w:val="0"/>
          <w:sz w:val="20"/>
        </w:rPr>
        <w:t>36389633</w:t>
      </w:r>
    </w:p>
    <w:p w14:paraId="559D9318"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 xml:space="preserve">(v nadaljnjem besedilu: </w:t>
      </w:r>
      <w:r w:rsidRPr="00DC7263">
        <w:rPr>
          <w:rFonts w:ascii="Arial" w:hAnsi="Arial" w:cs="Arial"/>
          <w:sz w:val="20"/>
          <w:szCs w:val="20"/>
        </w:rPr>
        <w:t>naročnik</w:t>
      </w:r>
      <w:r w:rsidRPr="00DC7263">
        <w:rPr>
          <w:rFonts w:ascii="Arial" w:hAnsi="Arial" w:cs="Arial"/>
          <w:bCs/>
          <w:sz w:val="20"/>
          <w:szCs w:val="20"/>
        </w:rPr>
        <w:t>)</w:t>
      </w:r>
    </w:p>
    <w:p w14:paraId="1920F3B6" w14:textId="77777777" w:rsidR="000415E6" w:rsidRPr="00DC7263" w:rsidRDefault="000415E6" w:rsidP="000415E6">
      <w:pPr>
        <w:rPr>
          <w:rFonts w:ascii="Arial" w:hAnsi="Arial" w:cs="Arial"/>
          <w:sz w:val="20"/>
          <w:szCs w:val="20"/>
        </w:rPr>
      </w:pPr>
    </w:p>
    <w:p w14:paraId="2032477D" w14:textId="77777777" w:rsidR="000415E6" w:rsidRPr="00DC7263" w:rsidRDefault="000415E6" w:rsidP="000415E6">
      <w:pPr>
        <w:rPr>
          <w:rFonts w:ascii="Arial" w:hAnsi="Arial" w:cs="Arial"/>
          <w:sz w:val="20"/>
          <w:szCs w:val="20"/>
        </w:rPr>
      </w:pPr>
      <w:r w:rsidRPr="00DC7263">
        <w:rPr>
          <w:rFonts w:ascii="Arial" w:hAnsi="Arial" w:cs="Arial"/>
          <w:sz w:val="20"/>
          <w:szCs w:val="20"/>
        </w:rPr>
        <w:t>in</w:t>
      </w:r>
    </w:p>
    <w:p w14:paraId="43ED4CFE" w14:textId="77777777" w:rsidR="000415E6" w:rsidRPr="00DC7263" w:rsidRDefault="000415E6" w:rsidP="000415E6">
      <w:pPr>
        <w:rPr>
          <w:rFonts w:ascii="Arial" w:hAnsi="Arial" w:cs="Arial"/>
          <w:sz w:val="20"/>
          <w:szCs w:val="20"/>
        </w:rPr>
      </w:pPr>
    </w:p>
    <w:p w14:paraId="01AF8A2A" w14:textId="77777777" w:rsidR="000415E6" w:rsidRPr="00DC7263" w:rsidRDefault="000415E6" w:rsidP="000415E6">
      <w:pPr>
        <w:rPr>
          <w:rFonts w:ascii="Arial" w:hAnsi="Arial" w:cs="Arial"/>
          <w:sz w:val="20"/>
          <w:szCs w:val="20"/>
        </w:rPr>
      </w:pPr>
      <w:r w:rsidRPr="00DC7263">
        <w:rPr>
          <w:rFonts w:ascii="Arial" w:hAnsi="Arial" w:cs="Arial"/>
          <w:sz w:val="20"/>
          <w:szCs w:val="20"/>
        </w:rPr>
        <w:t>2.</w:t>
      </w:r>
      <w:r w:rsidRPr="00DC7263">
        <w:rPr>
          <w:rFonts w:ascii="Arial" w:hAnsi="Arial" w:cs="Arial"/>
          <w:bCs/>
          <w:sz w:val="20"/>
          <w:szCs w:val="20"/>
        </w:rPr>
        <w:t>_________________________________________________________________________________________________________________________________________________________________</w:t>
      </w:r>
    </w:p>
    <w:p w14:paraId="46541139" w14:textId="77777777" w:rsidR="000415E6" w:rsidRPr="00DC7263" w:rsidRDefault="000415E6" w:rsidP="000415E6">
      <w:pPr>
        <w:pStyle w:val="Glava"/>
        <w:tabs>
          <w:tab w:val="left" w:pos="708"/>
        </w:tabs>
        <w:overflowPunct/>
        <w:autoSpaceDE/>
        <w:adjustRightInd/>
        <w:rPr>
          <w:rFonts w:ascii="Arial" w:hAnsi="Arial" w:cs="Arial"/>
          <w:bCs/>
          <w:sz w:val="20"/>
        </w:rPr>
      </w:pPr>
      <w:r w:rsidRPr="00DC7263">
        <w:rPr>
          <w:rFonts w:ascii="Arial" w:hAnsi="Arial" w:cs="Arial"/>
          <w:bCs/>
          <w:sz w:val="20"/>
        </w:rPr>
        <w:t>ki ga zastopa ______________________________________________________________________</w:t>
      </w:r>
    </w:p>
    <w:p w14:paraId="222598BE" w14:textId="77777777" w:rsidR="000415E6" w:rsidRPr="00DC7263" w:rsidRDefault="000415E6" w:rsidP="000415E6">
      <w:pPr>
        <w:rPr>
          <w:rFonts w:ascii="Arial" w:hAnsi="Arial" w:cs="Arial"/>
          <w:bCs/>
          <w:sz w:val="20"/>
          <w:szCs w:val="20"/>
        </w:rPr>
      </w:pPr>
      <w:r w:rsidRPr="00DC7263">
        <w:rPr>
          <w:rFonts w:ascii="Arial" w:hAnsi="Arial" w:cs="Arial"/>
          <w:bCs/>
          <w:sz w:val="20"/>
          <w:szCs w:val="20"/>
        </w:rPr>
        <w:t>številka transakcijskega računa: _______________________________________________________</w:t>
      </w:r>
    </w:p>
    <w:p w14:paraId="1761841F" w14:textId="77777777" w:rsidR="000415E6" w:rsidRPr="00DC7263" w:rsidRDefault="000415E6" w:rsidP="000415E6">
      <w:pPr>
        <w:pStyle w:val="BodyText22"/>
        <w:rPr>
          <w:rFonts w:ascii="Arial" w:hAnsi="Arial" w:cs="Arial"/>
          <w:b w:val="0"/>
          <w:i w:val="0"/>
          <w:iCs/>
          <w:sz w:val="20"/>
        </w:rPr>
      </w:pPr>
      <w:r w:rsidRPr="00DC7263">
        <w:rPr>
          <w:rFonts w:ascii="Arial" w:hAnsi="Arial" w:cs="Arial"/>
          <w:b w:val="0"/>
          <w:bCs/>
          <w:i w:val="0"/>
          <w:sz w:val="20"/>
        </w:rPr>
        <w:t>matična številka</w:t>
      </w:r>
      <w:r w:rsidRPr="00DC7263">
        <w:rPr>
          <w:rFonts w:ascii="Arial" w:hAnsi="Arial" w:cs="Arial"/>
          <w:b w:val="0"/>
          <w:bCs/>
          <w:i w:val="0"/>
          <w:iCs/>
          <w:sz w:val="20"/>
        </w:rPr>
        <w:t>: ___________________________________________________________________</w:t>
      </w:r>
    </w:p>
    <w:p w14:paraId="13165D99" w14:textId="77777777" w:rsidR="000415E6" w:rsidRPr="00DC7263" w:rsidRDefault="000415E6" w:rsidP="000415E6">
      <w:pPr>
        <w:rPr>
          <w:rFonts w:ascii="Arial" w:hAnsi="Arial" w:cs="Arial"/>
          <w:sz w:val="20"/>
          <w:szCs w:val="20"/>
        </w:rPr>
      </w:pPr>
      <w:r w:rsidRPr="00DC7263">
        <w:rPr>
          <w:rFonts w:ascii="Arial" w:hAnsi="Arial" w:cs="Arial"/>
          <w:sz w:val="20"/>
          <w:szCs w:val="20"/>
        </w:rPr>
        <w:t>Identifikacijska številka za DDV: _______________________________________________________</w:t>
      </w:r>
    </w:p>
    <w:p w14:paraId="5C11833B" w14:textId="77777777" w:rsidR="000415E6" w:rsidRPr="00DC7263" w:rsidRDefault="000415E6" w:rsidP="000415E6">
      <w:pPr>
        <w:rPr>
          <w:rFonts w:ascii="Arial" w:hAnsi="Arial" w:cs="Arial"/>
          <w:sz w:val="20"/>
          <w:szCs w:val="20"/>
        </w:rPr>
      </w:pPr>
      <w:r w:rsidRPr="00DC7263">
        <w:rPr>
          <w:rFonts w:ascii="Arial" w:hAnsi="Arial" w:cs="Arial"/>
          <w:sz w:val="20"/>
          <w:szCs w:val="20"/>
        </w:rPr>
        <w:t xml:space="preserve">(v nadaljnjem besedilu: </w:t>
      </w:r>
      <w:r w:rsidRPr="00DC7263">
        <w:rPr>
          <w:rFonts w:ascii="Arial" w:hAnsi="Arial" w:cs="Arial"/>
          <w:bCs/>
          <w:sz w:val="20"/>
          <w:szCs w:val="20"/>
        </w:rPr>
        <w:t>izvajalec</w:t>
      </w:r>
      <w:r w:rsidRPr="00DC7263">
        <w:rPr>
          <w:rFonts w:ascii="Arial" w:hAnsi="Arial" w:cs="Arial"/>
          <w:sz w:val="20"/>
          <w:szCs w:val="20"/>
        </w:rPr>
        <w:t>),</w:t>
      </w:r>
    </w:p>
    <w:p w14:paraId="26E467AB" w14:textId="77777777" w:rsidR="000415E6" w:rsidRPr="00DC7263" w:rsidRDefault="000415E6" w:rsidP="000415E6">
      <w:pPr>
        <w:rPr>
          <w:rFonts w:ascii="Arial" w:hAnsi="Arial" w:cs="Arial"/>
          <w:b/>
          <w:sz w:val="20"/>
          <w:szCs w:val="20"/>
        </w:rPr>
      </w:pPr>
    </w:p>
    <w:p w14:paraId="2369E0EB" w14:textId="77777777" w:rsidR="000415E6" w:rsidRPr="00DC7263" w:rsidRDefault="000415E6" w:rsidP="000415E6">
      <w:pPr>
        <w:rPr>
          <w:rFonts w:ascii="Arial" w:hAnsi="Arial" w:cs="Arial"/>
          <w:b/>
          <w:sz w:val="20"/>
          <w:szCs w:val="20"/>
        </w:rPr>
      </w:pPr>
    </w:p>
    <w:p w14:paraId="2FE64A06" w14:textId="77777777" w:rsidR="000415E6" w:rsidRPr="00DC7263" w:rsidRDefault="000415E6" w:rsidP="000415E6">
      <w:pPr>
        <w:rPr>
          <w:rFonts w:ascii="Arial" w:hAnsi="Arial" w:cs="Arial"/>
          <w:sz w:val="20"/>
          <w:szCs w:val="20"/>
        </w:rPr>
      </w:pPr>
      <w:r w:rsidRPr="00DC7263">
        <w:rPr>
          <w:rFonts w:ascii="Arial" w:hAnsi="Arial" w:cs="Arial"/>
          <w:sz w:val="20"/>
          <w:szCs w:val="20"/>
        </w:rPr>
        <w:t>skleneta</w:t>
      </w:r>
    </w:p>
    <w:p w14:paraId="30B299ED" w14:textId="77777777" w:rsidR="000415E6" w:rsidRPr="00DC7263" w:rsidRDefault="000415E6" w:rsidP="000415E6">
      <w:pPr>
        <w:rPr>
          <w:rFonts w:ascii="Arial" w:hAnsi="Arial" w:cs="Arial"/>
          <w:b/>
          <w:sz w:val="20"/>
          <w:szCs w:val="20"/>
        </w:rPr>
      </w:pPr>
      <w:r w:rsidRPr="00DC7263">
        <w:rPr>
          <w:rFonts w:ascii="Arial" w:hAnsi="Arial" w:cs="Arial"/>
          <w:b/>
          <w:sz w:val="20"/>
          <w:szCs w:val="20"/>
        </w:rPr>
        <w:t xml:space="preserve"> </w:t>
      </w:r>
    </w:p>
    <w:p w14:paraId="4EC7F974" w14:textId="77777777" w:rsidR="000415E6" w:rsidRPr="00DC7263" w:rsidRDefault="000415E6" w:rsidP="000415E6">
      <w:pPr>
        <w:pStyle w:val="Naslov"/>
        <w:tabs>
          <w:tab w:val="left" w:pos="1560"/>
        </w:tabs>
        <w:rPr>
          <w:rFonts w:ascii="Arial" w:hAnsi="Arial" w:cs="Arial"/>
          <w:sz w:val="20"/>
        </w:rPr>
      </w:pPr>
      <w:r w:rsidRPr="00DC7263">
        <w:rPr>
          <w:rFonts w:ascii="Arial" w:hAnsi="Arial" w:cs="Arial"/>
          <w:sz w:val="20"/>
        </w:rPr>
        <w:t>POGODBO št. 1542-19-</w:t>
      </w:r>
      <w:r w:rsidR="009F522B" w:rsidRPr="00DC7263">
        <w:rPr>
          <w:rFonts w:ascii="Arial" w:hAnsi="Arial" w:cs="Arial"/>
          <w:sz w:val="20"/>
        </w:rPr>
        <w:t>…………….</w:t>
      </w:r>
    </w:p>
    <w:p w14:paraId="68B9C79B" w14:textId="77777777" w:rsidR="000415E6" w:rsidRPr="00DC7263" w:rsidRDefault="000415E6" w:rsidP="000415E6">
      <w:pPr>
        <w:pStyle w:val="Naslov"/>
        <w:tabs>
          <w:tab w:val="left" w:pos="1560"/>
        </w:tabs>
        <w:rPr>
          <w:rFonts w:ascii="Arial" w:hAnsi="Arial" w:cs="Arial"/>
          <w:sz w:val="20"/>
        </w:rPr>
      </w:pPr>
      <w:r w:rsidRPr="00DC7263">
        <w:rPr>
          <w:rFonts w:ascii="Arial" w:hAnsi="Arial" w:cs="Arial"/>
          <w:sz w:val="20"/>
        </w:rPr>
        <w:t>o financiranju izvedbe projekta "</w:t>
      </w:r>
      <w:r w:rsidR="002765FC" w:rsidRPr="00DC7263">
        <w:rPr>
          <w:rFonts w:ascii="Arial" w:hAnsi="Arial" w:cs="Arial"/>
          <w:sz w:val="20"/>
        </w:rPr>
        <w:t>Pomoč pri integraciji oseb s priznano mednarodno zaščito</w:t>
      </w:r>
      <w:r w:rsidRPr="00DC7263">
        <w:rPr>
          <w:rFonts w:ascii="Arial" w:hAnsi="Arial" w:cs="Arial"/>
          <w:sz w:val="20"/>
        </w:rPr>
        <w:t>",</w:t>
      </w:r>
    </w:p>
    <w:p w14:paraId="3A2B77CD" w14:textId="77777777" w:rsidR="000415E6" w:rsidRPr="00DC7263" w:rsidRDefault="000415E6" w:rsidP="000415E6">
      <w:pPr>
        <w:pStyle w:val="Naslov"/>
        <w:tabs>
          <w:tab w:val="left" w:pos="1560"/>
        </w:tabs>
        <w:rPr>
          <w:rFonts w:ascii="Arial" w:hAnsi="Arial" w:cs="Arial"/>
          <w:sz w:val="20"/>
        </w:rPr>
      </w:pPr>
      <w:r w:rsidRPr="00DC7263">
        <w:rPr>
          <w:rFonts w:ascii="Arial" w:hAnsi="Arial" w:cs="Arial"/>
          <w:sz w:val="20"/>
        </w:rPr>
        <w:t xml:space="preserve">ki se financira iz sredstev Sklada za azil, migracije in vključevanje in sredstev Urada Vlade Republike Slovenije za oskrbo in integracijo migrantov </w:t>
      </w:r>
    </w:p>
    <w:p w14:paraId="309FBBEE" w14:textId="77777777" w:rsidR="000415E6" w:rsidRPr="00DC7263" w:rsidRDefault="000415E6" w:rsidP="000415E6">
      <w:pPr>
        <w:rPr>
          <w:rFonts w:ascii="Arial" w:hAnsi="Arial" w:cs="Arial"/>
          <w:b/>
          <w:sz w:val="20"/>
          <w:szCs w:val="20"/>
        </w:rPr>
      </w:pPr>
    </w:p>
    <w:p w14:paraId="7AF965BC" w14:textId="77777777" w:rsidR="000415E6" w:rsidRPr="00DC7263" w:rsidRDefault="000415E6" w:rsidP="000415E6">
      <w:pPr>
        <w:rPr>
          <w:rFonts w:ascii="Arial" w:hAnsi="Arial" w:cs="Arial"/>
          <w:b/>
          <w:sz w:val="20"/>
          <w:szCs w:val="20"/>
        </w:rPr>
      </w:pPr>
    </w:p>
    <w:p w14:paraId="4CC0DA0D" w14:textId="77777777" w:rsidR="003A4B71" w:rsidRPr="00DC7263" w:rsidRDefault="003A4B71" w:rsidP="003A4B71">
      <w:pPr>
        <w:jc w:val="center"/>
        <w:rPr>
          <w:rFonts w:ascii="Arial" w:hAnsi="Arial" w:cs="Arial"/>
          <w:sz w:val="20"/>
          <w:szCs w:val="20"/>
        </w:rPr>
      </w:pPr>
      <w:r w:rsidRPr="00DC7263">
        <w:rPr>
          <w:rFonts w:ascii="Arial" w:hAnsi="Arial" w:cs="Arial"/>
          <w:sz w:val="20"/>
          <w:szCs w:val="20"/>
        </w:rPr>
        <w:t>1. člen</w:t>
      </w:r>
    </w:p>
    <w:p w14:paraId="1D7A0F33" w14:textId="77777777" w:rsidR="003A4B71" w:rsidRPr="00DC7263" w:rsidRDefault="003A4B71" w:rsidP="003A4B71">
      <w:pPr>
        <w:rPr>
          <w:rFonts w:ascii="Arial" w:hAnsi="Arial" w:cs="Arial"/>
          <w:sz w:val="20"/>
          <w:szCs w:val="20"/>
        </w:rPr>
      </w:pPr>
    </w:p>
    <w:p w14:paraId="6EA5CF45" w14:textId="35FF62E4" w:rsidR="003A4B71" w:rsidRPr="00DC7263" w:rsidRDefault="003A4B71" w:rsidP="003A4B71">
      <w:pPr>
        <w:jc w:val="both"/>
        <w:rPr>
          <w:rFonts w:ascii="Arial" w:hAnsi="Arial" w:cs="Arial"/>
          <w:spacing w:val="4"/>
          <w:sz w:val="20"/>
          <w:szCs w:val="20"/>
        </w:rPr>
      </w:pPr>
      <w:r w:rsidRPr="00DC7263">
        <w:rPr>
          <w:rFonts w:ascii="Arial" w:hAnsi="Arial" w:cs="Arial"/>
          <w:sz w:val="20"/>
          <w:szCs w:val="20"/>
        </w:rPr>
        <w:t>Pogodbeni stranki ugotavljata, d</w:t>
      </w:r>
      <w:r w:rsidRPr="00DC7263">
        <w:rPr>
          <w:rFonts w:ascii="Arial" w:hAnsi="Arial" w:cs="Arial"/>
          <w:spacing w:val="4"/>
          <w:sz w:val="20"/>
          <w:szCs w:val="20"/>
        </w:rPr>
        <w:t>a se je izvajalec prijavil na javni razpis za izvedbo projekta</w:t>
      </w:r>
      <w:r w:rsidRPr="00DC7263">
        <w:rPr>
          <w:rFonts w:ascii="Arial" w:hAnsi="Arial" w:cs="Arial"/>
          <w:b/>
          <w:spacing w:val="4"/>
          <w:sz w:val="20"/>
          <w:szCs w:val="20"/>
        </w:rPr>
        <w:t xml:space="preserve"> </w:t>
      </w:r>
      <w:r w:rsidRPr="00DC7263">
        <w:rPr>
          <w:rFonts w:ascii="Arial" w:hAnsi="Arial" w:cs="Arial"/>
          <w:sz w:val="20"/>
          <w:szCs w:val="20"/>
        </w:rPr>
        <w:t xml:space="preserve">"Pomoč pri integraciji oseb </w:t>
      </w:r>
      <w:r w:rsidR="00481950">
        <w:rPr>
          <w:rFonts w:ascii="Arial" w:hAnsi="Arial" w:cs="Arial"/>
          <w:sz w:val="20"/>
          <w:szCs w:val="20"/>
        </w:rPr>
        <w:t>s priznano</w:t>
      </w:r>
      <w:r w:rsidRPr="00DC7263">
        <w:rPr>
          <w:rFonts w:ascii="Arial" w:hAnsi="Arial" w:cs="Arial"/>
          <w:sz w:val="20"/>
          <w:szCs w:val="20"/>
        </w:rPr>
        <w:t xml:space="preserve"> mednarodno zaščito", št. 430-</w:t>
      </w:r>
      <w:r w:rsidR="009E0286" w:rsidRPr="00DC7263">
        <w:rPr>
          <w:rFonts w:ascii="Arial" w:hAnsi="Arial" w:cs="Arial"/>
          <w:sz w:val="20"/>
          <w:szCs w:val="20"/>
        </w:rPr>
        <w:t>23</w:t>
      </w:r>
      <w:r w:rsidRPr="00DC7263">
        <w:rPr>
          <w:rFonts w:ascii="Arial" w:hAnsi="Arial" w:cs="Arial"/>
          <w:sz w:val="20"/>
          <w:szCs w:val="20"/>
        </w:rPr>
        <w:t>/201</w:t>
      </w:r>
      <w:r w:rsidR="009E0286" w:rsidRPr="00DC7263">
        <w:rPr>
          <w:rFonts w:ascii="Arial" w:hAnsi="Arial" w:cs="Arial"/>
          <w:sz w:val="20"/>
          <w:szCs w:val="20"/>
        </w:rPr>
        <w:t>9</w:t>
      </w:r>
      <w:r w:rsidRPr="00DC7263">
        <w:rPr>
          <w:rFonts w:ascii="Arial" w:hAnsi="Arial" w:cs="Arial"/>
          <w:sz w:val="20"/>
          <w:szCs w:val="20"/>
        </w:rPr>
        <w:t xml:space="preserve"> (v nadaljevanju javni razpis), </w:t>
      </w:r>
      <w:r w:rsidRPr="00DC7263">
        <w:rPr>
          <w:rFonts w:ascii="Arial" w:hAnsi="Arial" w:cs="Arial"/>
          <w:spacing w:val="4"/>
          <w:sz w:val="20"/>
          <w:szCs w:val="20"/>
        </w:rPr>
        <w:t>financiran iz sredstev Sklada za azil, migracije in vključevanje (v nadaljevanju: Sklad) in sredstev proračuna Republike Slovenije – slovenske udeležbe, ki je bil objavljen</w:t>
      </w:r>
      <w:r w:rsidRPr="00DC7263">
        <w:rPr>
          <w:rFonts w:ascii="Arial" w:hAnsi="Arial" w:cs="Arial"/>
          <w:sz w:val="20"/>
          <w:szCs w:val="20"/>
        </w:rPr>
        <w:t xml:space="preserve"> </w:t>
      </w:r>
      <w:r w:rsidRPr="00DC7263">
        <w:rPr>
          <w:rFonts w:ascii="Arial" w:hAnsi="Arial" w:cs="Arial"/>
          <w:spacing w:val="-4"/>
          <w:sz w:val="20"/>
          <w:szCs w:val="20"/>
        </w:rPr>
        <w:t xml:space="preserve">v Uradnem listu RS, št. _______, dne_______, s projektom Pomoč pri integraciji za osebe z mednarodno zaščito (v nadaljevanju: projekt), ter </w:t>
      </w:r>
      <w:r w:rsidRPr="00DC7263">
        <w:rPr>
          <w:rFonts w:ascii="Arial" w:hAnsi="Arial" w:cs="Arial"/>
          <w:spacing w:val="4"/>
          <w:sz w:val="20"/>
          <w:szCs w:val="20"/>
        </w:rPr>
        <w:t>je bil izbran s sklepom naročnika, št. ____________, z dne __________.</w:t>
      </w:r>
    </w:p>
    <w:p w14:paraId="6A0D8FA9" w14:textId="77777777" w:rsidR="003A4B71" w:rsidRPr="00DC7263" w:rsidRDefault="003A4B71" w:rsidP="003A4B71">
      <w:pPr>
        <w:jc w:val="both"/>
        <w:rPr>
          <w:rFonts w:ascii="Arial" w:hAnsi="Arial" w:cs="Arial"/>
          <w:spacing w:val="4"/>
          <w:sz w:val="20"/>
          <w:szCs w:val="20"/>
          <w:highlight w:val="yellow"/>
        </w:rPr>
      </w:pPr>
    </w:p>
    <w:p w14:paraId="254D4181" w14:textId="77777777" w:rsidR="003A4B71" w:rsidRPr="00DC7263" w:rsidRDefault="003A4B71" w:rsidP="003A4B71">
      <w:pPr>
        <w:jc w:val="both"/>
        <w:rPr>
          <w:rFonts w:ascii="Arial" w:hAnsi="Arial" w:cs="Arial"/>
          <w:spacing w:val="4"/>
          <w:sz w:val="20"/>
          <w:szCs w:val="20"/>
          <w:highlight w:val="yellow"/>
        </w:rPr>
      </w:pPr>
    </w:p>
    <w:p w14:paraId="1FD6B60D" w14:textId="77777777" w:rsidR="003A4B71" w:rsidRPr="00DC7263" w:rsidRDefault="003A4B71" w:rsidP="003A4B71">
      <w:pPr>
        <w:pStyle w:val="BodyText32"/>
        <w:numPr>
          <w:ilvl w:val="12"/>
          <w:numId w:val="0"/>
        </w:numPr>
        <w:rPr>
          <w:rFonts w:ascii="Arial" w:hAnsi="Arial" w:cs="Arial"/>
          <w:b/>
          <w:iCs/>
          <w:sz w:val="20"/>
        </w:rPr>
      </w:pPr>
      <w:r w:rsidRPr="00DC7263">
        <w:rPr>
          <w:rFonts w:ascii="Arial" w:hAnsi="Arial" w:cs="Arial"/>
          <w:b/>
          <w:iCs/>
          <w:sz w:val="20"/>
        </w:rPr>
        <w:t>Predmet pogodbe</w:t>
      </w:r>
    </w:p>
    <w:p w14:paraId="0B12CF71" w14:textId="77777777" w:rsidR="003A4B71" w:rsidRPr="00DC7263" w:rsidRDefault="003A4B71" w:rsidP="003A4B71">
      <w:pPr>
        <w:pStyle w:val="BodyText32"/>
        <w:numPr>
          <w:ilvl w:val="12"/>
          <w:numId w:val="0"/>
        </w:numPr>
        <w:rPr>
          <w:rFonts w:ascii="Arial" w:hAnsi="Arial" w:cs="Arial"/>
          <w:b/>
          <w:iCs/>
          <w:sz w:val="20"/>
        </w:rPr>
      </w:pPr>
    </w:p>
    <w:p w14:paraId="6BACD6CC" w14:textId="77777777" w:rsidR="003A4B71" w:rsidRPr="00DC7263" w:rsidRDefault="003A4B71" w:rsidP="003A4B71">
      <w:pPr>
        <w:jc w:val="center"/>
        <w:rPr>
          <w:rFonts w:ascii="Arial" w:hAnsi="Arial" w:cs="Arial"/>
          <w:bCs/>
          <w:sz w:val="20"/>
          <w:szCs w:val="20"/>
        </w:rPr>
      </w:pPr>
      <w:r w:rsidRPr="00DC7263">
        <w:rPr>
          <w:rFonts w:ascii="Arial" w:hAnsi="Arial" w:cs="Arial"/>
          <w:bCs/>
          <w:sz w:val="20"/>
          <w:szCs w:val="20"/>
        </w:rPr>
        <w:t>2. člen</w:t>
      </w:r>
    </w:p>
    <w:p w14:paraId="60B94B84" w14:textId="77777777" w:rsidR="003A4B71" w:rsidRPr="00DC7263" w:rsidRDefault="003A4B71" w:rsidP="003A4B71">
      <w:pPr>
        <w:rPr>
          <w:rFonts w:ascii="Arial" w:hAnsi="Arial" w:cs="Arial"/>
          <w:spacing w:val="4"/>
          <w:sz w:val="20"/>
          <w:szCs w:val="20"/>
        </w:rPr>
      </w:pPr>
    </w:p>
    <w:p w14:paraId="3F92E716" w14:textId="77777777" w:rsidR="003A4B71" w:rsidRPr="00DC7263" w:rsidRDefault="003A4B71" w:rsidP="00C57EDA">
      <w:pPr>
        <w:jc w:val="both"/>
        <w:rPr>
          <w:rFonts w:ascii="Arial" w:hAnsi="Arial" w:cs="Arial"/>
          <w:sz w:val="20"/>
          <w:szCs w:val="20"/>
        </w:rPr>
      </w:pPr>
      <w:r w:rsidRPr="00DC7263">
        <w:rPr>
          <w:rFonts w:ascii="Arial" w:hAnsi="Arial" w:cs="Arial"/>
          <w:sz w:val="20"/>
          <w:szCs w:val="20"/>
        </w:rPr>
        <w:t>Predmet te pogodbe je izvajanje projekta iz 1. člena te pogodbe, po aktivnostih iz Prijave projekta – Priloga IV/6 razpisne dokumentacije za javni razpis iz 1. člena te pogodbe (v nadaljevanju: priloga  IV/6), ki je priloga in sestavni del te pogodbe, ter pod pogoji in na način, določenimi s to pogodbo, in sicer obsega izvajanje spodaj navedenih delov projekta ter zagotavljanje povezanega in usklajenega sodelovanja vseh oseb, ki bodo izvajale oba dela projekta:</w:t>
      </w:r>
    </w:p>
    <w:p w14:paraId="01B8128F" w14:textId="77777777" w:rsidR="003A4B71" w:rsidRPr="00DC7263" w:rsidRDefault="003A4B71" w:rsidP="00C57EDA">
      <w:pPr>
        <w:jc w:val="both"/>
        <w:rPr>
          <w:rFonts w:ascii="Arial" w:hAnsi="Arial" w:cs="Arial"/>
          <w:sz w:val="20"/>
          <w:szCs w:val="20"/>
        </w:rPr>
      </w:pPr>
    </w:p>
    <w:p w14:paraId="0DACAA14" w14:textId="493431A9" w:rsidR="003A4B71" w:rsidRPr="00DC7263" w:rsidRDefault="003A4B71" w:rsidP="00C57EDA">
      <w:pPr>
        <w:jc w:val="both"/>
        <w:rPr>
          <w:rFonts w:ascii="Arial" w:hAnsi="Arial" w:cs="Arial"/>
          <w:sz w:val="20"/>
          <w:szCs w:val="20"/>
        </w:rPr>
      </w:pPr>
      <w:r w:rsidRPr="00DC7263">
        <w:rPr>
          <w:rFonts w:ascii="Arial" w:hAnsi="Arial" w:cs="Arial"/>
          <w:sz w:val="20"/>
          <w:szCs w:val="20"/>
        </w:rPr>
        <w:t xml:space="preserve">1. del projekta: </w:t>
      </w:r>
      <w:r w:rsidR="00A64C09">
        <w:rPr>
          <w:rFonts w:ascii="Arial" w:hAnsi="Arial" w:cs="Arial"/>
          <w:sz w:val="20"/>
          <w:szCs w:val="20"/>
        </w:rPr>
        <w:t>Orientacijski program in p</w:t>
      </w:r>
      <w:r w:rsidRPr="00DC7263">
        <w:rPr>
          <w:rFonts w:ascii="Arial" w:hAnsi="Arial" w:cs="Arial"/>
          <w:sz w:val="20"/>
          <w:szCs w:val="20"/>
        </w:rPr>
        <w:t>omoč pri urejanju življenjskih situacij</w:t>
      </w:r>
    </w:p>
    <w:p w14:paraId="3405889A" w14:textId="0755E26F" w:rsidR="003A4B71" w:rsidRPr="00DC7263" w:rsidRDefault="003A4B71" w:rsidP="00C57EDA">
      <w:pPr>
        <w:jc w:val="both"/>
        <w:rPr>
          <w:rFonts w:ascii="Arial" w:hAnsi="Arial" w:cs="Arial"/>
          <w:sz w:val="20"/>
          <w:szCs w:val="20"/>
        </w:rPr>
      </w:pPr>
      <w:r w:rsidRPr="00DC7263">
        <w:rPr>
          <w:rFonts w:ascii="Arial" w:hAnsi="Arial" w:cs="Arial"/>
          <w:sz w:val="20"/>
          <w:szCs w:val="20"/>
        </w:rPr>
        <w:t xml:space="preserve">2. del projekta: </w:t>
      </w:r>
      <w:r w:rsidR="00A64C09">
        <w:rPr>
          <w:rFonts w:ascii="Arial" w:hAnsi="Arial" w:cs="Arial"/>
          <w:sz w:val="20"/>
          <w:szCs w:val="20"/>
        </w:rPr>
        <w:t>Integracijske aktivnosti in u</w:t>
      </w:r>
      <w:r w:rsidRPr="00DC7263">
        <w:rPr>
          <w:rFonts w:ascii="Arial" w:hAnsi="Arial" w:cs="Arial"/>
          <w:sz w:val="20"/>
          <w:szCs w:val="20"/>
        </w:rPr>
        <w:t>čna pomoč</w:t>
      </w:r>
    </w:p>
    <w:p w14:paraId="5356436D" w14:textId="77777777" w:rsidR="003A4B71" w:rsidRPr="00DC7263" w:rsidRDefault="003A4B71" w:rsidP="00C57EDA">
      <w:pPr>
        <w:jc w:val="both"/>
        <w:rPr>
          <w:rFonts w:ascii="Arial" w:hAnsi="Arial" w:cs="Arial"/>
          <w:sz w:val="20"/>
          <w:szCs w:val="20"/>
          <w:highlight w:val="yellow"/>
        </w:rPr>
      </w:pPr>
    </w:p>
    <w:p w14:paraId="2F659161" w14:textId="77777777" w:rsidR="003A4B71" w:rsidRPr="00DC7263" w:rsidRDefault="003A4B71" w:rsidP="00C57EDA">
      <w:pPr>
        <w:jc w:val="both"/>
        <w:rPr>
          <w:rFonts w:ascii="Arial" w:hAnsi="Arial" w:cs="Arial"/>
          <w:sz w:val="20"/>
          <w:szCs w:val="20"/>
          <w:highlight w:val="yellow"/>
        </w:rPr>
      </w:pPr>
      <w:r w:rsidRPr="00DC7263">
        <w:rPr>
          <w:rFonts w:ascii="Arial" w:hAnsi="Arial" w:cs="Arial"/>
          <w:sz w:val="20"/>
          <w:szCs w:val="20"/>
        </w:rPr>
        <w:t>Namen projekta je zagotavljanje operativne pomoči pri reševanju življenjskih situacij, učno pomoč ter izvedbo dodatnih integracijskih aktivnosti in ukrepov.</w:t>
      </w:r>
    </w:p>
    <w:p w14:paraId="6686F57A" w14:textId="77777777" w:rsidR="003A4B71" w:rsidRPr="00DC7263" w:rsidRDefault="003A4B71" w:rsidP="00C57EDA">
      <w:pPr>
        <w:jc w:val="both"/>
        <w:rPr>
          <w:rFonts w:ascii="Arial" w:hAnsi="Arial" w:cs="Arial"/>
          <w:sz w:val="20"/>
          <w:szCs w:val="20"/>
        </w:rPr>
      </w:pPr>
    </w:p>
    <w:p w14:paraId="62842ED9" w14:textId="77777777" w:rsidR="003A4B71" w:rsidRPr="00DC7263" w:rsidRDefault="003A4B71" w:rsidP="00C57EDA">
      <w:pPr>
        <w:jc w:val="both"/>
        <w:rPr>
          <w:rFonts w:ascii="Arial" w:hAnsi="Arial" w:cs="Arial"/>
          <w:sz w:val="20"/>
          <w:szCs w:val="20"/>
        </w:rPr>
      </w:pPr>
      <w:r w:rsidRPr="00DC7263">
        <w:rPr>
          <w:rFonts w:ascii="Arial" w:hAnsi="Arial" w:cs="Arial"/>
          <w:sz w:val="20"/>
          <w:szCs w:val="20"/>
        </w:rPr>
        <w:t>Cilj projekta je zagotavljanje celostne pomoči osebam s priznanim statusom mednarodne zaščite.</w:t>
      </w:r>
    </w:p>
    <w:p w14:paraId="04061965" w14:textId="77777777" w:rsidR="003A4B71" w:rsidRPr="00DC7263" w:rsidRDefault="003A4B71" w:rsidP="00C57EDA">
      <w:pPr>
        <w:jc w:val="both"/>
        <w:rPr>
          <w:rFonts w:ascii="Arial" w:hAnsi="Arial" w:cs="Arial"/>
          <w:sz w:val="20"/>
          <w:szCs w:val="20"/>
        </w:rPr>
      </w:pPr>
    </w:p>
    <w:p w14:paraId="7908F401" w14:textId="4C9BDAD9" w:rsidR="003A4B71" w:rsidRPr="00BE05F3" w:rsidRDefault="003A4B71" w:rsidP="00C57EDA">
      <w:pPr>
        <w:numPr>
          <w:ilvl w:val="2"/>
          <w:numId w:val="45"/>
        </w:numPr>
        <w:tabs>
          <w:tab w:val="clear" w:pos="2160"/>
          <w:tab w:val="num" w:pos="180"/>
        </w:tabs>
        <w:ind w:hanging="2160"/>
        <w:jc w:val="both"/>
        <w:rPr>
          <w:rFonts w:ascii="Arial" w:hAnsi="Arial" w:cs="Arial"/>
          <w:b/>
          <w:sz w:val="20"/>
          <w:szCs w:val="20"/>
          <w:u w:val="single"/>
        </w:rPr>
      </w:pPr>
      <w:r w:rsidRPr="00BE05F3">
        <w:rPr>
          <w:rFonts w:ascii="Arial" w:hAnsi="Arial" w:cs="Arial"/>
          <w:b/>
          <w:sz w:val="20"/>
          <w:szCs w:val="20"/>
          <w:u w:val="single"/>
        </w:rPr>
        <w:t xml:space="preserve">1. del projekta: </w:t>
      </w:r>
      <w:r w:rsidR="00BE05F3" w:rsidRPr="00BE05F3">
        <w:rPr>
          <w:rFonts w:ascii="Arial" w:hAnsi="Arial" w:cs="Arial"/>
          <w:b/>
          <w:sz w:val="20"/>
          <w:szCs w:val="20"/>
          <w:u w:val="single"/>
        </w:rPr>
        <w:t>Orientacijski program in p</w:t>
      </w:r>
      <w:r w:rsidRPr="00BE05F3">
        <w:rPr>
          <w:rFonts w:ascii="Arial" w:hAnsi="Arial" w:cs="Arial"/>
          <w:b/>
          <w:sz w:val="20"/>
          <w:szCs w:val="20"/>
          <w:u w:val="single"/>
        </w:rPr>
        <w:t>omoč pri urejanju življenjskih situacij</w:t>
      </w:r>
    </w:p>
    <w:p w14:paraId="12EB4B6C" w14:textId="67B93125" w:rsidR="00BE05F3" w:rsidRDefault="00BE05F3" w:rsidP="00BE05F3">
      <w:pPr>
        <w:jc w:val="both"/>
        <w:rPr>
          <w:rFonts w:ascii="Arial" w:hAnsi="Arial" w:cs="Arial"/>
          <w:sz w:val="20"/>
          <w:szCs w:val="20"/>
          <w:u w:val="single"/>
        </w:rPr>
      </w:pPr>
    </w:p>
    <w:p w14:paraId="6586983F"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Orientacijski program (trajanje programa je 30 dni)</w:t>
      </w:r>
      <w:r w:rsidRPr="00DC7263">
        <w:rPr>
          <w:rFonts w:ascii="Arial" w:hAnsi="Arial" w:cs="Arial"/>
          <w:sz w:val="20"/>
          <w:szCs w:val="20"/>
        </w:rPr>
        <w:t xml:space="preserve">  se bo izvajal v Ljubljani in Mariboru, pa tudi v drugih krajih,  petkrat na teden, najmanj 3 ure na dan, v dopoldanskem in/ali popoldanskem času, glede na potrebe ciljne populacije in dostopnost organizacij in institucij, ki so ključne za izvedbo Orientacij</w:t>
      </w:r>
      <w:r>
        <w:rPr>
          <w:rFonts w:ascii="Arial" w:hAnsi="Arial" w:cs="Arial"/>
          <w:sz w:val="20"/>
          <w:szCs w:val="20"/>
        </w:rPr>
        <w:t>s</w:t>
      </w:r>
      <w:r w:rsidRPr="00DC7263">
        <w:rPr>
          <w:rFonts w:ascii="Arial" w:hAnsi="Arial" w:cs="Arial"/>
          <w:sz w:val="20"/>
          <w:szCs w:val="20"/>
        </w:rPr>
        <w:t>kega programa. Izvaja se lahko skupinsko ali individualno (odvisno od števila udeležencev, napotenih s strani  naročnika).</w:t>
      </w:r>
    </w:p>
    <w:p w14:paraId="778B9DEC" w14:textId="77777777" w:rsidR="00BE05F3" w:rsidRPr="00DC7263" w:rsidRDefault="00BE05F3" w:rsidP="00BE05F3">
      <w:pPr>
        <w:jc w:val="both"/>
        <w:rPr>
          <w:rFonts w:ascii="Arial" w:hAnsi="Arial" w:cs="Arial"/>
          <w:sz w:val="20"/>
          <w:szCs w:val="20"/>
        </w:rPr>
      </w:pPr>
    </w:p>
    <w:p w14:paraId="42365C4C"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 xml:space="preserve">Izvajalec se za vsako posamezno skupino oz. posameznika o pričetku izvajanja Orientacijskega programa dogovori z naročnikom. </w:t>
      </w:r>
    </w:p>
    <w:p w14:paraId="3A7FA94D" w14:textId="77777777" w:rsidR="00BE05F3" w:rsidRPr="00DC7263" w:rsidRDefault="00BE05F3" w:rsidP="00BE05F3">
      <w:pPr>
        <w:jc w:val="both"/>
        <w:rPr>
          <w:rFonts w:ascii="Arial" w:hAnsi="Arial" w:cs="Arial"/>
          <w:sz w:val="20"/>
          <w:szCs w:val="20"/>
        </w:rPr>
      </w:pPr>
    </w:p>
    <w:p w14:paraId="4E8EB2B5"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Vsebovati mora naslednje vsebine :</w:t>
      </w:r>
    </w:p>
    <w:p w14:paraId="536AAB62" w14:textId="77777777" w:rsidR="00BE05F3" w:rsidRPr="00DC7263" w:rsidRDefault="00BE05F3" w:rsidP="00BE05F3">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Spoznavanje in praktično delovanje sistemov v Sloveniji ( zdravstvo, šolstvo, zaposlovanje..)</w:t>
      </w:r>
    </w:p>
    <w:p w14:paraId="3E3DC271" w14:textId="77777777" w:rsidR="00BE05F3" w:rsidRPr="00DC7263" w:rsidRDefault="00BE05F3" w:rsidP="00BE05F3">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Nastanitev (bivanjski standardi, najemne pogodbe, pravice in odgovornosti najemnikov, uporaba gospodinjskih aparatov, ločevanje odpadkov …)</w:t>
      </w:r>
    </w:p>
    <w:p w14:paraId="62593BD8" w14:textId="77777777" w:rsidR="00BE05F3" w:rsidRPr="00DC7263" w:rsidRDefault="00BE05F3" w:rsidP="00BE05F3">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Seznanitev z osnovnimi storitvami (javni prevoz, telefonija, banke…)</w:t>
      </w:r>
    </w:p>
    <w:p w14:paraId="1459C2A9" w14:textId="77777777" w:rsidR="00BE05F3" w:rsidRPr="00DC7263" w:rsidRDefault="00BE05F3" w:rsidP="00BE05F3">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Kulturne razlike/kulturna prilagoditev</w:t>
      </w:r>
    </w:p>
    <w:p w14:paraId="528D842B" w14:textId="77777777" w:rsidR="00BE05F3" w:rsidRPr="00DC7263" w:rsidRDefault="00BE05F3" w:rsidP="00BE05F3">
      <w:pPr>
        <w:pStyle w:val="Odstavekseznama"/>
        <w:numPr>
          <w:ilvl w:val="0"/>
          <w:numId w:val="37"/>
        </w:numPr>
        <w:spacing w:after="160" w:line="259" w:lineRule="auto"/>
        <w:contextualSpacing/>
        <w:rPr>
          <w:rFonts w:ascii="Arial" w:hAnsi="Arial" w:cs="Arial"/>
          <w:sz w:val="20"/>
          <w:szCs w:val="20"/>
        </w:rPr>
      </w:pPr>
      <w:r w:rsidRPr="00DC7263">
        <w:rPr>
          <w:rFonts w:ascii="Arial" w:hAnsi="Arial" w:cs="Arial"/>
          <w:sz w:val="20"/>
          <w:szCs w:val="20"/>
        </w:rPr>
        <w:t>Pravice in dolžnosti</w:t>
      </w:r>
    </w:p>
    <w:p w14:paraId="1A1436FF" w14:textId="1227A80D" w:rsidR="00BE05F3" w:rsidRDefault="00BE05F3" w:rsidP="00BE05F3">
      <w:pPr>
        <w:spacing w:after="160" w:line="259" w:lineRule="auto"/>
        <w:contextualSpacing/>
        <w:rPr>
          <w:rFonts w:ascii="Arial" w:hAnsi="Arial" w:cs="Arial"/>
          <w:sz w:val="20"/>
          <w:szCs w:val="20"/>
        </w:rPr>
      </w:pPr>
      <w:r w:rsidRPr="00DC7263">
        <w:rPr>
          <w:rFonts w:ascii="Arial" w:hAnsi="Arial" w:cs="Arial"/>
          <w:sz w:val="20"/>
          <w:szCs w:val="20"/>
        </w:rPr>
        <w:t>Udeleženci Orientacijskega programa so upravičeni do mesečne vozovnice za najcenejši javni prevoz od doma do kraja izvedbe programa.</w:t>
      </w:r>
    </w:p>
    <w:p w14:paraId="1666BFCF" w14:textId="77777777" w:rsidR="00BE05F3" w:rsidRPr="00DC7263" w:rsidRDefault="00BE05F3" w:rsidP="00BE05F3">
      <w:pPr>
        <w:spacing w:after="160" w:line="259" w:lineRule="auto"/>
        <w:contextualSpacing/>
        <w:rPr>
          <w:rFonts w:ascii="Arial" w:hAnsi="Arial" w:cs="Arial"/>
          <w:sz w:val="20"/>
          <w:szCs w:val="20"/>
        </w:rPr>
      </w:pPr>
    </w:p>
    <w:p w14:paraId="148E9228"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Pomoč pri urejanju življenjskih situacij</w:t>
      </w:r>
      <w:r w:rsidRPr="00DC7263">
        <w:rPr>
          <w:rFonts w:ascii="Arial" w:hAnsi="Arial" w:cs="Arial"/>
          <w:b/>
          <w:sz w:val="20"/>
          <w:szCs w:val="20"/>
        </w:rPr>
        <w:t xml:space="preserve"> </w:t>
      </w:r>
      <w:r w:rsidRPr="00DC7263">
        <w:rPr>
          <w:rFonts w:ascii="Arial" w:hAnsi="Arial" w:cs="Arial"/>
          <w:sz w:val="20"/>
          <w:szCs w:val="20"/>
        </w:rPr>
        <w:t xml:space="preserve">se bo izvajala v Ljubljani in Mariboru, pa tudi v drugih krajih, vse dni v tednu, od ponedeljka do nedelje, predvidoma petkrat na teden, v dopoldanskem in/ali popoldanskem času, glede na potrebe ciljne populacije in dostopnost organizacij in institucij, ki so ključne za vključevanje v okolje. </w:t>
      </w:r>
    </w:p>
    <w:p w14:paraId="3C89C0E1" w14:textId="77777777" w:rsidR="00BE05F3" w:rsidRPr="00DC7263" w:rsidRDefault="00BE05F3" w:rsidP="00BE05F3">
      <w:pPr>
        <w:jc w:val="both"/>
        <w:rPr>
          <w:rFonts w:ascii="Arial" w:hAnsi="Arial" w:cs="Arial"/>
          <w:sz w:val="20"/>
          <w:szCs w:val="20"/>
        </w:rPr>
      </w:pPr>
    </w:p>
    <w:p w14:paraId="0BB941FF"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Pomoč pri urejanju življenjskih situacij vključuje:</w:t>
      </w:r>
    </w:p>
    <w:p w14:paraId="5D258756" w14:textId="77777777" w:rsidR="00BE05F3" w:rsidRPr="00DC7263" w:rsidRDefault="00BE05F3" w:rsidP="00BE05F3">
      <w:pPr>
        <w:numPr>
          <w:ilvl w:val="0"/>
          <w:numId w:val="34"/>
        </w:numPr>
        <w:jc w:val="both"/>
        <w:rPr>
          <w:rFonts w:ascii="Arial" w:hAnsi="Arial" w:cs="Arial"/>
          <w:sz w:val="20"/>
          <w:szCs w:val="20"/>
        </w:rPr>
      </w:pPr>
      <w:r w:rsidRPr="00DC7263">
        <w:rPr>
          <w:rFonts w:ascii="Arial" w:hAnsi="Arial" w:cs="Arial"/>
          <w:sz w:val="20"/>
          <w:szCs w:val="20"/>
        </w:rPr>
        <w:t>iskanje ustrezne nastanitve (do 3 lokacije na iskalca nastanitve), stik z najemodajalci, pogajanja in priprave za sklenitev najemne pogodbe,</w:t>
      </w:r>
    </w:p>
    <w:p w14:paraId="03C5D4D3" w14:textId="77777777" w:rsidR="00BE05F3" w:rsidRPr="00DC7263" w:rsidRDefault="00BE05F3" w:rsidP="00BE05F3">
      <w:pPr>
        <w:numPr>
          <w:ilvl w:val="0"/>
          <w:numId w:val="34"/>
        </w:numPr>
        <w:jc w:val="both"/>
        <w:rPr>
          <w:rFonts w:ascii="Arial" w:hAnsi="Arial" w:cs="Arial"/>
          <w:sz w:val="20"/>
          <w:szCs w:val="20"/>
        </w:rPr>
      </w:pPr>
      <w:r w:rsidRPr="00DC7263">
        <w:rPr>
          <w:rFonts w:ascii="Arial" w:hAnsi="Arial" w:cs="Arial"/>
          <w:sz w:val="20"/>
          <w:szCs w:val="20"/>
        </w:rPr>
        <w:t>pomoč pri nastanitvi in uvajanju v samostojno bivanje v integracijski hiši, drugih namestitvenih kapacitetah urada ali nastanitvi na zasebnem naslovu,</w:t>
      </w:r>
    </w:p>
    <w:p w14:paraId="57824950" w14:textId="77777777" w:rsidR="00BE05F3" w:rsidRPr="00DC7263" w:rsidRDefault="00BE05F3" w:rsidP="00BE05F3">
      <w:pPr>
        <w:numPr>
          <w:ilvl w:val="0"/>
          <w:numId w:val="34"/>
        </w:numPr>
        <w:jc w:val="both"/>
        <w:rPr>
          <w:rFonts w:ascii="Arial" w:hAnsi="Arial" w:cs="Arial"/>
          <w:sz w:val="20"/>
          <w:szCs w:val="20"/>
        </w:rPr>
      </w:pPr>
      <w:r w:rsidRPr="00DC7263">
        <w:rPr>
          <w:rFonts w:ascii="Arial" w:hAnsi="Arial" w:cs="Arial"/>
          <w:sz w:val="20"/>
          <w:szCs w:val="20"/>
        </w:rPr>
        <w:t>prvo spremstvo v institucije in organizacije z javnim prevozom (banka, Center za socialno delo, Zavod RS za zaposlovanje, ipd.) ter pomoč pri urejanju dokumentov,</w:t>
      </w:r>
    </w:p>
    <w:p w14:paraId="3C4377C7" w14:textId="77777777" w:rsidR="00BE05F3" w:rsidRPr="00DC7263" w:rsidRDefault="00BE05F3" w:rsidP="00BE05F3">
      <w:pPr>
        <w:numPr>
          <w:ilvl w:val="0"/>
          <w:numId w:val="34"/>
        </w:numPr>
        <w:jc w:val="both"/>
        <w:rPr>
          <w:rFonts w:ascii="Arial" w:hAnsi="Arial" w:cs="Arial"/>
          <w:sz w:val="20"/>
          <w:szCs w:val="20"/>
        </w:rPr>
      </w:pPr>
      <w:r w:rsidRPr="00DC7263">
        <w:rPr>
          <w:rFonts w:ascii="Arial" w:hAnsi="Arial" w:cs="Arial"/>
          <w:sz w:val="20"/>
          <w:szCs w:val="20"/>
        </w:rPr>
        <w:t>pomoč pri iskanju osebnega zdravnika in prvo spremstvo k zdravniku. Z vsakokratnim soglasjem naročnika (po e-pošti) lahko izvajalec upravičenca k istemu zdravniku spremlja večkrat,</w:t>
      </w:r>
    </w:p>
    <w:p w14:paraId="0356CE7C" w14:textId="77777777" w:rsidR="00BE05F3" w:rsidRPr="00DC7263" w:rsidRDefault="00BE05F3" w:rsidP="00BE05F3">
      <w:pPr>
        <w:numPr>
          <w:ilvl w:val="0"/>
          <w:numId w:val="34"/>
        </w:numPr>
        <w:jc w:val="both"/>
        <w:rPr>
          <w:rFonts w:ascii="Arial" w:hAnsi="Arial" w:cs="Arial"/>
          <w:sz w:val="20"/>
          <w:szCs w:val="20"/>
        </w:rPr>
      </w:pPr>
      <w:r w:rsidRPr="00DC7263">
        <w:rPr>
          <w:rFonts w:ascii="Arial" w:hAnsi="Arial" w:cs="Arial"/>
          <w:sz w:val="20"/>
          <w:szCs w:val="20"/>
        </w:rPr>
        <w:t>reševanje izjemnih situacij (ločitev, združevanje družine, zdravstveni primeri ipd.),</w:t>
      </w:r>
    </w:p>
    <w:p w14:paraId="343C1F93" w14:textId="77777777" w:rsidR="00BE05F3" w:rsidRPr="00DC7263" w:rsidRDefault="00BE05F3" w:rsidP="00BE05F3">
      <w:pPr>
        <w:numPr>
          <w:ilvl w:val="0"/>
          <w:numId w:val="34"/>
        </w:numPr>
        <w:jc w:val="both"/>
        <w:rPr>
          <w:rFonts w:ascii="Arial" w:hAnsi="Arial" w:cs="Arial"/>
          <w:sz w:val="20"/>
          <w:szCs w:val="20"/>
        </w:rPr>
      </w:pPr>
      <w:r w:rsidRPr="00DC7263">
        <w:rPr>
          <w:rFonts w:ascii="Arial" w:hAnsi="Arial" w:cs="Arial"/>
          <w:sz w:val="20"/>
          <w:szCs w:val="20"/>
        </w:rPr>
        <w:t>zagotovitev storitev (npr. prevod uradnega dokumenta), ki so potrebn</w:t>
      </w:r>
      <w:r>
        <w:rPr>
          <w:rFonts w:ascii="Arial" w:hAnsi="Arial" w:cs="Arial"/>
          <w:sz w:val="20"/>
          <w:szCs w:val="20"/>
        </w:rPr>
        <w:t>e</w:t>
      </w:r>
      <w:r w:rsidRPr="00DC7263">
        <w:rPr>
          <w:rFonts w:ascii="Arial" w:hAnsi="Arial" w:cs="Arial"/>
          <w:sz w:val="20"/>
          <w:szCs w:val="20"/>
        </w:rPr>
        <w:t xml:space="preserve"> pri reševanju izjemnih situacij, </w:t>
      </w:r>
    </w:p>
    <w:p w14:paraId="469F3A26" w14:textId="77777777" w:rsidR="00BE05F3" w:rsidRPr="00DC7263" w:rsidRDefault="00BE05F3" w:rsidP="00BE05F3">
      <w:pPr>
        <w:jc w:val="both"/>
        <w:rPr>
          <w:rFonts w:ascii="Arial" w:hAnsi="Arial" w:cs="Arial"/>
          <w:sz w:val="20"/>
          <w:szCs w:val="20"/>
          <w:u w:val="single"/>
        </w:rPr>
      </w:pPr>
    </w:p>
    <w:p w14:paraId="6785D308"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Namen tega dela projekta je zagotoviti pomoč osebam z mednarodno zaščito na področju urejanja zasebne nastanitve, spremstva in urejanja potrebne dokumentacije (odprtje bančnega računa, sprememba bivališča, oddaja vlog na Center za socialno delo, ipd.) z razlago delovanja sistema, ki bo </w:t>
      </w:r>
      <w:r w:rsidRPr="00DC7263">
        <w:rPr>
          <w:rFonts w:ascii="Arial" w:hAnsi="Arial" w:cs="Arial"/>
          <w:sz w:val="20"/>
          <w:szCs w:val="20"/>
        </w:rPr>
        <w:lastRenderedPageBreak/>
        <w:t>upravičencem – osebam z mednarodno zaščito, olajšala dostop do informacij in orientacijo v družbi sprejema ter nudenje pomoči ob izjemnih situacijah.</w:t>
      </w:r>
    </w:p>
    <w:p w14:paraId="13FDBFBD" w14:textId="77777777" w:rsidR="003A4B71" w:rsidRPr="00DC7263" w:rsidRDefault="003A4B71" w:rsidP="003A4B71">
      <w:pPr>
        <w:jc w:val="both"/>
        <w:rPr>
          <w:rFonts w:ascii="Arial" w:hAnsi="Arial" w:cs="Arial"/>
          <w:sz w:val="20"/>
          <w:szCs w:val="20"/>
          <w:highlight w:val="yellow"/>
        </w:rPr>
      </w:pPr>
    </w:p>
    <w:p w14:paraId="216F915E" w14:textId="77777777" w:rsidR="00BE05F3" w:rsidRPr="00DC7263" w:rsidRDefault="00BE05F3" w:rsidP="00BE05F3">
      <w:pPr>
        <w:rPr>
          <w:rFonts w:ascii="Arial" w:hAnsi="Arial" w:cs="Arial"/>
          <w:sz w:val="20"/>
          <w:szCs w:val="20"/>
        </w:rPr>
      </w:pPr>
      <w:r w:rsidRPr="00DC7263">
        <w:rPr>
          <w:rFonts w:ascii="Arial" w:hAnsi="Arial" w:cs="Arial"/>
          <w:b/>
          <w:sz w:val="20"/>
          <w:szCs w:val="20"/>
          <w:u w:val="single"/>
        </w:rPr>
        <w:t>2. del programa: » Integracijske aktivnosti in učna pomoč«</w:t>
      </w:r>
    </w:p>
    <w:p w14:paraId="50288E9A" w14:textId="77777777" w:rsidR="00BE05F3" w:rsidRPr="00DC7263" w:rsidRDefault="00BE05F3" w:rsidP="00BE05F3">
      <w:pPr>
        <w:jc w:val="both"/>
        <w:rPr>
          <w:rFonts w:ascii="Arial" w:hAnsi="Arial" w:cs="Arial"/>
          <w:sz w:val="20"/>
          <w:szCs w:val="20"/>
          <w:highlight w:val="yellow"/>
          <w:u w:val="single"/>
        </w:rPr>
      </w:pPr>
    </w:p>
    <w:p w14:paraId="3EF38BEA"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Integracijske aktivnosti</w:t>
      </w:r>
      <w:r w:rsidRPr="00DC7263">
        <w:rPr>
          <w:rFonts w:ascii="Arial" w:hAnsi="Arial" w:cs="Arial"/>
          <w:sz w:val="20"/>
          <w:szCs w:val="20"/>
        </w:rPr>
        <w:t xml:space="preserve"> se bodo izvajale v Ljubljani in Mariboru, po potrebi  tudi v drugih krajih, vse dni v tednu, predvidoma petkrat na teden, v dopoldanskem in/ali popoldanskem času, glede na potrebe ciljne populacije in dostopnost organizacij in institucij, ki so ključne za vključevanje v okolje. Aktivnosti se izvajajo kontinuirano vsaj enkrat tedensko v celotnem obdobju trajanja projekta ter vsebujejo: </w:t>
      </w:r>
    </w:p>
    <w:p w14:paraId="204B69A0" w14:textId="77777777" w:rsidR="00BE05F3" w:rsidRPr="00DC7263" w:rsidRDefault="00BE05F3" w:rsidP="00BE05F3">
      <w:pPr>
        <w:jc w:val="both"/>
        <w:rPr>
          <w:rFonts w:ascii="Arial" w:hAnsi="Arial" w:cs="Arial"/>
          <w:sz w:val="20"/>
          <w:szCs w:val="20"/>
        </w:rPr>
      </w:pPr>
    </w:p>
    <w:p w14:paraId="081FDBE5" w14:textId="77777777" w:rsidR="00BE05F3" w:rsidRPr="00DC7263" w:rsidRDefault="00BE05F3" w:rsidP="00BE05F3">
      <w:pPr>
        <w:numPr>
          <w:ilvl w:val="0"/>
          <w:numId w:val="34"/>
        </w:numPr>
        <w:jc w:val="both"/>
        <w:rPr>
          <w:rFonts w:ascii="Arial" w:hAnsi="Arial" w:cs="Arial"/>
          <w:sz w:val="20"/>
          <w:szCs w:val="20"/>
        </w:rPr>
      </w:pPr>
      <w:r w:rsidRPr="00DC7263">
        <w:rPr>
          <w:rFonts w:ascii="Arial" w:hAnsi="Arial" w:cs="Arial"/>
          <w:sz w:val="20"/>
          <w:szCs w:val="20"/>
        </w:rPr>
        <w:t xml:space="preserve">opismenjevanje oseb, ki so nepismene ali slabo pismene v latinici, </w:t>
      </w:r>
    </w:p>
    <w:p w14:paraId="49439F95" w14:textId="77777777" w:rsidR="00BE05F3" w:rsidRPr="00DC7263" w:rsidRDefault="00BE05F3" w:rsidP="00BE05F3">
      <w:pPr>
        <w:numPr>
          <w:ilvl w:val="0"/>
          <w:numId w:val="34"/>
        </w:numPr>
        <w:jc w:val="both"/>
        <w:rPr>
          <w:rFonts w:ascii="Arial" w:hAnsi="Arial" w:cs="Arial"/>
          <w:sz w:val="20"/>
          <w:szCs w:val="20"/>
        </w:rPr>
      </w:pPr>
      <w:r w:rsidRPr="00DC7263">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424DE43B" w14:textId="77777777" w:rsidR="00BE05F3" w:rsidRPr="00DC7263" w:rsidRDefault="00BE05F3" w:rsidP="00BE05F3">
      <w:pPr>
        <w:numPr>
          <w:ilvl w:val="0"/>
          <w:numId w:val="34"/>
        </w:numPr>
        <w:jc w:val="both"/>
        <w:rPr>
          <w:rFonts w:ascii="Arial" w:hAnsi="Arial" w:cs="Arial"/>
          <w:sz w:val="20"/>
          <w:szCs w:val="20"/>
        </w:rPr>
      </w:pPr>
      <w:r w:rsidRPr="00DC7263">
        <w:rPr>
          <w:rFonts w:ascii="Arial" w:hAnsi="Arial" w:cs="Arial"/>
          <w:sz w:val="20"/>
          <w:szCs w:val="20"/>
        </w:rPr>
        <w:t>individualna in tematska skupinska srečanja, ki jih bo izvajalec izvajal v svojih prostorih oz. v prostorih, ki jih bo najel za ta namen, v Ljubljani, Mariboru in drugih lokacijah.</w:t>
      </w:r>
    </w:p>
    <w:p w14:paraId="413981C0" w14:textId="77777777" w:rsidR="00BE05F3" w:rsidRPr="00DC7263" w:rsidRDefault="00BE05F3" w:rsidP="00BE05F3">
      <w:pPr>
        <w:jc w:val="both"/>
        <w:rPr>
          <w:rFonts w:ascii="Arial" w:hAnsi="Arial" w:cs="Arial"/>
          <w:sz w:val="20"/>
          <w:szCs w:val="20"/>
        </w:rPr>
      </w:pPr>
    </w:p>
    <w:p w14:paraId="5633862E"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Prijavitelj lahko v svoji ponudbi opredeli še dodatne integracijske aktivnosti, ki se bodo izvajale bodisi kontinuirano, občasno ali ciljno samo ob določenih dogodkih.</w:t>
      </w:r>
    </w:p>
    <w:p w14:paraId="11AF6DFA" w14:textId="77777777" w:rsidR="00BE05F3" w:rsidRPr="00DC7263" w:rsidRDefault="00BE05F3" w:rsidP="00BE05F3">
      <w:pPr>
        <w:jc w:val="both"/>
        <w:rPr>
          <w:rFonts w:ascii="Arial" w:hAnsi="Arial" w:cs="Arial"/>
          <w:sz w:val="20"/>
          <w:szCs w:val="20"/>
        </w:rPr>
      </w:pPr>
    </w:p>
    <w:p w14:paraId="121ACC71"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 xml:space="preserve">Termin, trajanje, lokacijo in pogostost izvedbe srečanj lahko izvajalec v dogovoru z naročnikom prilagodi željam in potrebam upravičencev, po dogovoru z naročnikom se lahko izvajajo tudi v prostorih urada (integracijska hiša...). </w:t>
      </w:r>
    </w:p>
    <w:p w14:paraId="2921BC81" w14:textId="77777777" w:rsidR="00BE05F3" w:rsidRPr="00DC7263" w:rsidRDefault="00BE05F3" w:rsidP="00BE05F3">
      <w:pPr>
        <w:jc w:val="both"/>
        <w:rPr>
          <w:rFonts w:ascii="Arial" w:hAnsi="Arial" w:cs="Arial"/>
          <w:sz w:val="20"/>
          <w:szCs w:val="20"/>
        </w:rPr>
      </w:pPr>
    </w:p>
    <w:p w14:paraId="3348A4D3" w14:textId="77777777" w:rsidR="00BE05F3" w:rsidRPr="00DC7263" w:rsidRDefault="00BE05F3" w:rsidP="00BE05F3">
      <w:pPr>
        <w:ind w:left="360"/>
        <w:jc w:val="both"/>
        <w:rPr>
          <w:rFonts w:ascii="Arial" w:hAnsi="Arial" w:cs="Arial"/>
          <w:sz w:val="20"/>
          <w:szCs w:val="20"/>
        </w:rPr>
      </w:pPr>
    </w:p>
    <w:p w14:paraId="5D7D6D82" w14:textId="77777777" w:rsidR="00BE05F3" w:rsidRPr="00DC7263" w:rsidRDefault="00BE05F3" w:rsidP="00BE05F3">
      <w:pPr>
        <w:jc w:val="both"/>
        <w:rPr>
          <w:rFonts w:ascii="Arial" w:hAnsi="Arial" w:cs="Arial"/>
          <w:sz w:val="20"/>
          <w:szCs w:val="20"/>
        </w:rPr>
      </w:pPr>
      <w:r w:rsidRPr="00DC7263">
        <w:rPr>
          <w:rFonts w:ascii="Arial" w:hAnsi="Arial" w:cs="Arial"/>
          <w:b/>
          <w:sz w:val="20"/>
          <w:szCs w:val="20"/>
          <w:u w:val="single"/>
        </w:rPr>
        <w:t>Učna pomoč</w:t>
      </w:r>
      <w:r w:rsidRPr="00DC7263">
        <w:rPr>
          <w:rFonts w:ascii="Arial" w:hAnsi="Arial" w:cs="Arial"/>
          <w:sz w:val="20"/>
          <w:szCs w:val="20"/>
        </w:rPr>
        <w:t xml:space="preserve"> je namenjena vsem, ki potrebujejo dodatno pomoč pri učenju slovenskega jezika ali šolski snovi ter zajema tako tehnike lažjega učenja slovenskega jezika in razumevanja učne snovi, pomoč pri domačih nalogah, kot tudi morebitno pomoč nepismenim osebam pri opismenjevanju.</w:t>
      </w:r>
    </w:p>
    <w:p w14:paraId="2FDF0F43" w14:textId="77777777" w:rsidR="00BE05F3" w:rsidRPr="00DC7263" w:rsidRDefault="00BE05F3" w:rsidP="00BE05F3">
      <w:pPr>
        <w:jc w:val="both"/>
        <w:rPr>
          <w:rFonts w:ascii="Arial" w:hAnsi="Arial" w:cs="Arial"/>
          <w:sz w:val="20"/>
          <w:szCs w:val="20"/>
        </w:rPr>
      </w:pPr>
    </w:p>
    <w:p w14:paraId="1B593A8F"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 xml:space="preserve">Učna pomoč se bo glede na potrebe koristnikov pomoči izvajala večinoma v prostorih izvajalca oz. v prostorih, ki jih bo izvajalec najel za ta namen, v Ljubljani, Mariboru in drugih lokacijah. </w:t>
      </w:r>
    </w:p>
    <w:p w14:paraId="492842C9" w14:textId="77777777" w:rsidR="00BE05F3" w:rsidRPr="00DC7263" w:rsidRDefault="00BE05F3" w:rsidP="00BE05F3">
      <w:pPr>
        <w:jc w:val="both"/>
        <w:rPr>
          <w:rFonts w:ascii="Arial" w:hAnsi="Arial" w:cs="Arial"/>
          <w:sz w:val="20"/>
          <w:szCs w:val="20"/>
        </w:rPr>
      </w:pPr>
    </w:p>
    <w:p w14:paraId="31C39C55" w14:textId="77777777" w:rsidR="00BE05F3" w:rsidRPr="00DC7263" w:rsidRDefault="00BE05F3" w:rsidP="00BE05F3">
      <w:pPr>
        <w:jc w:val="both"/>
        <w:rPr>
          <w:rFonts w:ascii="Arial" w:hAnsi="Arial" w:cs="Arial"/>
          <w:sz w:val="20"/>
          <w:szCs w:val="20"/>
        </w:rPr>
      </w:pPr>
      <w:r w:rsidRPr="00DC7263">
        <w:rPr>
          <w:rFonts w:ascii="Arial" w:hAnsi="Arial" w:cs="Arial"/>
          <w:sz w:val="20"/>
          <w:szCs w:val="20"/>
        </w:rPr>
        <w:t xml:space="preserve">Za oba dela programa mora izvajalec zaradi lažjega sporazumevanja z uporabniki zagotavljati ves čas izvajanja projekta neformalno prevajanje predvsem za arabski in </w:t>
      </w:r>
      <w:proofErr w:type="spellStart"/>
      <w:r w:rsidRPr="00DC7263">
        <w:rPr>
          <w:rFonts w:ascii="Arial" w:hAnsi="Arial" w:cs="Arial"/>
          <w:sz w:val="20"/>
          <w:szCs w:val="20"/>
        </w:rPr>
        <w:t>tigrinski</w:t>
      </w:r>
      <w:proofErr w:type="spellEnd"/>
      <w:r w:rsidRPr="00DC7263">
        <w:rPr>
          <w:rFonts w:ascii="Arial" w:hAnsi="Arial" w:cs="Arial"/>
          <w:sz w:val="20"/>
          <w:szCs w:val="20"/>
        </w:rPr>
        <w:t xml:space="preserve"> jezik.</w:t>
      </w:r>
    </w:p>
    <w:p w14:paraId="385130BC" w14:textId="77777777" w:rsidR="00BE05F3" w:rsidRPr="00DC7263" w:rsidRDefault="00BE05F3" w:rsidP="00BE05F3">
      <w:pPr>
        <w:jc w:val="both"/>
        <w:rPr>
          <w:rFonts w:ascii="Arial" w:hAnsi="Arial" w:cs="Arial"/>
          <w:sz w:val="20"/>
          <w:szCs w:val="20"/>
        </w:rPr>
      </w:pPr>
    </w:p>
    <w:p w14:paraId="183DDF59" w14:textId="66C2514E" w:rsidR="003A4B71" w:rsidRDefault="00BE05F3" w:rsidP="00BE05F3">
      <w:pPr>
        <w:jc w:val="both"/>
        <w:rPr>
          <w:rFonts w:ascii="Arial" w:hAnsi="Arial" w:cs="Arial"/>
          <w:sz w:val="20"/>
          <w:szCs w:val="20"/>
          <w:highlight w:val="yellow"/>
        </w:rPr>
      </w:pPr>
      <w:r w:rsidRPr="00DC7263">
        <w:rPr>
          <w:rFonts w:ascii="Arial" w:hAnsi="Arial" w:cs="Arial"/>
          <w:sz w:val="20"/>
          <w:szCs w:val="20"/>
        </w:rPr>
        <w:t>Izvajalec lahko v dogovoru z naročnikom organizira izvajanje vsebin v večjem obsegu kot je opredeljeno s t</w:t>
      </w:r>
      <w:r w:rsidR="00E879F8">
        <w:rPr>
          <w:rFonts w:ascii="Arial" w:hAnsi="Arial" w:cs="Arial"/>
          <w:sz w:val="20"/>
          <w:szCs w:val="20"/>
        </w:rPr>
        <w:t>o</w:t>
      </w:r>
      <w:r w:rsidRPr="00DC7263">
        <w:rPr>
          <w:rFonts w:ascii="Arial" w:hAnsi="Arial" w:cs="Arial"/>
          <w:sz w:val="20"/>
          <w:szCs w:val="20"/>
        </w:rPr>
        <w:t xml:space="preserve"> </w:t>
      </w:r>
      <w:r w:rsidR="00E879F8">
        <w:rPr>
          <w:rFonts w:ascii="Arial" w:hAnsi="Arial" w:cs="Arial"/>
          <w:sz w:val="20"/>
          <w:szCs w:val="20"/>
        </w:rPr>
        <w:t>pogodbo</w:t>
      </w:r>
      <w:r w:rsidRPr="00DC7263">
        <w:rPr>
          <w:rFonts w:ascii="Arial" w:hAnsi="Arial" w:cs="Arial"/>
          <w:sz w:val="20"/>
          <w:szCs w:val="20"/>
        </w:rPr>
        <w:t>, vendar lahko v tem primeru uveljavlja stroške zgolj na osnovi Zakona o prostovoljstvu.</w:t>
      </w:r>
    </w:p>
    <w:p w14:paraId="6CBF2E38" w14:textId="77777777" w:rsidR="00BE05F3" w:rsidRPr="00DC7263" w:rsidRDefault="00BE05F3" w:rsidP="003A4B71">
      <w:pPr>
        <w:jc w:val="both"/>
        <w:rPr>
          <w:rFonts w:ascii="Arial" w:hAnsi="Arial" w:cs="Arial"/>
          <w:sz w:val="20"/>
          <w:szCs w:val="20"/>
          <w:highlight w:val="yellow"/>
        </w:rPr>
      </w:pPr>
    </w:p>
    <w:p w14:paraId="18AE16C7"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O poteku, načinu dela in opredelitvi izjemne situacije, se dogovorita glavni nosilec projekta ter skrbnik pogodbe naročnika. Ravno tako ti osebi usklajujeta obseg in vsebino vseh del 1. dela projekta:</w:t>
      </w:r>
    </w:p>
    <w:p w14:paraId="69AC81AB"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iskanje ustrezne nastanitve (do 3 lokacije na iskalca nastanitve), stik z najemodajalci, pogajanja in priprave za sklenitev ustrezne najemne pogodbe,</w:t>
      </w:r>
    </w:p>
    <w:p w14:paraId="19F771DD"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prvo spremstvo v institucije in organizacije z javnim prevozom (banka, Center za socialno delo, Zavod RS za zaposlovanje, ipd.) ter pomoč pri urejanju dokumentov,</w:t>
      </w:r>
    </w:p>
    <w:p w14:paraId="44D7DE9C"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pomoč pri iskanju osebnega zdravnika in prvo spremstvo k zdravniku. Z vsakokratnim soglasjem naročnika (po el. pošti) lahko izvajalec upravičenca k istemu zdravniku spremlja večkrat,</w:t>
      </w:r>
    </w:p>
    <w:p w14:paraId="2883F0C6"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reševanje izjemnih situacij (ločitev, združevanje družine, zdravstveni primeri ipd.),</w:t>
      </w:r>
    </w:p>
    <w:p w14:paraId="68B89732"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 xml:space="preserve">zagotovitev storitev (npr. prevod uradnega dokumenta), ki so potrebni pri reševanju izjemnih situacij, </w:t>
      </w:r>
    </w:p>
    <w:p w14:paraId="0C8D4D02"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skupinska in individualna srečanja, ki jih bo izvajalec izvajal v svojih prostorih oz. v prostorih, ki jih bo najel za ta namen, v Ljubljani, Mariboru in drugih lokacijah,</w:t>
      </w:r>
    </w:p>
    <w:p w14:paraId="23CFF229"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upravičencem omogočiti, da skozi pogovor spoznajo praktično in vsakdanjo rabo jezika ter praktično pridobljeno in priučeno znanje s komunikacijo, izmenjavo mnenj in izkušenj utrdijo.</w:t>
      </w:r>
    </w:p>
    <w:p w14:paraId="7B89DDB7"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 xml:space="preserve">Seznanitev s posebnostmi socialnega varstva, zdravstvenega sistema in zaposlovanja, uvajanje v samostojno življenje v družbi gostiteljici, prepoznavanje prioritet ter prevzemanje obveznosti in odgovornosti s poudarkom na tistih, ki nosijo finančne posledice. V primeru izrednih obiskov drugih ustanov, ki izvajajo programe samopomoči ali socialne vključenosti, se projekt lahko izvaja tudi na teh lokacijah, </w:t>
      </w:r>
    </w:p>
    <w:p w14:paraId="730BB8FA"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termin, trajanje, lokacijo in pogostost izvedbe srečanj lahko izvajalec v dogovoru z naročnikom prilagodi željam in potrebam upravičencev, po dogovoru z naročnikom se lahko izvajajo tudi v prostorih naročnika (integracijska hiša,…),</w:t>
      </w:r>
    </w:p>
    <w:p w14:paraId="23C446A2"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priprava krajših tedenskih poročil o poteku dela in izvedenih aktivnostih (o udeležencih, vsebini, času, kraju in posebnostih) ter tedensko posredovanje le-teh ob ponedeljkih, do 12.00 ure skrbniku pogodbe naročnika,</w:t>
      </w:r>
    </w:p>
    <w:p w14:paraId="3BD67969"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načrtovanje tedenskih ali mesečnih obveznosti in njihovo usklajevanje z glavnim nosilcem projekta ter skrbnikom pogodbe naročnika,</w:t>
      </w:r>
    </w:p>
    <w:p w14:paraId="2DFC92B4"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 xml:space="preserve">izdelava mesečnih poročil 1. dela projekta, ki bodo osnova za evalvacijo projekta in bodo vsebovale statistične podatke (spol, starost in število udeležencev, vključenih v posamezne dejavnosti, vsebina in obseg nudene pomoči idr.), pričakovanja, odnos in odzive udeležencev, ugotovitve in predloge za izboljšanje izvajanja teh vsebin ter posredovanje le-tega skrbniku pogodbe naročnika in vodji Sektorja za nastanitev, oskrbo in integracijo. Poročilo se izda v pisni obliki. </w:t>
      </w:r>
    </w:p>
    <w:p w14:paraId="4D94C9E6" w14:textId="77777777" w:rsidR="003A4B71" w:rsidRPr="00DC7263" w:rsidRDefault="003A4B71" w:rsidP="003A4B71">
      <w:pPr>
        <w:numPr>
          <w:ilvl w:val="0"/>
          <w:numId w:val="34"/>
        </w:numPr>
        <w:jc w:val="both"/>
        <w:rPr>
          <w:rFonts w:ascii="Arial" w:hAnsi="Arial" w:cs="Arial"/>
          <w:sz w:val="20"/>
          <w:szCs w:val="20"/>
        </w:rPr>
      </w:pPr>
      <w:r w:rsidRPr="00DC7263">
        <w:rPr>
          <w:rFonts w:ascii="Arial" w:hAnsi="Arial" w:cs="Arial"/>
          <w:sz w:val="20"/>
          <w:szCs w:val="20"/>
        </w:rPr>
        <w:t xml:space="preserve">sprotno seznanjanje svetovalcev za integracijo o vključitvi oseb z mednarodno zaščito v druge integracijske aktivnosti. </w:t>
      </w:r>
    </w:p>
    <w:p w14:paraId="6A5B7766" w14:textId="77777777" w:rsidR="003A4B71" w:rsidRPr="00DC7263" w:rsidRDefault="003A4B71" w:rsidP="003A4B71">
      <w:pPr>
        <w:numPr>
          <w:ilvl w:val="0"/>
          <w:numId w:val="36"/>
        </w:numPr>
        <w:jc w:val="both"/>
        <w:rPr>
          <w:rFonts w:ascii="Arial" w:hAnsi="Arial" w:cs="Arial"/>
          <w:sz w:val="20"/>
          <w:szCs w:val="20"/>
        </w:rPr>
      </w:pPr>
      <w:r w:rsidRPr="00DC7263">
        <w:rPr>
          <w:rFonts w:ascii="Arial" w:hAnsi="Arial" w:cs="Arial"/>
          <w:sz w:val="20"/>
          <w:szCs w:val="20"/>
        </w:rPr>
        <w:t>priprava krajših tedenskih poročil o poteku dela in izvedenih aktivnostih (o udeležencih, vsebini, času, kraju in posebnostih) ter tedensko posredovanje le-teh ob ponedeljkih, do 12.00 ure glavnemu nosilcu projekta,</w:t>
      </w:r>
    </w:p>
    <w:p w14:paraId="52007E1D" w14:textId="77777777" w:rsidR="003A4B71" w:rsidRPr="00DC7263" w:rsidRDefault="003A4B71" w:rsidP="003A4B71">
      <w:pPr>
        <w:numPr>
          <w:ilvl w:val="0"/>
          <w:numId w:val="36"/>
        </w:numPr>
        <w:jc w:val="both"/>
        <w:rPr>
          <w:rFonts w:ascii="Arial" w:hAnsi="Arial" w:cs="Arial"/>
          <w:sz w:val="20"/>
          <w:szCs w:val="20"/>
        </w:rPr>
      </w:pPr>
      <w:r w:rsidRPr="00DC7263">
        <w:rPr>
          <w:rFonts w:ascii="Arial" w:hAnsi="Arial" w:cs="Arial"/>
          <w:sz w:val="20"/>
          <w:szCs w:val="20"/>
        </w:rPr>
        <w:t>načrtovanje tedenskih ali mesečnih obveznosti in njihovo usklajevanje z glavnim nosilcem projekta ter skrbnikom pogodbe naročnika,</w:t>
      </w:r>
    </w:p>
    <w:p w14:paraId="77F2F440" w14:textId="77777777" w:rsidR="003A4B71" w:rsidRPr="00DC7263" w:rsidRDefault="003A4B71" w:rsidP="003A4B71">
      <w:pPr>
        <w:numPr>
          <w:ilvl w:val="0"/>
          <w:numId w:val="36"/>
        </w:numPr>
        <w:jc w:val="both"/>
        <w:rPr>
          <w:rFonts w:ascii="Arial" w:hAnsi="Arial" w:cs="Arial"/>
          <w:sz w:val="20"/>
          <w:szCs w:val="20"/>
        </w:rPr>
      </w:pPr>
      <w:r w:rsidRPr="00DC7263">
        <w:rPr>
          <w:rFonts w:ascii="Arial" w:hAnsi="Arial" w:cs="Arial"/>
          <w:sz w:val="20"/>
          <w:szCs w:val="20"/>
        </w:rPr>
        <w:lastRenderedPageBreak/>
        <w:t xml:space="preserve">izdelava mesečnih poročil 2. dela projekta, ki bodo osnova za evalvacijo projekta in bodo vsebovale statistične podatke (spol, starost in število udeležencev, vključene v posamezne dejavnosti, vsebina in obseg nudene pomoči idr.), pričakovanja, odnos in odzive udeležencev, ugotovitve in predloge za izboljšanje izvajanja teh vsebin ter posredovanje le-tega skrbniku pogodbe naročnika in vodji Sektorja za nastanitev, oskrbo in integracijo. Poročilo se izda v pisni obliki. </w:t>
      </w:r>
    </w:p>
    <w:p w14:paraId="3E9133A9" w14:textId="77777777" w:rsidR="003A4B71" w:rsidRPr="00DC7263" w:rsidRDefault="003A4B71" w:rsidP="003A4B71">
      <w:pPr>
        <w:numPr>
          <w:ilvl w:val="0"/>
          <w:numId w:val="36"/>
        </w:numPr>
        <w:jc w:val="both"/>
        <w:rPr>
          <w:rFonts w:ascii="Arial" w:hAnsi="Arial" w:cs="Arial"/>
          <w:sz w:val="20"/>
          <w:szCs w:val="20"/>
        </w:rPr>
      </w:pPr>
      <w:r w:rsidRPr="00DC7263">
        <w:rPr>
          <w:rFonts w:ascii="Arial" w:hAnsi="Arial" w:cs="Arial"/>
          <w:sz w:val="20"/>
          <w:szCs w:val="20"/>
        </w:rPr>
        <w:t xml:space="preserve">sprotno seznanjanje svetovalcev za integracijo o vključitvi oseb z mednarodno zaščito v aktivnost nudenja učne pomoči. </w:t>
      </w:r>
    </w:p>
    <w:p w14:paraId="6377B056" w14:textId="77777777" w:rsidR="003A4B71" w:rsidRPr="00DC7263" w:rsidRDefault="003A4B71" w:rsidP="003A4B71">
      <w:pPr>
        <w:jc w:val="both"/>
        <w:rPr>
          <w:rFonts w:ascii="Arial" w:hAnsi="Arial" w:cs="Arial"/>
          <w:sz w:val="20"/>
          <w:szCs w:val="20"/>
          <w:highlight w:val="yellow"/>
        </w:rPr>
      </w:pPr>
    </w:p>
    <w:p w14:paraId="01B4BA33"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Do storitev prevajanja in tolmačenja ter povračila potnih stroškov so upravičene osebe z mednarodno zaščito v obdobju do 12 mesecev od dneva pridobitve statusa. </w:t>
      </w:r>
    </w:p>
    <w:p w14:paraId="0D57D9AC" w14:textId="77777777" w:rsidR="003A4B71" w:rsidRPr="00DC7263" w:rsidRDefault="003A4B71" w:rsidP="003A4B71">
      <w:pPr>
        <w:jc w:val="both"/>
        <w:rPr>
          <w:rFonts w:ascii="Arial" w:hAnsi="Arial" w:cs="Arial"/>
          <w:sz w:val="20"/>
          <w:szCs w:val="20"/>
          <w:highlight w:val="yellow"/>
        </w:rPr>
      </w:pPr>
    </w:p>
    <w:p w14:paraId="7E46563A"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Izvajalec mora od oseb, ki bodo nudile storitev prevajanja in tolmačenja, pridobiti podpisano izjavo, iz katere izhaja, da so seznanjene s </w:t>
      </w:r>
      <w:r w:rsidRPr="00DC7263">
        <w:rPr>
          <w:rFonts w:ascii="Arial" w:hAnsi="Arial" w:cs="Arial"/>
          <w:i/>
          <w:sz w:val="20"/>
          <w:szCs w:val="20"/>
        </w:rPr>
        <w:t>Kodeksom prevajalske etike</w:t>
      </w:r>
      <w:r w:rsidRPr="00DC7263">
        <w:rPr>
          <w:rFonts w:ascii="Arial" w:hAnsi="Arial" w:cs="Arial"/>
          <w:sz w:val="20"/>
          <w:szCs w:val="20"/>
        </w:rPr>
        <w:t>, ki ga je pripravilo društvo prevajalcev in tolmačev Republike Slovenije.</w:t>
      </w:r>
    </w:p>
    <w:p w14:paraId="6B66EF7C" w14:textId="77777777" w:rsidR="003A4B71" w:rsidRPr="00DC7263" w:rsidRDefault="003A4B71" w:rsidP="003A4B71">
      <w:pPr>
        <w:jc w:val="both"/>
        <w:rPr>
          <w:rFonts w:ascii="Arial" w:hAnsi="Arial" w:cs="Arial"/>
          <w:sz w:val="20"/>
          <w:szCs w:val="20"/>
          <w:highlight w:val="yellow"/>
        </w:rPr>
      </w:pPr>
    </w:p>
    <w:p w14:paraId="66FE65D9"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Izvajalec je dolžan:</w:t>
      </w:r>
    </w:p>
    <w:p w14:paraId="48963523" w14:textId="77777777" w:rsidR="003A4B71" w:rsidRPr="00DC7263" w:rsidRDefault="003A4B71" w:rsidP="003A4B71">
      <w:pPr>
        <w:numPr>
          <w:ilvl w:val="0"/>
          <w:numId w:val="48"/>
        </w:numPr>
        <w:autoSpaceDE w:val="0"/>
        <w:autoSpaceDN w:val="0"/>
        <w:adjustRightInd w:val="0"/>
        <w:jc w:val="both"/>
        <w:rPr>
          <w:rFonts w:ascii="Arial" w:hAnsi="Arial" w:cs="Arial"/>
          <w:sz w:val="20"/>
          <w:szCs w:val="20"/>
        </w:rPr>
      </w:pPr>
      <w:r w:rsidRPr="00DC7263">
        <w:rPr>
          <w:rFonts w:ascii="Arial" w:hAnsi="Arial" w:cs="Arial"/>
          <w:sz w:val="20"/>
          <w:szCs w:val="20"/>
        </w:rPr>
        <w:t xml:space="preserve">pri izvajanju projekta upoštevati predpise, ki urejajo področje varstva osebnih podatkov, med drugim Zakon o varstvu osebnih podatkov/smernice, ki upoštevajo mednarodno in evropsko pravo </w:t>
      </w:r>
      <w:r w:rsidRPr="00DC7263">
        <w:rPr>
          <w:rFonts w:ascii="Arial" w:hAnsi="Arial" w:cs="Arial"/>
          <w:i/>
          <w:sz w:val="20"/>
          <w:szCs w:val="20"/>
        </w:rPr>
        <w:t>/slednje upoštevati v primeru, če je izvajalec mednarodna organizacija/</w:t>
      </w:r>
      <w:r w:rsidRPr="00DC7263">
        <w:rPr>
          <w:rFonts w:ascii="Arial" w:hAnsi="Arial" w:cs="Arial"/>
          <w:sz w:val="20"/>
          <w:szCs w:val="20"/>
        </w:rPr>
        <w:t>, in Zakon o mednarodni zaščiti ter upoštevati Uredbo o načinih in pogojih za zagotavljanje pravic osebam z mednarodno zaščito.</w:t>
      </w:r>
    </w:p>
    <w:p w14:paraId="45814A7E" w14:textId="77777777" w:rsidR="003A4B71" w:rsidRPr="00DC7263" w:rsidRDefault="003A4B71" w:rsidP="003A4B71">
      <w:pPr>
        <w:numPr>
          <w:ilvl w:val="0"/>
          <w:numId w:val="48"/>
        </w:numPr>
        <w:jc w:val="both"/>
        <w:rPr>
          <w:rFonts w:ascii="Arial" w:hAnsi="Arial" w:cs="Arial"/>
          <w:sz w:val="20"/>
          <w:szCs w:val="20"/>
        </w:rPr>
      </w:pPr>
      <w:r w:rsidRPr="00DC7263">
        <w:rPr>
          <w:rFonts w:ascii="Arial" w:hAnsi="Arial" w:cs="Arial"/>
          <w:sz w:val="20"/>
          <w:szCs w:val="20"/>
        </w:rPr>
        <w:t xml:space="preserve">v času trajanja pogodbe izvajati svoje obveznosti na način in v obsegu iz 1. in 2. dela projekta. </w:t>
      </w:r>
    </w:p>
    <w:p w14:paraId="0C13A841" w14:textId="77777777" w:rsidR="003A4B71" w:rsidRPr="00DC7263" w:rsidRDefault="003A4B71" w:rsidP="003A4B71">
      <w:pPr>
        <w:numPr>
          <w:ilvl w:val="0"/>
          <w:numId w:val="48"/>
        </w:numPr>
        <w:jc w:val="both"/>
        <w:rPr>
          <w:rFonts w:ascii="Arial" w:hAnsi="Arial" w:cs="Arial"/>
          <w:sz w:val="20"/>
          <w:szCs w:val="20"/>
        </w:rPr>
      </w:pPr>
      <w:r w:rsidRPr="00DC7263">
        <w:rPr>
          <w:rFonts w:ascii="Arial" w:hAnsi="Arial" w:cs="Arial"/>
          <w:sz w:val="20"/>
          <w:szCs w:val="20"/>
        </w:rPr>
        <w:t>zagotoviti neprekinjeno izvajanje projekta, ki je predmet tega javnega razpisa, ves čas trajanja pogodbe.</w:t>
      </w:r>
    </w:p>
    <w:p w14:paraId="692A8F57" w14:textId="77777777" w:rsidR="003A4B71" w:rsidRPr="00DC7263" w:rsidRDefault="003A4B71" w:rsidP="003A4B71">
      <w:pPr>
        <w:numPr>
          <w:ilvl w:val="0"/>
          <w:numId w:val="48"/>
        </w:numPr>
        <w:jc w:val="both"/>
        <w:rPr>
          <w:rFonts w:ascii="Arial" w:hAnsi="Arial" w:cs="Arial"/>
          <w:sz w:val="20"/>
          <w:szCs w:val="20"/>
        </w:rPr>
      </w:pPr>
      <w:r w:rsidRPr="00DC7263">
        <w:rPr>
          <w:rFonts w:ascii="Arial" w:hAnsi="Arial" w:cs="Arial"/>
          <w:sz w:val="20"/>
          <w:szCs w:val="20"/>
        </w:rPr>
        <w:t>projekt izvajati kvalitetno, v skladu s cilji projekta in po pravilih stroke kot dober strokovnjak ter s strokovno usposobljenim kadrom.</w:t>
      </w:r>
    </w:p>
    <w:p w14:paraId="20C9F29F" w14:textId="77777777" w:rsidR="003A4B71" w:rsidRPr="00DC7263" w:rsidRDefault="003A4B71" w:rsidP="003A4B71">
      <w:pPr>
        <w:pStyle w:val="Telobesedila"/>
        <w:numPr>
          <w:ilvl w:val="0"/>
          <w:numId w:val="48"/>
        </w:numPr>
        <w:rPr>
          <w:rFonts w:ascii="Arial" w:hAnsi="Arial" w:cs="Arial"/>
          <w:bCs/>
          <w:sz w:val="20"/>
        </w:rPr>
      </w:pPr>
      <w:r w:rsidRPr="00DC7263">
        <w:rPr>
          <w:rFonts w:ascii="Arial" w:hAnsi="Arial" w:cs="Arial"/>
          <w:bCs/>
          <w:sz w:val="20"/>
        </w:rPr>
        <w:t xml:space="preserve">Izvajalec ne sme brez predhodnega soglasja naročnika izvajati projekta v drugačnem obsegu ali vsebini od dogovorjene. V primeru morebitnih sprememb oziroma dopolnitev projekta mora pridobiti soglasje naročnika. </w:t>
      </w:r>
    </w:p>
    <w:p w14:paraId="7E6D7475" w14:textId="77777777" w:rsidR="003A4B71" w:rsidRPr="00DC7263" w:rsidRDefault="003A4B71" w:rsidP="003A4B71">
      <w:pPr>
        <w:pStyle w:val="Telobesedila"/>
        <w:numPr>
          <w:ilvl w:val="0"/>
          <w:numId w:val="48"/>
        </w:numPr>
        <w:rPr>
          <w:rFonts w:ascii="Arial" w:hAnsi="Arial" w:cs="Arial"/>
          <w:bCs/>
          <w:sz w:val="20"/>
        </w:rPr>
      </w:pPr>
      <w:r w:rsidRPr="00DC7263">
        <w:rPr>
          <w:rFonts w:ascii="Arial" w:hAnsi="Arial" w:cs="Arial"/>
          <w:bCs/>
          <w:sz w:val="20"/>
        </w:rPr>
        <w:t xml:space="preserve">Izvajalec mora ob vključitvi prostovoljcev njihovo delo urediti skladno z določili Zakona o prostovoljstvu (Ur. l. RS, št. 10/11, 16/11 – </w:t>
      </w:r>
      <w:proofErr w:type="spellStart"/>
      <w:r w:rsidRPr="00DC7263">
        <w:rPr>
          <w:rFonts w:ascii="Arial" w:hAnsi="Arial" w:cs="Arial"/>
          <w:bCs/>
          <w:sz w:val="20"/>
        </w:rPr>
        <w:t>popr</w:t>
      </w:r>
      <w:proofErr w:type="spellEnd"/>
      <w:r w:rsidRPr="00DC7263">
        <w:rPr>
          <w:rFonts w:ascii="Arial" w:hAnsi="Arial" w:cs="Arial"/>
          <w:bCs/>
          <w:sz w:val="20"/>
        </w:rPr>
        <w:t>., 82/15).</w:t>
      </w:r>
    </w:p>
    <w:p w14:paraId="48199D45" w14:textId="77777777" w:rsidR="003A4B71" w:rsidRPr="00DC7263" w:rsidRDefault="003A4B71" w:rsidP="003A4B71">
      <w:pPr>
        <w:pStyle w:val="MSSodmik"/>
        <w:numPr>
          <w:ilvl w:val="0"/>
          <w:numId w:val="48"/>
        </w:numPr>
        <w:autoSpaceDE w:val="0"/>
        <w:autoSpaceDN w:val="0"/>
        <w:adjustRightInd w:val="0"/>
        <w:spacing w:after="0" w:line="240" w:lineRule="auto"/>
        <w:jc w:val="both"/>
        <w:rPr>
          <w:rFonts w:ascii="Arial" w:hAnsi="Arial" w:cs="Arial"/>
          <w:sz w:val="20"/>
          <w:lang w:val="sl-SI" w:eastAsia="en-US"/>
        </w:rPr>
      </w:pPr>
      <w:r w:rsidRPr="00DC7263">
        <w:rPr>
          <w:rFonts w:ascii="Arial" w:hAnsi="Arial" w:cs="Arial"/>
          <w:sz w:val="20"/>
          <w:lang w:val="sl-SI" w:eastAsia="en-US"/>
        </w:rPr>
        <w:t>vzpostaviti ustrezen sistem knjiženja (ločeno glede na stroškovni nosilec projekta), iz katerega bodo jasno razvidni stroški in transakcije, ki se nanašajo na projekt oziroma, da bo jasna revizijska sled.</w:t>
      </w:r>
    </w:p>
    <w:p w14:paraId="19B34825" w14:textId="77777777" w:rsidR="003A4B71" w:rsidRPr="00DC7263" w:rsidRDefault="003A4B71" w:rsidP="003A4B71">
      <w:pPr>
        <w:pStyle w:val="S"/>
        <w:numPr>
          <w:ilvl w:val="0"/>
          <w:numId w:val="48"/>
        </w:numPr>
        <w:overflowPunct w:val="0"/>
        <w:autoSpaceDE w:val="0"/>
        <w:autoSpaceDN w:val="0"/>
        <w:adjustRightInd w:val="0"/>
        <w:rPr>
          <w:rFonts w:ascii="Arial" w:hAnsi="Arial" w:cs="Arial"/>
          <w:sz w:val="20"/>
          <w:lang w:val="sl-SI"/>
        </w:rPr>
      </w:pPr>
      <w:r w:rsidRPr="00DC7263">
        <w:rPr>
          <w:rFonts w:ascii="Arial" w:hAnsi="Arial" w:cs="Arial"/>
          <w:sz w:val="20"/>
          <w:lang w:val="sl-SI"/>
        </w:rPr>
        <w:t xml:space="preserve">voditi poslovanje v skladu s predpisi glede na obliko organiziranja pravne osebe in Slovenskimi računovodskimi standardi ter mednarodnimi računovodskimi standardi </w:t>
      </w:r>
      <w:r w:rsidRPr="00DC7263">
        <w:rPr>
          <w:rFonts w:ascii="Arial" w:hAnsi="Arial" w:cs="Arial"/>
          <w:i/>
          <w:sz w:val="20"/>
          <w:lang w:val="sl-SI"/>
        </w:rPr>
        <w:t>/slednje upoštevati v primeru, če je prijavitelj mednarodna organizacija/.</w:t>
      </w:r>
    </w:p>
    <w:p w14:paraId="0DE37262" w14:textId="77777777" w:rsidR="003A4B71" w:rsidRPr="00DC7263" w:rsidRDefault="003A4B71" w:rsidP="003A4B71">
      <w:pPr>
        <w:pStyle w:val="S"/>
        <w:numPr>
          <w:ilvl w:val="0"/>
          <w:numId w:val="48"/>
        </w:numPr>
        <w:overflowPunct w:val="0"/>
        <w:autoSpaceDE w:val="0"/>
        <w:autoSpaceDN w:val="0"/>
        <w:adjustRightInd w:val="0"/>
        <w:rPr>
          <w:rFonts w:ascii="Arial" w:hAnsi="Arial" w:cs="Arial"/>
          <w:sz w:val="20"/>
          <w:lang w:val="sl-SI"/>
        </w:rPr>
      </w:pPr>
      <w:r w:rsidRPr="00DC7263">
        <w:rPr>
          <w:rFonts w:ascii="Arial" w:hAnsi="Arial" w:cs="Arial"/>
          <w:sz w:val="20"/>
          <w:lang w:val="sl-SI"/>
        </w:rPr>
        <w:t>zagotoviti povezano in usklajeno sodelovanje vodje projekta in vseh oseb, ki bodo izvajale aktivnosti projekta.</w:t>
      </w:r>
    </w:p>
    <w:p w14:paraId="69A7E341" w14:textId="77777777" w:rsidR="003A4B71" w:rsidRPr="00DC7263" w:rsidRDefault="003A4B71" w:rsidP="003A4B71">
      <w:pPr>
        <w:numPr>
          <w:ilvl w:val="0"/>
          <w:numId w:val="48"/>
        </w:numPr>
        <w:jc w:val="both"/>
        <w:rPr>
          <w:rFonts w:ascii="Arial" w:hAnsi="Arial" w:cs="Arial"/>
          <w:sz w:val="20"/>
          <w:szCs w:val="20"/>
        </w:rPr>
      </w:pPr>
      <w:r w:rsidRPr="00DC7263">
        <w:rPr>
          <w:rFonts w:ascii="Arial" w:hAnsi="Arial" w:cs="Arial"/>
          <w:sz w:val="20"/>
          <w:szCs w:val="20"/>
        </w:rPr>
        <w:t xml:space="preserve">Izvajalec mora vnesti zahtevek za izplačilo (v nadaljevanju </w:t>
      </w:r>
      <w:proofErr w:type="spellStart"/>
      <w:r w:rsidRPr="00DC7263">
        <w:rPr>
          <w:rFonts w:ascii="Arial" w:hAnsi="Arial" w:cs="Arial"/>
          <w:sz w:val="20"/>
          <w:szCs w:val="20"/>
        </w:rPr>
        <w:t>ZzI</w:t>
      </w:r>
      <w:proofErr w:type="spellEnd"/>
      <w:r w:rsidRPr="00DC7263">
        <w:rPr>
          <w:rFonts w:ascii="Arial" w:hAnsi="Arial" w:cs="Arial"/>
          <w:sz w:val="20"/>
          <w:szCs w:val="20"/>
        </w:rPr>
        <w:t>) v sistem MIGRA II z vsemi pripadajočimi dokazili o nastalih stroških in izdatkih. Splošna navodila o delu z sistemom MIGRA II so dostopna na spletni strani naročnika: http://www.mnz.gov.si/si/o_ministrstvu/crpanje_evropskih_sredstev/sklad_za_notranjo_varnost_in_sklad_za_azil_migracije_in_vkljucevanje_2014_2020/prirocniki_pravilniki_in_navodila/.</w:t>
      </w:r>
    </w:p>
    <w:p w14:paraId="68C623A8" w14:textId="77777777" w:rsidR="003A4B71" w:rsidRPr="00DC7263" w:rsidRDefault="003A4B71" w:rsidP="003A4B71">
      <w:pPr>
        <w:numPr>
          <w:ilvl w:val="0"/>
          <w:numId w:val="48"/>
        </w:numPr>
        <w:jc w:val="both"/>
        <w:rPr>
          <w:rFonts w:ascii="Arial" w:hAnsi="Arial" w:cs="Arial"/>
          <w:sz w:val="20"/>
          <w:szCs w:val="20"/>
        </w:rPr>
      </w:pPr>
      <w:r w:rsidRPr="00DC7263">
        <w:rPr>
          <w:rFonts w:ascii="Arial" w:hAnsi="Arial" w:cs="Arial"/>
          <w:sz w:val="20"/>
          <w:szCs w:val="20"/>
        </w:rPr>
        <w:t xml:space="preserve">Po zaključenem vnosu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izvajalec hkrati posreduje še e-račun v skladu z določili pogodbe in o tem pisno obvesti skrbnika pogodbe po e-pošti, h kateri priloži izpisan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elektronski obliki. </w:t>
      </w:r>
    </w:p>
    <w:p w14:paraId="1452C537" w14:textId="77777777" w:rsidR="003A4B71" w:rsidRPr="00DC7263" w:rsidRDefault="003A4B71" w:rsidP="003A4B71">
      <w:pPr>
        <w:numPr>
          <w:ilvl w:val="0"/>
          <w:numId w:val="48"/>
        </w:numPr>
        <w:jc w:val="both"/>
        <w:rPr>
          <w:rFonts w:ascii="Arial" w:hAnsi="Arial" w:cs="Arial"/>
          <w:sz w:val="20"/>
          <w:szCs w:val="20"/>
        </w:rPr>
      </w:pPr>
      <w:r w:rsidRPr="00DC7263">
        <w:rPr>
          <w:rFonts w:ascii="Arial" w:hAnsi="Arial" w:cs="Arial"/>
          <w:sz w:val="20"/>
          <w:szCs w:val="20"/>
        </w:rPr>
        <w:t xml:space="preserve">Zahtevke za izplačilo, ki zajemajo dvomesečno obdobje izvajanja aktivnosti, z obveznimi prilogami, se izvajalec obvezuje posredovati naročniku v roku enega meseca od zaključka vsakokratnega poročevalskega obdobja. Zadnji zahtevek mora izvajalec posredovati najkasneje v roku 45 dni po zaključku veljavnosti pogodbe. </w:t>
      </w:r>
    </w:p>
    <w:p w14:paraId="46649902" w14:textId="77777777" w:rsidR="003A4B71" w:rsidRPr="00DC7263" w:rsidRDefault="003A4B71" w:rsidP="003A4B71">
      <w:pPr>
        <w:numPr>
          <w:ilvl w:val="0"/>
          <w:numId w:val="48"/>
        </w:numPr>
        <w:jc w:val="both"/>
        <w:rPr>
          <w:rFonts w:ascii="Arial" w:hAnsi="Arial" w:cs="Arial"/>
          <w:sz w:val="20"/>
          <w:szCs w:val="20"/>
        </w:rPr>
      </w:pPr>
      <w:r w:rsidRPr="00DC7263">
        <w:rPr>
          <w:rFonts w:ascii="Arial" w:hAnsi="Arial" w:cs="Arial"/>
          <w:sz w:val="20"/>
          <w:szCs w:val="20"/>
        </w:rPr>
        <w:t xml:space="preserve">Izvajalec je dolžan pri vsakokratnem vnosu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MIGRO II priložiti  izpis iz računovodskega sistema oziroma analitičnih evidenc (npr. izpis po stroškovnem mestu) izvajalca za vse vnesene stroške in izdatke zadevnega zahtevka za izplačilo.</w:t>
      </w:r>
    </w:p>
    <w:p w14:paraId="1C4ECD40" w14:textId="77777777" w:rsidR="003A4B71" w:rsidRPr="00DC7263" w:rsidRDefault="003A4B71" w:rsidP="003A4B71">
      <w:pPr>
        <w:numPr>
          <w:ilvl w:val="0"/>
          <w:numId w:val="48"/>
        </w:numPr>
        <w:tabs>
          <w:tab w:val="left" w:pos="426"/>
        </w:tabs>
        <w:spacing w:line="240" w:lineRule="atLeast"/>
        <w:jc w:val="both"/>
        <w:rPr>
          <w:rFonts w:ascii="Arial" w:hAnsi="Arial" w:cs="Arial"/>
          <w:sz w:val="20"/>
          <w:szCs w:val="20"/>
        </w:rPr>
      </w:pPr>
      <w:r w:rsidRPr="00DC7263">
        <w:rPr>
          <w:rFonts w:ascii="Arial" w:hAnsi="Arial" w:cs="Arial"/>
          <w:sz w:val="20"/>
          <w:szCs w:val="20"/>
        </w:rPr>
        <w:t xml:space="preserve">v primeru, da v določenem obdobju, ki zadeva obdobno poročanje ni izvedenih nobenih aktivnosti oz. stroški ne nastanejo, izvajalec o tem samo obvesti naročnika. </w:t>
      </w:r>
    </w:p>
    <w:p w14:paraId="1624DCD4" w14:textId="77777777" w:rsidR="003A4B71" w:rsidRPr="00DC7263" w:rsidRDefault="003A4B71" w:rsidP="003A4B71">
      <w:pPr>
        <w:numPr>
          <w:ilvl w:val="0"/>
          <w:numId w:val="48"/>
        </w:numPr>
        <w:tabs>
          <w:tab w:val="left" w:pos="426"/>
        </w:tabs>
        <w:spacing w:line="240" w:lineRule="atLeast"/>
        <w:jc w:val="both"/>
        <w:rPr>
          <w:rFonts w:ascii="Arial" w:hAnsi="Arial" w:cs="Arial"/>
          <w:sz w:val="20"/>
          <w:szCs w:val="20"/>
        </w:rPr>
      </w:pPr>
      <w:r w:rsidRPr="00DC7263">
        <w:rPr>
          <w:rFonts w:ascii="Arial" w:hAnsi="Arial" w:cs="Arial"/>
          <w:sz w:val="20"/>
          <w:szCs w:val="20"/>
        </w:rPr>
        <w:t xml:space="preserve">vsi zahtevki za izplačilo in poročila projekta morajo biti zapisne v slovenskem jeziku. </w:t>
      </w:r>
    </w:p>
    <w:p w14:paraId="1F387CEC" w14:textId="77777777" w:rsidR="003A4B71" w:rsidRPr="00DC7263" w:rsidRDefault="003A4B71" w:rsidP="003A4B71">
      <w:pPr>
        <w:pStyle w:val="Telobesedila"/>
        <w:numPr>
          <w:ilvl w:val="0"/>
          <w:numId w:val="48"/>
        </w:numPr>
        <w:rPr>
          <w:rFonts w:ascii="Arial" w:hAnsi="Arial" w:cs="Arial"/>
          <w:bCs/>
          <w:sz w:val="20"/>
        </w:rPr>
      </w:pPr>
      <w:r w:rsidRPr="00DC7263">
        <w:rPr>
          <w:rFonts w:ascii="Arial" w:hAnsi="Arial" w:cs="Arial"/>
          <w:bCs/>
          <w:sz w:val="20"/>
        </w:rPr>
        <w:t xml:space="preserve">v času izvajanja projekta v skladu s strokovnimi normami in zahtevami projekta voditi delovno dokumentacijo o poteku projekta. </w:t>
      </w:r>
    </w:p>
    <w:p w14:paraId="551D1D49" w14:textId="77777777" w:rsidR="003A4B71" w:rsidRPr="00DC7263" w:rsidRDefault="003A4B71" w:rsidP="003A4B71">
      <w:pPr>
        <w:pStyle w:val="Telobesedila"/>
        <w:numPr>
          <w:ilvl w:val="0"/>
          <w:numId w:val="48"/>
        </w:numPr>
        <w:rPr>
          <w:rFonts w:ascii="Arial" w:hAnsi="Arial" w:cs="Arial"/>
          <w:bCs/>
          <w:sz w:val="20"/>
        </w:rPr>
      </w:pPr>
      <w:r w:rsidRPr="00DC7263">
        <w:rPr>
          <w:rFonts w:ascii="Arial" w:hAnsi="Arial" w:cs="Arial"/>
          <w:bCs/>
          <w:sz w:val="20"/>
        </w:rPr>
        <w:lastRenderedPageBreak/>
        <w:t>predstavnikom naročnika in skladov (v nadaljevanju financerja) omogočiti vpogled v projekt z vidika doseganja projektnih ciljev in z vidika namembnosti trošenja pogodbeno določenih finančnih sredstev (kontrole na kraju samem).</w:t>
      </w:r>
    </w:p>
    <w:p w14:paraId="58F95229" w14:textId="77777777" w:rsidR="003A4B71" w:rsidRPr="00DC7263" w:rsidRDefault="003A4B71" w:rsidP="003A4B71">
      <w:pPr>
        <w:pStyle w:val="Telobesedila"/>
        <w:numPr>
          <w:ilvl w:val="0"/>
          <w:numId w:val="48"/>
        </w:numPr>
        <w:rPr>
          <w:rFonts w:ascii="Arial" w:hAnsi="Arial" w:cs="Arial"/>
          <w:bCs/>
          <w:sz w:val="20"/>
        </w:rPr>
      </w:pPr>
      <w:r w:rsidRPr="00DC7263">
        <w:rPr>
          <w:rFonts w:ascii="Arial" w:hAnsi="Arial" w:cs="Arial"/>
          <w:bCs/>
          <w:sz w:val="20"/>
        </w:rPr>
        <w:t>brezplačno prenesti na naročnika vse materialne avtorske pravice, ki nastanejo kot posledica izvedbe projekta in to izključno v neomejenem obsegu in za ves čas njihovega trajanja, razen moralne avtorske pravice, ki ostane avtorjem.</w:t>
      </w:r>
    </w:p>
    <w:p w14:paraId="6FD1C429" w14:textId="77777777" w:rsidR="003A4B71" w:rsidRPr="00DC7263" w:rsidRDefault="003A4B71" w:rsidP="003A4B71">
      <w:pPr>
        <w:pStyle w:val="Telobesedila"/>
        <w:numPr>
          <w:ilvl w:val="0"/>
          <w:numId w:val="48"/>
        </w:numPr>
        <w:rPr>
          <w:rFonts w:ascii="Arial" w:hAnsi="Arial" w:cs="Arial"/>
          <w:bCs/>
          <w:sz w:val="20"/>
        </w:rPr>
      </w:pPr>
      <w:r w:rsidRPr="00DC7263">
        <w:rPr>
          <w:rFonts w:ascii="Arial" w:hAnsi="Arial" w:cs="Arial"/>
          <w:bCs/>
          <w:sz w:val="20"/>
        </w:rPr>
        <w:t>izvajati projekt kot nepridobitno dejavnost.</w:t>
      </w:r>
    </w:p>
    <w:p w14:paraId="5D5F4DDB" w14:textId="77777777" w:rsidR="003A4B71" w:rsidRPr="00DC7263" w:rsidRDefault="003A4B71" w:rsidP="003A4B71">
      <w:pPr>
        <w:pStyle w:val="Telobesedila"/>
        <w:numPr>
          <w:ilvl w:val="0"/>
          <w:numId w:val="48"/>
        </w:numPr>
        <w:rPr>
          <w:rFonts w:ascii="Arial" w:hAnsi="Arial" w:cs="Arial"/>
          <w:bCs/>
          <w:sz w:val="20"/>
        </w:rPr>
      </w:pPr>
      <w:r w:rsidRPr="00DC7263">
        <w:rPr>
          <w:rFonts w:ascii="Arial" w:hAnsi="Arial" w:cs="Arial"/>
          <w:bCs/>
          <w:sz w:val="20"/>
        </w:rPr>
        <w:t>takoj oz. najkasneje v 8 dneh obvestiti naročnika, v kolikor pri izvajalcu v času izvajanja projekta pride do statusnih sprememb glede zavezanosti za DDV.</w:t>
      </w:r>
    </w:p>
    <w:p w14:paraId="2C3AB93B" w14:textId="77777777" w:rsidR="003A4B71" w:rsidRPr="00DC7263" w:rsidRDefault="003A4B71" w:rsidP="003A4B71">
      <w:pPr>
        <w:pStyle w:val="Telobesedila"/>
        <w:rPr>
          <w:rFonts w:ascii="Arial" w:hAnsi="Arial" w:cs="Arial"/>
          <w:bCs/>
          <w:sz w:val="20"/>
        </w:rPr>
      </w:pPr>
    </w:p>
    <w:p w14:paraId="63E0CAC6" w14:textId="77777777" w:rsidR="003A4B71" w:rsidRPr="00DC7263" w:rsidRDefault="003A4B71" w:rsidP="003A4B71">
      <w:pPr>
        <w:pStyle w:val="Telobesedila"/>
        <w:rPr>
          <w:rFonts w:ascii="Arial" w:hAnsi="Arial" w:cs="Arial"/>
          <w:bCs/>
          <w:sz w:val="20"/>
        </w:rPr>
      </w:pPr>
      <w:r w:rsidRPr="00DC7263">
        <w:rPr>
          <w:rFonts w:ascii="Arial" w:hAnsi="Arial" w:cs="Arial"/>
          <w:bCs/>
          <w:sz w:val="20"/>
        </w:rPr>
        <w:t>V primeru, da v določenem obdobju, ki zadeva obdobno poročanje ni izvedenih nobenih aktivnosti oz. stroški ne nastanejo, izvajalec o tem samo obvesti naročnika.</w:t>
      </w:r>
    </w:p>
    <w:p w14:paraId="41CFEC90" w14:textId="77777777" w:rsidR="003A4B71" w:rsidRPr="00DC7263" w:rsidRDefault="003A4B71" w:rsidP="003A4B71">
      <w:pPr>
        <w:pStyle w:val="Telobesedila"/>
        <w:rPr>
          <w:rFonts w:ascii="Arial" w:hAnsi="Arial" w:cs="Arial"/>
          <w:bCs/>
          <w:sz w:val="20"/>
        </w:rPr>
      </w:pPr>
    </w:p>
    <w:p w14:paraId="60B339F6" w14:textId="77777777" w:rsidR="003A4B71" w:rsidRPr="00DC7263" w:rsidRDefault="003A4B71" w:rsidP="003A4B71">
      <w:pPr>
        <w:pStyle w:val="S"/>
        <w:overflowPunct w:val="0"/>
        <w:autoSpaceDE w:val="0"/>
        <w:autoSpaceDN w:val="0"/>
        <w:adjustRightInd w:val="0"/>
        <w:rPr>
          <w:rFonts w:ascii="Arial" w:hAnsi="Arial" w:cs="Arial"/>
          <w:sz w:val="20"/>
          <w:lang w:val="sl-SI"/>
        </w:rPr>
      </w:pPr>
      <w:r w:rsidRPr="00DC7263">
        <w:rPr>
          <w:rFonts w:ascii="Arial" w:hAnsi="Arial" w:cs="Arial"/>
          <w:sz w:val="20"/>
          <w:lang w:val="sl-SI"/>
        </w:rPr>
        <w:t>Vodja projekta je kontaktna točka med osebami, ki bodo izvajale aktivnosti projekta, in predstavniki naročnika (skrbnik pogodbe s strani naročnika in vodja Sektorja za nastanitev, oskrbo in integracijo) ter je dolžan:</w:t>
      </w:r>
    </w:p>
    <w:p w14:paraId="56C3708D" w14:textId="77777777" w:rsidR="003A4B71" w:rsidRPr="00DC7263" w:rsidRDefault="003A4B71" w:rsidP="003A4B71">
      <w:pPr>
        <w:pStyle w:val="S"/>
        <w:numPr>
          <w:ilvl w:val="1"/>
          <w:numId w:val="16"/>
        </w:numPr>
        <w:tabs>
          <w:tab w:val="clear" w:pos="1080"/>
          <w:tab w:val="num" w:pos="360"/>
        </w:tabs>
        <w:overflowPunct w:val="0"/>
        <w:autoSpaceDE w:val="0"/>
        <w:autoSpaceDN w:val="0"/>
        <w:adjustRightInd w:val="0"/>
        <w:ind w:left="360"/>
        <w:rPr>
          <w:rFonts w:ascii="Arial" w:hAnsi="Arial" w:cs="Arial"/>
          <w:sz w:val="20"/>
          <w:lang w:val="sl-SI"/>
        </w:rPr>
      </w:pPr>
      <w:r w:rsidRPr="00DC7263">
        <w:rPr>
          <w:rFonts w:ascii="Arial" w:hAnsi="Arial" w:cs="Arial"/>
          <w:sz w:val="20"/>
          <w:lang w:val="sl-SI"/>
        </w:rPr>
        <w:t>tedensko oz. mesečno usklajevati delo vseh oseb, ki bodo izvajale posamezne dele projekta,</w:t>
      </w:r>
    </w:p>
    <w:p w14:paraId="22C1B76D" w14:textId="77777777" w:rsidR="003A4B71" w:rsidRPr="00DC7263" w:rsidRDefault="003A4B71" w:rsidP="003A4B71">
      <w:pPr>
        <w:pStyle w:val="S"/>
        <w:numPr>
          <w:ilvl w:val="1"/>
          <w:numId w:val="16"/>
        </w:numPr>
        <w:tabs>
          <w:tab w:val="clear" w:pos="1080"/>
          <w:tab w:val="num" w:pos="360"/>
        </w:tabs>
        <w:overflowPunct w:val="0"/>
        <w:autoSpaceDE w:val="0"/>
        <w:autoSpaceDN w:val="0"/>
        <w:adjustRightInd w:val="0"/>
        <w:ind w:left="360"/>
        <w:rPr>
          <w:rFonts w:ascii="Arial" w:hAnsi="Arial" w:cs="Arial"/>
          <w:sz w:val="20"/>
          <w:lang w:val="sl-SI"/>
        </w:rPr>
      </w:pPr>
      <w:r w:rsidRPr="00DC7263">
        <w:rPr>
          <w:rFonts w:ascii="Arial" w:hAnsi="Arial" w:cs="Arial"/>
          <w:sz w:val="20"/>
          <w:lang w:val="sl-SI"/>
        </w:rPr>
        <w:t>tedensko zbirati poročila (podatke o udeležencih, vsebini, času, kraju ter posebnostih) s strani vseh oseb, ki bodo izvajale posamezne dele projekta ter ta poročila združiti v enotno poročilo ter ga preko e-pošte najkasneje do 10.00 ure dopoldne ob torkih posredovati skrbniku pogodbe naročnika. Tedenska poročila morajo biti zapisana in oddana v slovenskem jeziku.</w:t>
      </w:r>
    </w:p>
    <w:p w14:paraId="7CA6A124" w14:textId="77777777" w:rsidR="003A4B71" w:rsidRPr="00DC7263" w:rsidRDefault="003A4B71" w:rsidP="003A4B71">
      <w:pPr>
        <w:pStyle w:val="S"/>
        <w:numPr>
          <w:ilvl w:val="1"/>
          <w:numId w:val="16"/>
        </w:numPr>
        <w:tabs>
          <w:tab w:val="clear" w:pos="1080"/>
          <w:tab w:val="num" w:pos="360"/>
        </w:tabs>
        <w:overflowPunct w:val="0"/>
        <w:autoSpaceDE w:val="0"/>
        <w:autoSpaceDN w:val="0"/>
        <w:adjustRightInd w:val="0"/>
        <w:ind w:left="426" w:hanging="426"/>
        <w:rPr>
          <w:rFonts w:ascii="Arial" w:hAnsi="Arial" w:cs="Arial"/>
          <w:sz w:val="20"/>
          <w:lang w:val="sl-SI"/>
        </w:rPr>
      </w:pPr>
      <w:r w:rsidRPr="00DC7263">
        <w:rPr>
          <w:rFonts w:ascii="Arial" w:hAnsi="Arial" w:cs="Arial"/>
          <w:sz w:val="20"/>
          <w:lang w:val="sl-SI"/>
        </w:rPr>
        <w:t xml:space="preserve">izdelava mesečnih poročil celotnega projekta, ki bodo vsebovala statistične podatke (spol, starost in število udeležencev, vključene v posamezne dejavnosti, vsebina in obseg nudene pomoči idr.), pričakovanja, odnos in odzive udeležencev ter posredovanje le-tega skrbniku pogodbe naročnika preko e-pošte najkasneje do konca meseca za tekoči mesec (zadnji dan v mesecu). </w:t>
      </w:r>
    </w:p>
    <w:p w14:paraId="1F80EC66" w14:textId="77777777" w:rsidR="003A4B71" w:rsidRPr="00DC7263" w:rsidRDefault="003A4B71" w:rsidP="003A4B71">
      <w:pPr>
        <w:pStyle w:val="S"/>
        <w:numPr>
          <w:ilvl w:val="1"/>
          <w:numId w:val="16"/>
        </w:numPr>
        <w:tabs>
          <w:tab w:val="clear" w:pos="1080"/>
          <w:tab w:val="num" w:pos="360"/>
        </w:tabs>
        <w:overflowPunct w:val="0"/>
        <w:autoSpaceDE w:val="0"/>
        <w:autoSpaceDN w:val="0"/>
        <w:adjustRightInd w:val="0"/>
        <w:ind w:left="360"/>
        <w:rPr>
          <w:rFonts w:ascii="Arial" w:hAnsi="Arial" w:cs="Arial"/>
          <w:sz w:val="20"/>
          <w:lang w:val="sl-SI"/>
        </w:rPr>
      </w:pPr>
      <w:r w:rsidRPr="00DC7263">
        <w:rPr>
          <w:rFonts w:ascii="Arial" w:hAnsi="Arial" w:cs="Arial"/>
          <w:sz w:val="20"/>
          <w:lang w:val="sl-SI"/>
        </w:rPr>
        <w:t>na podlagi tedenskih poročil ter razgovorov z osebami, ki bodo izvajale posamezne dele projekta, izdelati štiri evalvacije, s podatki o izvajanju projekta, s podanimi ugotovitvami ter predlogi za izboljšanje, in sicer:</w:t>
      </w:r>
    </w:p>
    <w:p w14:paraId="2FF9C485" w14:textId="77777777" w:rsidR="003A4B71" w:rsidRPr="00DC7263" w:rsidRDefault="003A4B71" w:rsidP="003A4B71">
      <w:pPr>
        <w:pStyle w:val="S"/>
        <w:numPr>
          <w:ilvl w:val="2"/>
          <w:numId w:val="16"/>
        </w:numPr>
        <w:tabs>
          <w:tab w:val="clear" w:pos="1800"/>
          <w:tab w:val="num" w:pos="540"/>
        </w:tabs>
        <w:overflowPunct w:val="0"/>
        <w:autoSpaceDE w:val="0"/>
        <w:autoSpaceDN w:val="0"/>
        <w:adjustRightInd w:val="0"/>
        <w:ind w:left="540" w:hanging="180"/>
        <w:rPr>
          <w:rFonts w:ascii="Arial" w:hAnsi="Arial" w:cs="Arial"/>
          <w:sz w:val="20"/>
          <w:lang w:val="sl-SI"/>
        </w:rPr>
      </w:pPr>
      <w:r w:rsidRPr="00DC7263">
        <w:rPr>
          <w:rFonts w:ascii="Arial" w:hAnsi="Arial" w:cs="Arial"/>
          <w:sz w:val="20"/>
          <w:lang w:val="sl-SI"/>
        </w:rPr>
        <w:t>prvo evalvacijo za obdobje od podpisa pogodbe do 31.12.201</w:t>
      </w:r>
      <w:r w:rsidR="00944020" w:rsidRPr="00DC7263">
        <w:rPr>
          <w:rFonts w:ascii="Arial" w:hAnsi="Arial" w:cs="Arial"/>
          <w:sz w:val="20"/>
          <w:lang w:val="sl-SI"/>
        </w:rPr>
        <w:t>9</w:t>
      </w:r>
      <w:r w:rsidRPr="00DC7263">
        <w:rPr>
          <w:rFonts w:ascii="Arial" w:hAnsi="Arial" w:cs="Arial"/>
          <w:sz w:val="20"/>
          <w:lang w:val="sl-SI"/>
        </w:rPr>
        <w:t>, ki jo je dolžan oddati naročniku najkasneje do 20.1.2018,</w:t>
      </w:r>
    </w:p>
    <w:p w14:paraId="1BF4F663" w14:textId="77777777" w:rsidR="003A4B71" w:rsidRPr="00DC7263" w:rsidRDefault="003A4B71" w:rsidP="003A4B71">
      <w:pPr>
        <w:pStyle w:val="S"/>
        <w:numPr>
          <w:ilvl w:val="2"/>
          <w:numId w:val="16"/>
        </w:numPr>
        <w:tabs>
          <w:tab w:val="clear" w:pos="1800"/>
          <w:tab w:val="num" w:pos="540"/>
        </w:tabs>
        <w:overflowPunct w:val="0"/>
        <w:autoSpaceDE w:val="0"/>
        <w:autoSpaceDN w:val="0"/>
        <w:adjustRightInd w:val="0"/>
        <w:ind w:left="540" w:hanging="180"/>
        <w:rPr>
          <w:rFonts w:ascii="Arial" w:hAnsi="Arial" w:cs="Arial"/>
          <w:sz w:val="20"/>
          <w:lang w:val="sl-SI"/>
        </w:rPr>
      </w:pPr>
      <w:r w:rsidRPr="00DC7263">
        <w:rPr>
          <w:rFonts w:ascii="Arial" w:hAnsi="Arial" w:cs="Arial"/>
          <w:sz w:val="20"/>
          <w:lang w:val="sl-SI"/>
        </w:rPr>
        <w:t>drugo evalvacijo za obdobje od 1. 1. 2018 do 31. 12. 20</w:t>
      </w:r>
      <w:r w:rsidR="00944020" w:rsidRPr="00DC7263">
        <w:rPr>
          <w:rFonts w:ascii="Arial" w:hAnsi="Arial" w:cs="Arial"/>
          <w:sz w:val="20"/>
          <w:lang w:val="sl-SI"/>
        </w:rPr>
        <w:t>20</w:t>
      </w:r>
      <w:r w:rsidRPr="00DC7263">
        <w:rPr>
          <w:rFonts w:ascii="Arial" w:hAnsi="Arial" w:cs="Arial"/>
          <w:sz w:val="20"/>
          <w:lang w:val="sl-SI"/>
        </w:rPr>
        <w:t>, ki jo je dolžan oddati naročniku najkasneje do 31.1. 2019,</w:t>
      </w:r>
    </w:p>
    <w:p w14:paraId="1F9D062A" w14:textId="77777777" w:rsidR="003A4B71" w:rsidRPr="00DC7263" w:rsidRDefault="003A4B71" w:rsidP="003A4B71">
      <w:pPr>
        <w:pStyle w:val="S"/>
        <w:numPr>
          <w:ilvl w:val="2"/>
          <w:numId w:val="16"/>
        </w:numPr>
        <w:tabs>
          <w:tab w:val="clear" w:pos="1800"/>
          <w:tab w:val="num" w:pos="540"/>
        </w:tabs>
        <w:overflowPunct w:val="0"/>
        <w:autoSpaceDE w:val="0"/>
        <w:autoSpaceDN w:val="0"/>
        <w:adjustRightInd w:val="0"/>
        <w:ind w:left="540" w:hanging="180"/>
        <w:rPr>
          <w:rFonts w:ascii="Arial" w:hAnsi="Arial" w:cs="Arial"/>
          <w:sz w:val="20"/>
          <w:lang w:val="sl-SI"/>
        </w:rPr>
      </w:pPr>
      <w:r w:rsidRPr="00DC7263">
        <w:rPr>
          <w:rFonts w:ascii="Arial" w:hAnsi="Arial" w:cs="Arial"/>
          <w:sz w:val="20"/>
          <w:lang w:val="sl-SI"/>
        </w:rPr>
        <w:t>tretjo evalvacijo za obdobje od 1. 1. 2019 do 31. 12. 20</w:t>
      </w:r>
      <w:r w:rsidR="00674FC1" w:rsidRPr="00DC7263">
        <w:rPr>
          <w:rFonts w:ascii="Arial" w:hAnsi="Arial" w:cs="Arial"/>
          <w:sz w:val="20"/>
          <w:lang w:val="sl-SI"/>
        </w:rPr>
        <w:t>21</w:t>
      </w:r>
      <w:r w:rsidRPr="00DC7263">
        <w:rPr>
          <w:rFonts w:ascii="Arial" w:hAnsi="Arial" w:cs="Arial"/>
          <w:sz w:val="20"/>
          <w:lang w:val="sl-SI"/>
        </w:rPr>
        <w:t>, ki jo je dolžan oddati naročniku najkasneje 20. 2. 202</w:t>
      </w:r>
      <w:r w:rsidR="00674FC1" w:rsidRPr="00DC7263">
        <w:rPr>
          <w:rFonts w:ascii="Arial" w:hAnsi="Arial" w:cs="Arial"/>
          <w:sz w:val="20"/>
          <w:lang w:val="sl-SI"/>
        </w:rPr>
        <w:t>2</w:t>
      </w:r>
      <w:r w:rsidRPr="00DC7263">
        <w:rPr>
          <w:rFonts w:ascii="Arial" w:hAnsi="Arial" w:cs="Arial"/>
          <w:sz w:val="20"/>
          <w:lang w:val="sl-SI"/>
        </w:rPr>
        <w:t xml:space="preserve"> in</w:t>
      </w:r>
    </w:p>
    <w:p w14:paraId="660236B2" w14:textId="77777777" w:rsidR="003A4B71" w:rsidRPr="00DC7263" w:rsidRDefault="003A4B71" w:rsidP="003A4B71">
      <w:pPr>
        <w:pStyle w:val="S"/>
        <w:numPr>
          <w:ilvl w:val="2"/>
          <w:numId w:val="16"/>
        </w:numPr>
        <w:tabs>
          <w:tab w:val="clear" w:pos="1800"/>
          <w:tab w:val="num" w:pos="540"/>
        </w:tabs>
        <w:overflowPunct w:val="0"/>
        <w:autoSpaceDE w:val="0"/>
        <w:autoSpaceDN w:val="0"/>
        <w:adjustRightInd w:val="0"/>
        <w:ind w:left="540" w:hanging="180"/>
        <w:rPr>
          <w:rFonts w:ascii="Arial" w:hAnsi="Arial" w:cs="Arial"/>
          <w:sz w:val="20"/>
          <w:lang w:val="sl-SI"/>
        </w:rPr>
      </w:pPr>
      <w:r w:rsidRPr="00DC7263">
        <w:rPr>
          <w:rFonts w:ascii="Arial" w:hAnsi="Arial" w:cs="Arial"/>
          <w:sz w:val="20"/>
          <w:lang w:val="sl-SI"/>
        </w:rPr>
        <w:t>zaključno evalvacijo, ki mora vsebovati podatke vseh prejšnjih evalvacij in jo je dolžan oddati naročniku najkasneje tri mesece po zaključku projekta.</w:t>
      </w:r>
    </w:p>
    <w:p w14:paraId="7DF948C4" w14:textId="77777777" w:rsidR="003A4B71" w:rsidRPr="00DC7263" w:rsidRDefault="003A4B71" w:rsidP="003A4B71">
      <w:pPr>
        <w:pStyle w:val="S"/>
        <w:overflowPunct w:val="0"/>
        <w:autoSpaceDE w:val="0"/>
        <w:autoSpaceDN w:val="0"/>
        <w:adjustRightInd w:val="0"/>
        <w:rPr>
          <w:rFonts w:ascii="Arial" w:hAnsi="Arial" w:cs="Arial"/>
          <w:sz w:val="20"/>
          <w:lang w:val="sl-SI"/>
        </w:rPr>
      </w:pPr>
    </w:p>
    <w:p w14:paraId="5F697BF1" w14:textId="77777777" w:rsidR="003A4B71" w:rsidRPr="00DC7263" w:rsidRDefault="003A4B71" w:rsidP="003A4B71">
      <w:pPr>
        <w:pStyle w:val="S"/>
        <w:overflowPunct w:val="0"/>
        <w:autoSpaceDE w:val="0"/>
        <w:autoSpaceDN w:val="0"/>
        <w:adjustRightInd w:val="0"/>
        <w:ind w:left="360"/>
        <w:rPr>
          <w:rFonts w:ascii="Arial" w:hAnsi="Arial" w:cs="Arial"/>
          <w:sz w:val="20"/>
          <w:lang w:val="sl-SI"/>
        </w:rPr>
      </w:pPr>
      <w:r w:rsidRPr="00DC7263">
        <w:rPr>
          <w:rFonts w:ascii="Arial" w:hAnsi="Arial" w:cs="Arial"/>
          <w:sz w:val="20"/>
          <w:lang w:val="sl-SI"/>
        </w:rPr>
        <w:t xml:space="preserve">Evalvacija mora vsebovati statistične podatke (spol, starost, državljanstvo upravičencev, čas namenjen posamezni aktivnosti, število uporabnikov projekta, število oseb, ki izvajajo aktivnosti projekta, ter njihova izobrazba, oblike in število pomoči), pričakovanja, odnos in odzive udeležencev do vsebin ter ugotovitve izvajalca o izvedbi projekta in predlogi za izboljšanje izvajanja le-tega. </w:t>
      </w:r>
    </w:p>
    <w:p w14:paraId="6CC4A663" w14:textId="6547DBC7" w:rsidR="003A4B71" w:rsidRPr="00DC7263" w:rsidRDefault="003A4B71" w:rsidP="003A4B71">
      <w:pPr>
        <w:pStyle w:val="S"/>
        <w:overflowPunct w:val="0"/>
        <w:autoSpaceDE w:val="0"/>
        <w:autoSpaceDN w:val="0"/>
        <w:adjustRightInd w:val="0"/>
        <w:ind w:left="360"/>
        <w:rPr>
          <w:rFonts w:ascii="Arial" w:hAnsi="Arial" w:cs="Arial"/>
          <w:sz w:val="20"/>
          <w:lang w:val="sl-SI"/>
        </w:rPr>
      </w:pPr>
      <w:r w:rsidRPr="00DC7263">
        <w:rPr>
          <w:rFonts w:ascii="Arial" w:hAnsi="Arial" w:cs="Arial"/>
          <w:sz w:val="20"/>
          <w:lang w:val="sl-SI"/>
        </w:rPr>
        <w:t xml:space="preserve">Izvajalec je dolžan oddati evalvacije projekta v slovenskem jeziku. Vmesne evalvacije je dolžan oddati po elektronski pošti skrbniku pogodbe s strani naročnika in vodji Sektorja integracijo. </w:t>
      </w:r>
    </w:p>
    <w:p w14:paraId="4F301C00" w14:textId="77777777" w:rsidR="003A4B71" w:rsidRPr="00DC7263" w:rsidRDefault="003A4B71" w:rsidP="003A4B71">
      <w:pPr>
        <w:pStyle w:val="S"/>
        <w:overflowPunct w:val="0"/>
        <w:autoSpaceDE w:val="0"/>
        <w:autoSpaceDN w:val="0"/>
        <w:adjustRightInd w:val="0"/>
        <w:ind w:left="360"/>
        <w:rPr>
          <w:rFonts w:ascii="Arial" w:hAnsi="Arial" w:cs="Arial"/>
          <w:sz w:val="20"/>
          <w:lang w:val="sl-SI"/>
        </w:rPr>
      </w:pPr>
      <w:r w:rsidRPr="00DC7263">
        <w:rPr>
          <w:rFonts w:ascii="Arial" w:hAnsi="Arial" w:cs="Arial"/>
          <w:sz w:val="20"/>
          <w:lang w:val="sl-SI"/>
        </w:rPr>
        <w:t>Končno evalvacijo je izvajalec dolžan oddati v dveh natisnjenih izvodih ter na enem od elektronskih nosilcev podatkov.</w:t>
      </w:r>
    </w:p>
    <w:p w14:paraId="03AF058B" w14:textId="77777777" w:rsidR="003A4B71" w:rsidRPr="00DC7263" w:rsidRDefault="003A4B71" w:rsidP="003A4B71">
      <w:pPr>
        <w:pStyle w:val="S"/>
        <w:overflowPunct w:val="0"/>
        <w:autoSpaceDE w:val="0"/>
        <w:autoSpaceDN w:val="0"/>
        <w:adjustRightInd w:val="0"/>
        <w:ind w:firstLine="360"/>
        <w:rPr>
          <w:rFonts w:ascii="Arial" w:hAnsi="Arial" w:cs="Arial"/>
          <w:sz w:val="20"/>
          <w:lang w:val="sl-SI"/>
        </w:rPr>
      </w:pPr>
      <w:r w:rsidRPr="00DC7263">
        <w:rPr>
          <w:rFonts w:ascii="Arial" w:hAnsi="Arial" w:cs="Arial"/>
          <w:sz w:val="20"/>
          <w:lang w:val="sl-SI"/>
        </w:rPr>
        <w:t>Obdobne in končno evalvacijo mora izvajalec oddati ločeno od obdobnih zahtevkov za izplačilo.</w:t>
      </w:r>
    </w:p>
    <w:p w14:paraId="73537F4E" w14:textId="77777777" w:rsidR="00E879F8" w:rsidRDefault="00E879F8" w:rsidP="003A4B71">
      <w:pPr>
        <w:pStyle w:val="BodyText32"/>
        <w:numPr>
          <w:ilvl w:val="12"/>
          <w:numId w:val="0"/>
        </w:numPr>
        <w:rPr>
          <w:rFonts w:ascii="Arial" w:hAnsi="Arial" w:cs="Arial"/>
          <w:sz w:val="20"/>
        </w:rPr>
      </w:pPr>
    </w:p>
    <w:p w14:paraId="7C2C100F" w14:textId="63CE1048" w:rsidR="003A4B71" w:rsidRPr="00DC7263" w:rsidRDefault="003A4B71" w:rsidP="003A4B71">
      <w:pPr>
        <w:pStyle w:val="BodyText32"/>
        <w:numPr>
          <w:ilvl w:val="12"/>
          <w:numId w:val="0"/>
        </w:numPr>
        <w:rPr>
          <w:rFonts w:ascii="Arial" w:hAnsi="Arial" w:cs="Arial"/>
          <w:sz w:val="20"/>
        </w:rPr>
      </w:pPr>
      <w:r w:rsidRPr="00DC7263">
        <w:rPr>
          <w:rFonts w:ascii="Arial" w:hAnsi="Arial" w:cs="Arial"/>
          <w:sz w:val="20"/>
        </w:rPr>
        <w:t xml:space="preserve">Predvideni rezultati projekta, operativni cilji projekta, sredstva za preverjanje rezultatov z indikatorji ter tveganja in predvideni roki oz. predpostavke projekta so opredeljeni v prilogi IV/6. </w:t>
      </w:r>
      <w:r w:rsidRPr="00DC7263">
        <w:rPr>
          <w:rFonts w:ascii="Arial" w:hAnsi="Arial" w:cs="Arial"/>
          <w:sz w:val="20"/>
        </w:rPr>
        <w:tab/>
      </w:r>
    </w:p>
    <w:p w14:paraId="4171169F" w14:textId="77777777" w:rsidR="003A4B71" w:rsidRPr="00DC7263" w:rsidRDefault="003A4B71" w:rsidP="003A4B71">
      <w:pPr>
        <w:pStyle w:val="BodyText32"/>
        <w:numPr>
          <w:ilvl w:val="12"/>
          <w:numId w:val="0"/>
        </w:numPr>
        <w:rPr>
          <w:rFonts w:ascii="Arial" w:hAnsi="Arial" w:cs="Arial"/>
          <w:b/>
          <w:iCs/>
          <w:sz w:val="20"/>
        </w:rPr>
      </w:pPr>
      <w:r w:rsidRPr="00DC7263">
        <w:rPr>
          <w:rFonts w:ascii="Arial" w:hAnsi="Arial" w:cs="Arial"/>
          <w:b/>
          <w:iCs/>
          <w:sz w:val="20"/>
        </w:rPr>
        <w:t>Trajanje, financiranje in izvedba projekta</w:t>
      </w:r>
    </w:p>
    <w:p w14:paraId="2A7D9F50" w14:textId="77777777" w:rsidR="003A4B71" w:rsidRPr="00DC7263" w:rsidRDefault="003A4B71" w:rsidP="003A4B71">
      <w:pPr>
        <w:pStyle w:val="BodyText32"/>
        <w:numPr>
          <w:ilvl w:val="12"/>
          <w:numId w:val="0"/>
        </w:numPr>
        <w:rPr>
          <w:rFonts w:ascii="Arial" w:hAnsi="Arial" w:cs="Arial"/>
          <w:b/>
          <w:iCs/>
          <w:sz w:val="20"/>
        </w:rPr>
      </w:pPr>
    </w:p>
    <w:p w14:paraId="305599D4" w14:textId="77777777" w:rsidR="003A4B71" w:rsidRPr="00DC7263" w:rsidRDefault="003A4B71" w:rsidP="003A4B71">
      <w:pPr>
        <w:numPr>
          <w:ilvl w:val="12"/>
          <w:numId w:val="0"/>
        </w:numPr>
        <w:jc w:val="center"/>
        <w:rPr>
          <w:rFonts w:ascii="Arial" w:hAnsi="Arial" w:cs="Arial"/>
          <w:sz w:val="20"/>
          <w:szCs w:val="20"/>
        </w:rPr>
      </w:pPr>
      <w:r w:rsidRPr="00DC7263">
        <w:rPr>
          <w:rFonts w:ascii="Arial" w:hAnsi="Arial" w:cs="Arial"/>
          <w:sz w:val="20"/>
          <w:szCs w:val="20"/>
        </w:rPr>
        <w:t>3. člen</w:t>
      </w:r>
    </w:p>
    <w:p w14:paraId="5EFB24B8" w14:textId="77777777" w:rsidR="003A4B71" w:rsidRPr="00DC7263" w:rsidRDefault="003A4B71" w:rsidP="003A4B71">
      <w:pPr>
        <w:numPr>
          <w:ilvl w:val="12"/>
          <w:numId w:val="0"/>
        </w:numPr>
        <w:rPr>
          <w:rFonts w:ascii="Arial" w:hAnsi="Arial" w:cs="Arial"/>
          <w:sz w:val="20"/>
          <w:szCs w:val="20"/>
        </w:rPr>
      </w:pPr>
    </w:p>
    <w:p w14:paraId="63BC845A" w14:textId="77777777" w:rsidR="003A4B71" w:rsidRPr="00DC7263" w:rsidRDefault="003A4B71" w:rsidP="003A4B71">
      <w:pPr>
        <w:pStyle w:val="Telobesedila"/>
        <w:numPr>
          <w:ilvl w:val="12"/>
          <w:numId w:val="0"/>
        </w:numPr>
        <w:rPr>
          <w:rFonts w:ascii="Arial" w:hAnsi="Arial" w:cs="Arial"/>
          <w:sz w:val="20"/>
        </w:rPr>
      </w:pPr>
      <w:r w:rsidRPr="00DC7263">
        <w:rPr>
          <w:rFonts w:ascii="Arial" w:hAnsi="Arial" w:cs="Arial"/>
          <w:sz w:val="20"/>
        </w:rPr>
        <w:t>Projekt se bo izvajal od podpisa pogodbe do</w:t>
      </w:r>
      <w:r w:rsidR="00674FC1" w:rsidRPr="00DC7263">
        <w:rPr>
          <w:rFonts w:ascii="Arial" w:hAnsi="Arial" w:cs="Arial"/>
          <w:sz w:val="20"/>
        </w:rPr>
        <w:t xml:space="preserve"> 31.12.2021 oz.</w:t>
      </w:r>
      <w:r w:rsidRPr="00DC7263">
        <w:rPr>
          <w:rFonts w:ascii="Arial" w:hAnsi="Arial" w:cs="Arial"/>
          <w:sz w:val="20"/>
        </w:rPr>
        <w:t xml:space="preserve"> </w:t>
      </w:r>
      <w:r w:rsidR="00674FC1" w:rsidRPr="00DC7263">
        <w:rPr>
          <w:rFonts w:ascii="Arial" w:hAnsi="Arial" w:cs="Arial"/>
          <w:sz w:val="20"/>
        </w:rPr>
        <w:t xml:space="preserve">do </w:t>
      </w:r>
      <w:r w:rsidRPr="00DC7263">
        <w:rPr>
          <w:rFonts w:ascii="Arial" w:hAnsi="Arial" w:cs="Arial"/>
          <w:sz w:val="20"/>
        </w:rPr>
        <w:t>porabe sredstev, namenjenih izvajanju projekta</w:t>
      </w:r>
      <w:r w:rsidRPr="00A13D42">
        <w:rPr>
          <w:rFonts w:ascii="Arial" w:hAnsi="Arial" w:cs="Arial"/>
          <w:sz w:val="20"/>
        </w:rPr>
        <w:t xml:space="preserve">. </w:t>
      </w:r>
      <w:r w:rsidR="00A13D42" w:rsidRPr="009762DE">
        <w:rPr>
          <w:rFonts w:ascii="Arial" w:hAnsi="Arial" w:cs="Arial"/>
          <w:sz w:val="20"/>
        </w:rPr>
        <w:t>Datum veljavnosti stroškov in izdatkov prav tako znaša do 3</w:t>
      </w:r>
      <w:r w:rsidR="00A13D42">
        <w:rPr>
          <w:rFonts w:ascii="Arial" w:hAnsi="Arial" w:cs="Arial"/>
          <w:sz w:val="20"/>
        </w:rPr>
        <w:t>1</w:t>
      </w:r>
      <w:r w:rsidR="00A13D42" w:rsidRPr="009762DE">
        <w:rPr>
          <w:rFonts w:ascii="Arial" w:hAnsi="Arial" w:cs="Arial"/>
          <w:sz w:val="20"/>
        </w:rPr>
        <w:t xml:space="preserve">. </w:t>
      </w:r>
      <w:r w:rsidR="00A13D42">
        <w:rPr>
          <w:rFonts w:ascii="Arial" w:hAnsi="Arial" w:cs="Arial"/>
          <w:sz w:val="20"/>
        </w:rPr>
        <w:t>12</w:t>
      </w:r>
      <w:r w:rsidR="00A13D42" w:rsidRPr="009762DE">
        <w:rPr>
          <w:rFonts w:ascii="Arial" w:hAnsi="Arial" w:cs="Arial"/>
          <w:sz w:val="20"/>
        </w:rPr>
        <w:t xml:space="preserve">. 2021. </w:t>
      </w:r>
      <w:r w:rsidRPr="00A13D42">
        <w:rPr>
          <w:rFonts w:ascii="Arial" w:hAnsi="Arial" w:cs="Arial"/>
          <w:sz w:val="20"/>
        </w:rPr>
        <w:t>Projekt</w:t>
      </w:r>
      <w:r w:rsidRPr="00DC7263">
        <w:rPr>
          <w:rFonts w:ascii="Arial" w:hAnsi="Arial" w:cs="Arial"/>
          <w:sz w:val="20"/>
        </w:rPr>
        <w:t xml:space="preserve"> se financira največ v višini _________(</w:t>
      </w:r>
      <w:r w:rsidRPr="00DC7263">
        <w:rPr>
          <w:rFonts w:ascii="Arial" w:hAnsi="Arial" w:cs="Arial"/>
          <w:i/>
          <w:sz w:val="20"/>
        </w:rPr>
        <w:t>največ v višini 3</w:t>
      </w:r>
      <w:r w:rsidR="00BB638D" w:rsidRPr="00DC7263">
        <w:rPr>
          <w:rFonts w:ascii="Arial" w:hAnsi="Arial" w:cs="Arial"/>
          <w:i/>
          <w:sz w:val="20"/>
        </w:rPr>
        <w:t>6</w:t>
      </w:r>
      <w:r w:rsidRPr="00DC7263">
        <w:rPr>
          <w:rFonts w:ascii="Arial" w:hAnsi="Arial" w:cs="Arial"/>
          <w:i/>
          <w:sz w:val="20"/>
        </w:rPr>
        <w:t xml:space="preserve">0.000,00 EUR), </w:t>
      </w:r>
      <w:r w:rsidRPr="00DC7263">
        <w:rPr>
          <w:rFonts w:ascii="Arial" w:hAnsi="Arial" w:cs="Arial"/>
          <w:sz w:val="20"/>
        </w:rPr>
        <w:t>kar skupaj predstavlja 100% vseh upravičenih stroškov projekta.</w:t>
      </w:r>
    </w:p>
    <w:p w14:paraId="522E64E9" w14:textId="77777777" w:rsidR="003A4B71" w:rsidRPr="00DC7263" w:rsidRDefault="003A4B71" w:rsidP="003A4B71">
      <w:pPr>
        <w:numPr>
          <w:ilvl w:val="12"/>
          <w:numId w:val="0"/>
        </w:numPr>
        <w:jc w:val="both"/>
        <w:rPr>
          <w:rFonts w:ascii="Arial" w:hAnsi="Arial" w:cs="Arial"/>
          <w:sz w:val="20"/>
          <w:szCs w:val="20"/>
        </w:rPr>
      </w:pPr>
    </w:p>
    <w:p w14:paraId="58E20DEB"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 in financirale se bodo aktivnosti projekta, ki so opredeljene v prilogi IV/6.</w:t>
      </w:r>
    </w:p>
    <w:p w14:paraId="733CD0F3" w14:textId="77777777" w:rsidR="003A4B71" w:rsidRPr="00DC7263" w:rsidRDefault="003A4B71" w:rsidP="003A4B71">
      <w:pPr>
        <w:numPr>
          <w:ilvl w:val="12"/>
          <w:numId w:val="0"/>
        </w:numPr>
        <w:jc w:val="both"/>
        <w:rPr>
          <w:rFonts w:ascii="Arial" w:hAnsi="Arial" w:cs="Arial"/>
          <w:sz w:val="20"/>
          <w:szCs w:val="20"/>
        </w:rPr>
      </w:pPr>
    </w:p>
    <w:p w14:paraId="7F28FFA5"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Izvajalec se zavezuje, da bo projekt, ki je predmet te pogodbe, izvajal kvalitetno, v skladu s prilogo IV/6, v skladu s cilji projekta in po pravilih stroke kot dober strokovnjak, s strokovno usposobljenim kadrom. </w:t>
      </w:r>
    </w:p>
    <w:p w14:paraId="62E4696E" w14:textId="77777777" w:rsidR="003A4B71" w:rsidRPr="00DC7263" w:rsidRDefault="003A4B71" w:rsidP="003A4B71">
      <w:pPr>
        <w:numPr>
          <w:ilvl w:val="12"/>
          <w:numId w:val="0"/>
        </w:numPr>
        <w:jc w:val="both"/>
        <w:rPr>
          <w:rFonts w:ascii="Arial" w:hAnsi="Arial" w:cs="Arial"/>
          <w:sz w:val="20"/>
          <w:szCs w:val="20"/>
          <w:highlight w:val="yellow"/>
        </w:rPr>
      </w:pPr>
    </w:p>
    <w:p w14:paraId="6FAD90FA"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Za ocenjevanje kakovosti izvedbe projekta bo naročnik primerjal dejansko dosežene cilje in dejansko izvedbo s predvidenimi rezultati in predvideno izvedbo projekta iz priloge IV/6. </w:t>
      </w:r>
    </w:p>
    <w:p w14:paraId="709FB5DD" w14:textId="77777777" w:rsidR="003A4B71" w:rsidRPr="00DC7263" w:rsidRDefault="003A4B71" w:rsidP="003A4B71">
      <w:pPr>
        <w:numPr>
          <w:ilvl w:val="12"/>
          <w:numId w:val="0"/>
        </w:numPr>
        <w:jc w:val="both"/>
        <w:rPr>
          <w:rFonts w:ascii="Arial" w:hAnsi="Arial" w:cs="Arial"/>
          <w:sz w:val="20"/>
          <w:szCs w:val="20"/>
        </w:rPr>
      </w:pPr>
    </w:p>
    <w:p w14:paraId="3A10C09E"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Sredstva za izvedbo projekta so zagotovljena iz Sklada v višini 75 % upravičenih stroškov (v višini _______ EUR) in proračuna Republike Slovenije – slovenske udeležbe v višini 25 % upravičenih stroškov.</w:t>
      </w:r>
    </w:p>
    <w:p w14:paraId="2FBA4571" w14:textId="77777777" w:rsidR="003A4B71" w:rsidRPr="00DC7263" w:rsidRDefault="003A4B71" w:rsidP="003A4B71">
      <w:pPr>
        <w:numPr>
          <w:ilvl w:val="12"/>
          <w:numId w:val="0"/>
        </w:numPr>
        <w:jc w:val="both"/>
        <w:rPr>
          <w:rFonts w:ascii="Arial" w:hAnsi="Arial" w:cs="Arial"/>
          <w:sz w:val="20"/>
          <w:szCs w:val="20"/>
        </w:rPr>
      </w:pPr>
    </w:p>
    <w:p w14:paraId="1806C3F0"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Navedena sredstva so namenska in jih sme izvajalec uporabiti samo za izvajanje projekta.</w:t>
      </w:r>
    </w:p>
    <w:p w14:paraId="56979764" w14:textId="77777777" w:rsidR="003A4B71" w:rsidRPr="00DC7263" w:rsidRDefault="003A4B71" w:rsidP="003A4B71">
      <w:pPr>
        <w:numPr>
          <w:ilvl w:val="12"/>
          <w:numId w:val="0"/>
        </w:numPr>
        <w:jc w:val="both"/>
        <w:rPr>
          <w:rFonts w:ascii="Arial" w:hAnsi="Arial" w:cs="Arial"/>
          <w:sz w:val="20"/>
          <w:szCs w:val="20"/>
        </w:rPr>
      </w:pPr>
    </w:p>
    <w:p w14:paraId="1097C2EE"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Financirani bodo le tisti stroški, ki so navedeni v finančni konstrukciji izvajanja projekta, in sicer v Načrtovanem projektnem proračunu – po vrsticah proračuna – priloga IV/7 razpisne dokumentacije za javni razpis iz 1. člena te pogodbe (v nadaljevanju: priloga IV/7), ki je priloga k tej pogodbi, in sicer največ do navedene višine, na podlagi predloženih dokazil o nastalih stroških in izdatkih.</w:t>
      </w:r>
    </w:p>
    <w:p w14:paraId="291DD1A5" w14:textId="77777777" w:rsidR="003A4B71" w:rsidRPr="00DC7263" w:rsidRDefault="003A4B71" w:rsidP="003A4B71">
      <w:pPr>
        <w:numPr>
          <w:ilvl w:val="12"/>
          <w:numId w:val="0"/>
        </w:numPr>
        <w:jc w:val="both"/>
        <w:rPr>
          <w:rFonts w:ascii="Arial" w:hAnsi="Arial" w:cs="Arial"/>
          <w:sz w:val="20"/>
          <w:szCs w:val="20"/>
        </w:rPr>
      </w:pPr>
    </w:p>
    <w:p w14:paraId="78006EB8" w14:textId="77777777" w:rsidR="003A4B71" w:rsidRPr="00DC7263" w:rsidRDefault="003A4B71" w:rsidP="003A4B71">
      <w:pPr>
        <w:numPr>
          <w:ilvl w:val="12"/>
          <w:numId w:val="0"/>
        </w:numPr>
        <w:rPr>
          <w:rFonts w:ascii="Arial" w:hAnsi="Arial" w:cs="Arial"/>
          <w:sz w:val="20"/>
          <w:szCs w:val="20"/>
          <w:highlight w:val="yellow"/>
        </w:rPr>
      </w:pPr>
    </w:p>
    <w:p w14:paraId="43A4897F" w14:textId="77777777" w:rsidR="003A4B71" w:rsidRPr="00DC7263" w:rsidRDefault="003A4B71" w:rsidP="003A4B71">
      <w:pPr>
        <w:numPr>
          <w:ilvl w:val="12"/>
          <w:numId w:val="0"/>
        </w:numPr>
        <w:jc w:val="both"/>
        <w:rPr>
          <w:rFonts w:ascii="Arial" w:hAnsi="Arial" w:cs="Arial"/>
          <w:b/>
          <w:sz w:val="20"/>
          <w:szCs w:val="20"/>
        </w:rPr>
      </w:pPr>
      <w:r w:rsidRPr="00DC7263">
        <w:rPr>
          <w:rFonts w:ascii="Arial" w:hAnsi="Arial" w:cs="Arial"/>
          <w:b/>
          <w:sz w:val="20"/>
          <w:szCs w:val="20"/>
        </w:rPr>
        <w:t>Osnovna načela upravičenosti stroškov</w:t>
      </w:r>
    </w:p>
    <w:p w14:paraId="1A3BA255" w14:textId="77777777" w:rsidR="003A4B71" w:rsidRPr="00DC7263" w:rsidRDefault="003A4B71" w:rsidP="003A4B71">
      <w:pPr>
        <w:numPr>
          <w:ilvl w:val="12"/>
          <w:numId w:val="0"/>
        </w:numPr>
        <w:jc w:val="center"/>
        <w:rPr>
          <w:rFonts w:ascii="Arial" w:hAnsi="Arial" w:cs="Arial"/>
          <w:b/>
          <w:bCs/>
          <w:sz w:val="20"/>
          <w:szCs w:val="20"/>
        </w:rPr>
      </w:pPr>
    </w:p>
    <w:p w14:paraId="7CCF5E82" w14:textId="77777777" w:rsidR="003A4B71" w:rsidRPr="00DC7263" w:rsidRDefault="003A4B71" w:rsidP="003A4B71">
      <w:pPr>
        <w:numPr>
          <w:ilvl w:val="12"/>
          <w:numId w:val="0"/>
        </w:numPr>
        <w:jc w:val="center"/>
        <w:rPr>
          <w:rFonts w:ascii="Arial" w:hAnsi="Arial" w:cs="Arial"/>
          <w:bCs/>
          <w:sz w:val="20"/>
          <w:szCs w:val="20"/>
        </w:rPr>
      </w:pPr>
      <w:r w:rsidRPr="00DC7263">
        <w:rPr>
          <w:rFonts w:ascii="Arial" w:hAnsi="Arial" w:cs="Arial"/>
          <w:bCs/>
          <w:sz w:val="20"/>
          <w:szCs w:val="20"/>
        </w:rPr>
        <w:t>4. člen</w:t>
      </w:r>
    </w:p>
    <w:p w14:paraId="3A6993F1" w14:textId="77777777" w:rsidR="003A4B71" w:rsidRPr="00DC7263" w:rsidRDefault="003A4B71" w:rsidP="003A4B71">
      <w:pPr>
        <w:numPr>
          <w:ilvl w:val="12"/>
          <w:numId w:val="0"/>
        </w:numPr>
        <w:jc w:val="both"/>
        <w:rPr>
          <w:rFonts w:ascii="Arial" w:hAnsi="Arial" w:cs="Arial"/>
          <w:sz w:val="20"/>
          <w:szCs w:val="20"/>
        </w:rPr>
      </w:pPr>
    </w:p>
    <w:p w14:paraId="7F5D61FC"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Naročnik bo priznal kot upravičene ter plačal le tiste stroške, ki: </w:t>
      </w:r>
    </w:p>
    <w:p w14:paraId="3C84EDCB" w14:textId="77777777" w:rsidR="003A4B71" w:rsidRPr="00DC7263" w:rsidRDefault="003A4B71" w:rsidP="003A4B71">
      <w:pPr>
        <w:numPr>
          <w:ilvl w:val="0"/>
          <w:numId w:val="24"/>
        </w:numPr>
        <w:jc w:val="both"/>
        <w:rPr>
          <w:rFonts w:ascii="Arial" w:hAnsi="Arial" w:cs="Arial"/>
          <w:sz w:val="20"/>
          <w:szCs w:val="20"/>
        </w:rPr>
      </w:pPr>
      <w:r w:rsidRPr="00DC7263">
        <w:rPr>
          <w:rFonts w:ascii="Arial" w:hAnsi="Arial" w:cs="Arial"/>
          <w:sz w:val="20"/>
          <w:szCs w:val="20"/>
        </w:rPr>
        <w:t>so potrebni in načrtovani za izvajanje dejavnosti, zajetih v zadevnem projektu;</w:t>
      </w:r>
    </w:p>
    <w:p w14:paraId="52A3584A" w14:textId="77777777" w:rsidR="003A4B71" w:rsidRPr="00DC7263" w:rsidRDefault="003A4B71" w:rsidP="003A4B71">
      <w:pPr>
        <w:numPr>
          <w:ilvl w:val="0"/>
          <w:numId w:val="24"/>
        </w:numPr>
        <w:jc w:val="both"/>
        <w:rPr>
          <w:rFonts w:ascii="Arial" w:hAnsi="Arial" w:cs="Arial"/>
          <w:sz w:val="20"/>
          <w:szCs w:val="20"/>
        </w:rPr>
      </w:pPr>
      <w:r w:rsidRPr="00DC7263">
        <w:rPr>
          <w:rFonts w:ascii="Arial" w:hAnsi="Arial" w:cs="Arial"/>
          <w:sz w:val="20"/>
          <w:szCs w:val="20"/>
        </w:rPr>
        <w:t>dejansko nastanejo za dela, ki so bila opravljena, za blago, ki je bilo dobavljeno, oz. za storitve, ki so bile izvedene;</w:t>
      </w:r>
    </w:p>
    <w:p w14:paraId="5F7EFD07" w14:textId="77777777" w:rsidR="003A4B71" w:rsidRPr="00DC7263" w:rsidRDefault="003A4B71" w:rsidP="003A4B71">
      <w:pPr>
        <w:numPr>
          <w:ilvl w:val="0"/>
          <w:numId w:val="24"/>
        </w:numPr>
        <w:jc w:val="both"/>
        <w:rPr>
          <w:rFonts w:ascii="Arial" w:hAnsi="Arial" w:cs="Arial"/>
          <w:sz w:val="20"/>
          <w:szCs w:val="20"/>
        </w:rPr>
      </w:pPr>
      <w:r w:rsidRPr="00DC7263">
        <w:rPr>
          <w:rFonts w:ascii="Arial" w:hAnsi="Arial" w:cs="Arial"/>
          <w:sz w:val="20"/>
          <w:szCs w:val="20"/>
        </w:rPr>
        <w:t xml:space="preserve">so v razumnih mejah in v skladu z načeli dobrega finančnega </w:t>
      </w:r>
      <w:proofErr w:type="spellStart"/>
      <w:r w:rsidRPr="00DC7263">
        <w:rPr>
          <w:rFonts w:ascii="Arial" w:hAnsi="Arial" w:cs="Arial"/>
          <w:sz w:val="20"/>
          <w:szCs w:val="20"/>
        </w:rPr>
        <w:t>poslovodenja</w:t>
      </w:r>
      <w:proofErr w:type="spellEnd"/>
      <w:r w:rsidRPr="00DC7263">
        <w:rPr>
          <w:rFonts w:ascii="Arial" w:hAnsi="Arial" w:cs="Arial"/>
          <w:sz w:val="20"/>
          <w:szCs w:val="20"/>
        </w:rPr>
        <w:t>, zlasti gospodarnosti in stroškovne učinkovitosti;</w:t>
      </w:r>
    </w:p>
    <w:p w14:paraId="25BDCFD5" w14:textId="77777777" w:rsidR="003A4B71" w:rsidRPr="00DC7263" w:rsidRDefault="003A4B71" w:rsidP="003A4B71">
      <w:pPr>
        <w:numPr>
          <w:ilvl w:val="0"/>
          <w:numId w:val="24"/>
        </w:numPr>
        <w:jc w:val="both"/>
        <w:rPr>
          <w:rFonts w:ascii="Arial" w:hAnsi="Arial" w:cs="Arial"/>
          <w:sz w:val="20"/>
          <w:szCs w:val="20"/>
        </w:rPr>
      </w:pPr>
      <w:r w:rsidRPr="00DC7263">
        <w:rPr>
          <w:rFonts w:ascii="Arial" w:hAnsi="Arial" w:cs="Arial"/>
          <w:sz w:val="20"/>
          <w:szCs w:val="20"/>
        </w:rPr>
        <w:t>so nastali v obdobju upravičenosti;</w:t>
      </w:r>
    </w:p>
    <w:p w14:paraId="7DDAF37E" w14:textId="77777777" w:rsidR="003A4B71" w:rsidRPr="00DC7263" w:rsidRDefault="003A4B71" w:rsidP="003A4B71">
      <w:pPr>
        <w:numPr>
          <w:ilvl w:val="0"/>
          <w:numId w:val="24"/>
        </w:numPr>
        <w:jc w:val="both"/>
        <w:rPr>
          <w:rFonts w:ascii="Arial" w:hAnsi="Arial" w:cs="Arial"/>
          <w:sz w:val="20"/>
          <w:szCs w:val="20"/>
        </w:rPr>
      </w:pPr>
      <w:r w:rsidRPr="00DC7263">
        <w:rPr>
          <w:rFonts w:ascii="Arial" w:hAnsi="Arial" w:cs="Arial"/>
          <w:sz w:val="20"/>
          <w:szCs w:val="20"/>
        </w:rPr>
        <w:t>temeljijo na verodostojnih knjigovodskih in drugih listinah;</w:t>
      </w:r>
    </w:p>
    <w:p w14:paraId="53BC362A" w14:textId="77777777" w:rsidR="003A4B71" w:rsidRPr="00DC7263" w:rsidRDefault="003A4B71" w:rsidP="003A4B71">
      <w:pPr>
        <w:numPr>
          <w:ilvl w:val="0"/>
          <w:numId w:val="24"/>
        </w:numPr>
        <w:jc w:val="both"/>
        <w:rPr>
          <w:rFonts w:ascii="Arial" w:hAnsi="Arial" w:cs="Arial"/>
          <w:sz w:val="20"/>
          <w:szCs w:val="20"/>
        </w:rPr>
      </w:pPr>
      <w:r w:rsidRPr="00DC7263">
        <w:rPr>
          <w:rFonts w:ascii="Arial" w:hAnsi="Arial" w:cs="Arial"/>
          <w:sz w:val="20"/>
          <w:szCs w:val="20"/>
        </w:rPr>
        <w:t>so izkazani v skladu z veljavnimi pravili Skupnosti in nacionalnimi predpisi.</w:t>
      </w:r>
    </w:p>
    <w:p w14:paraId="7676B9CD" w14:textId="77777777" w:rsidR="003A4B71" w:rsidRPr="00DC7263" w:rsidRDefault="003A4B71" w:rsidP="003A4B71">
      <w:pPr>
        <w:numPr>
          <w:ilvl w:val="12"/>
          <w:numId w:val="0"/>
        </w:numPr>
        <w:jc w:val="both"/>
        <w:rPr>
          <w:rFonts w:ascii="Arial" w:hAnsi="Arial" w:cs="Arial"/>
          <w:sz w:val="20"/>
          <w:szCs w:val="20"/>
        </w:rPr>
      </w:pPr>
    </w:p>
    <w:p w14:paraId="43C2F7CA"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Izvajalec bo prejel in upravljal s sredstvi v skladu s slovensko zakonodajo kot tudi s svojimi pravili, uredbami in direktivami /upoštevati v primeru, če je prijavitelj mednarodna organizacija/.</w:t>
      </w:r>
    </w:p>
    <w:p w14:paraId="29A8E636" w14:textId="77777777" w:rsidR="003A4B71" w:rsidRPr="00DC7263" w:rsidRDefault="003A4B71" w:rsidP="003A4B71">
      <w:pPr>
        <w:numPr>
          <w:ilvl w:val="12"/>
          <w:numId w:val="0"/>
        </w:numPr>
        <w:jc w:val="both"/>
        <w:rPr>
          <w:rFonts w:ascii="Arial" w:hAnsi="Arial" w:cs="Arial"/>
          <w:b/>
          <w:sz w:val="20"/>
          <w:szCs w:val="20"/>
          <w:highlight w:val="yellow"/>
        </w:rPr>
      </w:pPr>
    </w:p>
    <w:p w14:paraId="4F9479B0" w14:textId="77777777" w:rsidR="003A4B71" w:rsidRPr="00DC7263" w:rsidRDefault="003A4B71" w:rsidP="003A4B71">
      <w:pPr>
        <w:numPr>
          <w:ilvl w:val="12"/>
          <w:numId w:val="0"/>
        </w:numPr>
        <w:jc w:val="both"/>
        <w:rPr>
          <w:rFonts w:ascii="Arial" w:hAnsi="Arial" w:cs="Arial"/>
          <w:b/>
          <w:sz w:val="20"/>
          <w:szCs w:val="20"/>
          <w:highlight w:val="yellow"/>
        </w:rPr>
      </w:pPr>
    </w:p>
    <w:p w14:paraId="0E0D2723" w14:textId="77777777" w:rsidR="003A4B71" w:rsidRPr="00DC7263" w:rsidRDefault="003A4B71" w:rsidP="003A4B71">
      <w:pPr>
        <w:numPr>
          <w:ilvl w:val="12"/>
          <w:numId w:val="0"/>
        </w:numPr>
        <w:jc w:val="both"/>
        <w:rPr>
          <w:rFonts w:ascii="Arial" w:hAnsi="Arial" w:cs="Arial"/>
          <w:b/>
          <w:sz w:val="20"/>
          <w:szCs w:val="20"/>
        </w:rPr>
      </w:pPr>
      <w:r w:rsidRPr="00DC7263">
        <w:rPr>
          <w:rFonts w:ascii="Arial" w:hAnsi="Arial" w:cs="Arial"/>
          <w:b/>
          <w:sz w:val="20"/>
          <w:szCs w:val="20"/>
        </w:rPr>
        <w:t>Prihodki in načelo nepridobitnosti</w:t>
      </w:r>
    </w:p>
    <w:p w14:paraId="29A32728" w14:textId="77777777" w:rsidR="003A4B71" w:rsidRPr="00DC7263" w:rsidRDefault="003A4B71" w:rsidP="003A4B71">
      <w:pPr>
        <w:numPr>
          <w:ilvl w:val="12"/>
          <w:numId w:val="0"/>
        </w:numPr>
        <w:jc w:val="center"/>
        <w:rPr>
          <w:rFonts w:ascii="Arial" w:hAnsi="Arial" w:cs="Arial"/>
          <w:b/>
          <w:bCs/>
          <w:sz w:val="20"/>
          <w:szCs w:val="20"/>
        </w:rPr>
      </w:pPr>
    </w:p>
    <w:p w14:paraId="73220145" w14:textId="77777777" w:rsidR="003A4B71" w:rsidRPr="00DC7263" w:rsidRDefault="003A4B71" w:rsidP="003A4B71">
      <w:pPr>
        <w:numPr>
          <w:ilvl w:val="12"/>
          <w:numId w:val="0"/>
        </w:numPr>
        <w:jc w:val="center"/>
        <w:rPr>
          <w:rFonts w:ascii="Arial" w:hAnsi="Arial" w:cs="Arial"/>
          <w:bCs/>
          <w:sz w:val="20"/>
          <w:szCs w:val="20"/>
        </w:rPr>
      </w:pPr>
      <w:r w:rsidRPr="00DC7263">
        <w:rPr>
          <w:rFonts w:ascii="Arial" w:hAnsi="Arial" w:cs="Arial"/>
          <w:bCs/>
          <w:sz w:val="20"/>
          <w:szCs w:val="20"/>
        </w:rPr>
        <w:t>5. člen</w:t>
      </w:r>
    </w:p>
    <w:p w14:paraId="7A97A8CD" w14:textId="77777777" w:rsidR="003A4B71" w:rsidRPr="00DC7263" w:rsidRDefault="003A4B71" w:rsidP="003A4B71">
      <w:pPr>
        <w:numPr>
          <w:ilvl w:val="12"/>
          <w:numId w:val="0"/>
        </w:numPr>
        <w:jc w:val="both"/>
        <w:rPr>
          <w:rFonts w:ascii="Arial" w:hAnsi="Arial" w:cs="Arial"/>
          <w:sz w:val="20"/>
          <w:szCs w:val="20"/>
        </w:rPr>
      </w:pPr>
    </w:p>
    <w:p w14:paraId="2733C0AD"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Projekt se izvaja po načelu nepridobitnosti. Prispevek naročnika za projekt se ustrezno zmanjša za ustvarjen prihodek. Vsi viri prihodkov projekta morajo biti zabeleženi v izvajalčevi računovodski evidenci, davčni dokumentaciji in poročilih, ki jih izvajalec posreduje naročniku.</w:t>
      </w:r>
    </w:p>
    <w:p w14:paraId="07737E99" w14:textId="77777777" w:rsidR="003A4B71" w:rsidRPr="00DC7263" w:rsidRDefault="003A4B71" w:rsidP="003A4B71">
      <w:pPr>
        <w:numPr>
          <w:ilvl w:val="12"/>
          <w:numId w:val="0"/>
        </w:numPr>
        <w:jc w:val="both"/>
        <w:rPr>
          <w:rFonts w:ascii="Arial" w:hAnsi="Arial" w:cs="Arial"/>
          <w:sz w:val="20"/>
          <w:szCs w:val="20"/>
        </w:rPr>
      </w:pPr>
    </w:p>
    <w:p w14:paraId="74CC6D93" w14:textId="77777777" w:rsidR="003A4B71" w:rsidRPr="00DC7263" w:rsidRDefault="003A4B71" w:rsidP="003A4B71">
      <w:pPr>
        <w:numPr>
          <w:ilvl w:val="12"/>
          <w:numId w:val="0"/>
        </w:numPr>
        <w:jc w:val="both"/>
        <w:rPr>
          <w:rFonts w:ascii="Arial" w:hAnsi="Arial" w:cs="Arial"/>
          <w:sz w:val="20"/>
          <w:szCs w:val="20"/>
        </w:rPr>
      </w:pPr>
    </w:p>
    <w:p w14:paraId="619490DE" w14:textId="77777777" w:rsidR="003A4B71" w:rsidRPr="00DC7263" w:rsidRDefault="003A4B71" w:rsidP="003A4B71">
      <w:pPr>
        <w:numPr>
          <w:ilvl w:val="12"/>
          <w:numId w:val="0"/>
        </w:numPr>
        <w:jc w:val="both"/>
        <w:rPr>
          <w:rFonts w:ascii="Arial" w:hAnsi="Arial" w:cs="Arial"/>
          <w:b/>
          <w:sz w:val="20"/>
          <w:szCs w:val="20"/>
        </w:rPr>
      </w:pPr>
      <w:r w:rsidRPr="00DC7263">
        <w:rPr>
          <w:rFonts w:ascii="Arial" w:hAnsi="Arial" w:cs="Arial"/>
          <w:b/>
          <w:sz w:val="20"/>
          <w:szCs w:val="20"/>
        </w:rPr>
        <w:t>Obdobje upravičenosti in evidence</w:t>
      </w:r>
    </w:p>
    <w:p w14:paraId="1B868737" w14:textId="77777777" w:rsidR="003A4B71" w:rsidRPr="00DC7263" w:rsidRDefault="003A4B71" w:rsidP="003A4B71">
      <w:pPr>
        <w:numPr>
          <w:ilvl w:val="12"/>
          <w:numId w:val="0"/>
        </w:numPr>
        <w:jc w:val="center"/>
        <w:rPr>
          <w:rFonts w:ascii="Arial" w:hAnsi="Arial" w:cs="Arial"/>
          <w:b/>
          <w:bCs/>
          <w:sz w:val="20"/>
          <w:szCs w:val="20"/>
        </w:rPr>
      </w:pPr>
    </w:p>
    <w:p w14:paraId="12FE1868" w14:textId="77777777" w:rsidR="003A4B71" w:rsidRPr="00DC7263" w:rsidRDefault="003A4B71" w:rsidP="003A4B71">
      <w:pPr>
        <w:numPr>
          <w:ilvl w:val="12"/>
          <w:numId w:val="0"/>
        </w:numPr>
        <w:jc w:val="center"/>
        <w:rPr>
          <w:rFonts w:ascii="Arial" w:hAnsi="Arial" w:cs="Arial"/>
          <w:bCs/>
          <w:sz w:val="20"/>
          <w:szCs w:val="20"/>
        </w:rPr>
      </w:pPr>
      <w:r w:rsidRPr="00DC7263">
        <w:rPr>
          <w:rFonts w:ascii="Arial" w:hAnsi="Arial" w:cs="Arial"/>
          <w:bCs/>
          <w:sz w:val="20"/>
          <w:szCs w:val="20"/>
        </w:rPr>
        <w:t>6. člen</w:t>
      </w:r>
    </w:p>
    <w:p w14:paraId="38FB15F0" w14:textId="77777777" w:rsidR="003A4B71" w:rsidRPr="00DC7263" w:rsidRDefault="003A4B71" w:rsidP="003A4B71">
      <w:pPr>
        <w:numPr>
          <w:ilvl w:val="12"/>
          <w:numId w:val="0"/>
        </w:numPr>
        <w:jc w:val="both"/>
        <w:rPr>
          <w:rFonts w:ascii="Arial" w:hAnsi="Arial" w:cs="Arial"/>
          <w:sz w:val="20"/>
          <w:szCs w:val="20"/>
        </w:rPr>
      </w:pPr>
    </w:p>
    <w:p w14:paraId="13856EF5" w14:textId="77777777" w:rsidR="00A13D42" w:rsidRDefault="00A13D42" w:rsidP="00A13D42">
      <w:pPr>
        <w:numPr>
          <w:ilvl w:val="12"/>
          <w:numId w:val="0"/>
        </w:numPr>
        <w:jc w:val="both"/>
        <w:rPr>
          <w:rFonts w:ascii="Arial" w:hAnsi="Arial" w:cs="Arial"/>
          <w:sz w:val="20"/>
          <w:szCs w:val="20"/>
        </w:rPr>
      </w:pPr>
      <w:r w:rsidRPr="003453AB">
        <w:rPr>
          <w:rFonts w:ascii="Arial" w:hAnsi="Arial" w:cs="Arial"/>
          <w:sz w:val="20"/>
          <w:szCs w:val="20"/>
        </w:rPr>
        <w:t>Obdobje upravičenosti stroškov in izdatkov je od datuma obojestranskega podpisa pogodbe do porabe s</w:t>
      </w:r>
      <w:r>
        <w:rPr>
          <w:rFonts w:ascii="Arial" w:hAnsi="Arial" w:cs="Arial"/>
          <w:sz w:val="20"/>
          <w:szCs w:val="20"/>
        </w:rPr>
        <w:t>redstev oz. najkasneje do 31. 12</w:t>
      </w:r>
      <w:r w:rsidRPr="003453AB">
        <w:rPr>
          <w:rFonts w:ascii="Arial" w:hAnsi="Arial" w:cs="Arial"/>
          <w:sz w:val="20"/>
          <w:szCs w:val="20"/>
        </w:rPr>
        <w:t>. 202</w:t>
      </w:r>
      <w:r>
        <w:rPr>
          <w:rFonts w:ascii="Arial" w:hAnsi="Arial" w:cs="Arial"/>
          <w:sz w:val="20"/>
          <w:szCs w:val="20"/>
        </w:rPr>
        <w:t>1</w:t>
      </w:r>
      <w:r w:rsidRPr="003453AB">
        <w:rPr>
          <w:rFonts w:ascii="Arial" w:hAnsi="Arial" w:cs="Arial"/>
          <w:sz w:val="20"/>
          <w:szCs w:val="20"/>
        </w:rPr>
        <w:t>. V tem obdobju morajo biti vsi stroški izvajalca, ki so nastali pri izvedbi aktivnosti, s strani</w:t>
      </w:r>
      <w:r>
        <w:rPr>
          <w:rFonts w:ascii="Arial" w:hAnsi="Arial" w:cs="Arial"/>
          <w:sz w:val="20"/>
          <w:szCs w:val="20"/>
        </w:rPr>
        <w:t xml:space="preserve"> izvajalca tudi plačani. </w:t>
      </w:r>
    </w:p>
    <w:p w14:paraId="00FE6D85" w14:textId="77777777" w:rsidR="00A13D42" w:rsidRDefault="00A13D42" w:rsidP="00A13D42">
      <w:pPr>
        <w:numPr>
          <w:ilvl w:val="12"/>
          <w:numId w:val="0"/>
        </w:numPr>
        <w:jc w:val="both"/>
        <w:rPr>
          <w:rFonts w:ascii="Arial" w:hAnsi="Arial" w:cs="Arial"/>
          <w:sz w:val="20"/>
          <w:szCs w:val="20"/>
        </w:rPr>
      </w:pPr>
    </w:p>
    <w:p w14:paraId="416A156D" w14:textId="1D90BA30" w:rsidR="003A4B71" w:rsidRPr="00DC7263" w:rsidRDefault="00A13D42" w:rsidP="003A4B71">
      <w:pPr>
        <w:numPr>
          <w:ilvl w:val="12"/>
          <w:numId w:val="0"/>
        </w:numPr>
        <w:jc w:val="both"/>
        <w:rPr>
          <w:rFonts w:ascii="Arial" w:hAnsi="Arial" w:cs="Arial"/>
          <w:sz w:val="20"/>
          <w:szCs w:val="20"/>
        </w:rPr>
      </w:pPr>
      <w:r w:rsidRPr="003453AB">
        <w:rPr>
          <w:rFonts w:ascii="Arial" w:hAnsi="Arial" w:cs="Arial"/>
          <w:sz w:val="20"/>
          <w:szCs w:val="20"/>
        </w:rPr>
        <w:t>Stroški in izdatki, nastali pred obojestranskim pod</w:t>
      </w:r>
      <w:r w:rsidR="008A19D2">
        <w:rPr>
          <w:rFonts w:ascii="Arial" w:hAnsi="Arial" w:cs="Arial"/>
          <w:sz w:val="20"/>
          <w:szCs w:val="20"/>
        </w:rPr>
        <w:t>pisom pogodbe ali po 31</w:t>
      </w:r>
      <w:r w:rsidRPr="003453AB">
        <w:rPr>
          <w:rFonts w:ascii="Arial" w:hAnsi="Arial" w:cs="Arial"/>
          <w:sz w:val="20"/>
          <w:szCs w:val="20"/>
        </w:rPr>
        <w:t xml:space="preserve">. </w:t>
      </w:r>
      <w:r w:rsidR="008A19D2">
        <w:rPr>
          <w:rFonts w:ascii="Arial" w:hAnsi="Arial" w:cs="Arial"/>
          <w:sz w:val="20"/>
          <w:szCs w:val="20"/>
        </w:rPr>
        <w:t>12</w:t>
      </w:r>
      <w:r>
        <w:rPr>
          <w:rFonts w:ascii="Arial" w:hAnsi="Arial" w:cs="Arial"/>
          <w:sz w:val="20"/>
          <w:szCs w:val="20"/>
        </w:rPr>
        <w:t>. 2021</w:t>
      </w:r>
      <w:r w:rsidRPr="003453AB">
        <w:rPr>
          <w:rFonts w:ascii="Arial" w:hAnsi="Arial" w:cs="Arial"/>
          <w:sz w:val="20"/>
          <w:szCs w:val="20"/>
        </w:rPr>
        <w:t xml:space="preserve"> oziroma po porabi sredstev, v kolikor bodo ta porabljena pred navedenim datumom za zaključek projekta, niso upravičeni za financiranje po pogodbi</w:t>
      </w:r>
    </w:p>
    <w:p w14:paraId="1DC4C4C0"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lastRenderedPageBreak/>
        <w:t>Plačila stroškov v zvezi s projektom mora izvajalec izvršiti preden zahteva od naročnika povrnitev posameznega stroška/izdatka. Plačila morajo imeti obliko finančnih transakcij. Izjema glede plačil je izplačilo avansa, ki se izplača v skladu z 12. členom te pogodbe, brez dokazil o nastalih stroških in izdatkih.</w:t>
      </w:r>
    </w:p>
    <w:p w14:paraId="20BCBE89" w14:textId="77777777" w:rsidR="003A4B71" w:rsidRPr="00DC7263" w:rsidRDefault="003A4B71" w:rsidP="003A4B71">
      <w:pPr>
        <w:numPr>
          <w:ilvl w:val="12"/>
          <w:numId w:val="0"/>
        </w:numPr>
        <w:jc w:val="both"/>
        <w:rPr>
          <w:rFonts w:ascii="Arial" w:hAnsi="Arial" w:cs="Arial"/>
          <w:sz w:val="20"/>
          <w:szCs w:val="20"/>
        </w:rPr>
      </w:pPr>
    </w:p>
    <w:p w14:paraId="03E65DDF"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Izjema so stroški plač, kjer se uporablja standardizirana urna postavka. </w:t>
      </w:r>
    </w:p>
    <w:p w14:paraId="37ABEE28" w14:textId="77777777" w:rsidR="003A4B71" w:rsidRPr="00DC7263" w:rsidRDefault="003A4B71" w:rsidP="003A4B71">
      <w:pPr>
        <w:numPr>
          <w:ilvl w:val="12"/>
          <w:numId w:val="0"/>
        </w:numPr>
        <w:jc w:val="both"/>
        <w:rPr>
          <w:rFonts w:ascii="Arial" w:hAnsi="Arial" w:cs="Arial"/>
          <w:sz w:val="20"/>
          <w:szCs w:val="20"/>
        </w:rPr>
      </w:pPr>
    </w:p>
    <w:p w14:paraId="59DC4C92"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Stroški se praviloma dokazujejo z uradnimi računi. Kadar to ni mogoče, se izdatki izkažejo z računovodskimi listinami ali dokazili enakovredne dokazne vrednosti.</w:t>
      </w:r>
    </w:p>
    <w:p w14:paraId="73726749" w14:textId="77777777" w:rsidR="003A4B71" w:rsidRPr="00DC7263" w:rsidRDefault="003A4B71" w:rsidP="003A4B71">
      <w:pPr>
        <w:numPr>
          <w:ilvl w:val="12"/>
          <w:numId w:val="0"/>
        </w:numPr>
        <w:jc w:val="both"/>
        <w:rPr>
          <w:rFonts w:ascii="Arial" w:hAnsi="Arial" w:cs="Arial"/>
          <w:sz w:val="20"/>
          <w:szCs w:val="20"/>
        </w:rPr>
      </w:pPr>
    </w:p>
    <w:p w14:paraId="06F14B17"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Izvajalcu ni potrebno prilagati dokazil, ki bi opravičevali nastanek posrednih upravičenih stroškov.</w:t>
      </w:r>
    </w:p>
    <w:p w14:paraId="71DA76A9" w14:textId="77777777" w:rsidR="003A4B71" w:rsidRPr="00DC7263" w:rsidRDefault="003A4B71" w:rsidP="003A4B71">
      <w:pPr>
        <w:numPr>
          <w:ilvl w:val="12"/>
          <w:numId w:val="0"/>
        </w:numPr>
        <w:jc w:val="both"/>
        <w:rPr>
          <w:rFonts w:ascii="Arial" w:hAnsi="Arial" w:cs="Arial"/>
          <w:sz w:val="20"/>
          <w:szCs w:val="20"/>
        </w:rPr>
      </w:pPr>
    </w:p>
    <w:p w14:paraId="65073245"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Neposredni stroški morajo biti prepoznavni in preverljivi, in sicer tako, da so:</w:t>
      </w:r>
    </w:p>
    <w:p w14:paraId="60206B17" w14:textId="77777777" w:rsidR="003A4B71" w:rsidRPr="00DC7263" w:rsidRDefault="003A4B71" w:rsidP="003A4B71">
      <w:pPr>
        <w:numPr>
          <w:ilvl w:val="0"/>
          <w:numId w:val="25"/>
        </w:numPr>
        <w:jc w:val="both"/>
        <w:rPr>
          <w:rFonts w:ascii="Arial" w:hAnsi="Arial" w:cs="Arial"/>
          <w:sz w:val="20"/>
          <w:szCs w:val="20"/>
        </w:rPr>
      </w:pPr>
      <w:r w:rsidRPr="00DC7263">
        <w:rPr>
          <w:rFonts w:ascii="Arial" w:hAnsi="Arial" w:cs="Arial"/>
          <w:sz w:val="20"/>
          <w:szCs w:val="20"/>
        </w:rPr>
        <w:t>zabeleženi v računovodskih evidencah izvajalca (obvezno ločeno glede na stroškovni nosilec projekta, ki je predmet te pogodbe);</w:t>
      </w:r>
    </w:p>
    <w:p w14:paraId="56B92C05" w14:textId="77777777" w:rsidR="003A4B71" w:rsidRPr="00DC7263" w:rsidRDefault="003A4B71" w:rsidP="003A4B71">
      <w:pPr>
        <w:numPr>
          <w:ilvl w:val="0"/>
          <w:numId w:val="25"/>
        </w:numPr>
        <w:jc w:val="both"/>
        <w:rPr>
          <w:rFonts w:ascii="Arial" w:hAnsi="Arial" w:cs="Arial"/>
          <w:sz w:val="20"/>
          <w:szCs w:val="20"/>
        </w:rPr>
      </w:pPr>
      <w:r w:rsidRPr="00DC7263">
        <w:rPr>
          <w:rFonts w:ascii="Arial" w:hAnsi="Arial" w:cs="Arial"/>
          <w:sz w:val="20"/>
          <w:szCs w:val="20"/>
        </w:rPr>
        <w:t>določeni v skladu z veljavnimi računovodskimi standardi države, v kateri ima izvajalec sedež, ter v skladu z običajnimi praksami stroškovnega računovodstva izvajalca;</w:t>
      </w:r>
    </w:p>
    <w:p w14:paraId="18DA8D6B" w14:textId="77777777" w:rsidR="003A4B71" w:rsidRPr="00DC7263" w:rsidRDefault="003A4B71" w:rsidP="003A4B71">
      <w:pPr>
        <w:numPr>
          <w:ilvl w:val="0"/>
          <w:numId w:val="25"/>
        </w:numPr>
        <w:jc w:val="both"/>
        <w:rPr>
          <w:rFonts w:ascii="Arial" w:hAnsi="Arial" w:cs="Arial"/>
          <w:sz w:val="20"/>
          <w:szCs w:val="20"/>
        </w:rPr>
      </w:pPr>
      <w:r w:rsidRPr="00DC7263">
        <w:rPr>
          <w:rFonts w:ascii="Arial" w:hAnsi="Arial" w:cs="Arial"/>
          <w:sz w:val="20"/>
          <w:szCs w:val="20"/>
        </w:rPr>
        <w:t>prijavljeni v skladu z zahtevami veljavne davčne in delovno-pravne zakonodaje.</w:t>
      </w:r>
    </w:p>
    <w:p w14:paraId="136FEDEF" w14:textId="77777777" w:rsidR="003A4B71" w:rsidRPr="00DC7263" w:rsidRDefault="003A4B71" w:rsidP="003A4B71">
      <w:pPr>
        <w:tabs>
          <w:tab w:val="left" w:pos="720"/>
        </w:tabs>
        <w:jc w:val="both"/>
        <w:rPr>
          <w:rFonts w:ascii="Arial" w:hAnsi="Arial" w:cs="Arial"/>
          <w:sz w:val="20"/>
          <w:szCs w:val="20"/>
        </w:rPr>
      </w:pPr>
    </w:p>
    <w:p w14:paraId="480795CF" w14:textId="77777777" w:rsidR="003A4B71" w:rsidRPr="00DC7263" w:rsidRDefault="003A4B71" w:rsidP="003A4B71">
      <w:pPr>
        <w:tabs>
          <w:tab w:val="left" w:pos="720"/>
        </w:tabs>
        <w:jc w:val="both"/>
        <w:rPr>
          <w:rFonts w:ascii="Arial" w:hAnsi="Arial" w:cs="Arial"/>
          <w:sz w:val="20"/>
          <w:szCs w:val="20"/>
        </w:rPr>
      </w:pPr>
    </w:p>
    <w:p w14:paraId="660AF193" w14:textId="77777777" w:rsidR="003A4B71" w:rsidRPr="00DC7263" w:rsidRDefault="003A4B71" w:rsidP="003A4B71">
      <w:pPr>
        <w:tabs>
          <w:tab w:val="left" w:pos="720"/>
        </w:tabs>
        <w:jc w:val="both"/>
        <w:rPr>
          <w:rFonts w:ascii="Arial" w:hAnsi="Arial" w:cs="Arial"/>
          <w:b/>
          <w:sz w:val="20"/>
          <w:szCs w:val="20"/>
        </w:rPr>
      </w:pPr>
      <w:r w:rsidRPr="00DC7263">
        <w:rPr>
          <w:rFonts w:ascii="Arial" w:hAnsi="Arial" w:cs="Arial"/>
          <w:b/>
          <w:sz w:val="20"/>
          <w:szCs w:val="20"/>
        </w:rPr>
        <w:t>Bistvene spremembe projekta</w:t>
      </w:r>
    </w:p>
    <w:p w14:paraId="4CE28A44" w14:textId="77777777" w:rsidR="003A4B71" w:rsidRPr="00DC7263" w:rsidRDefault="003A4B71" w:rsidP="003A4B71">
      <w:pPr>
        <w:tabs>
          <w:tab w:val="left" w:pos="720"/>
        </w:tabs>
        <w:jc w:val="both"/>
        <w:rPr>
          <w:rFonts w:ascii="Arial" w:hAnsi="Arial" w:cs="Arial"/>
          <w:sz w:val="20"/>
          <w:szCs w:val="20"/>
        </w:rPr>
      </w:pPr>
    </w:p>
    <w:p w14:paraId="29DF21D4" w14:textId="77777777" w:rsidR="003A4B71" w:rsidRPr="00DC7263" w:rsidRDefault="003A4B71" w:rsidP="003A4B71">
      <w:pPr>
        <w:tabs>
          <w:tab w:val="left" w:pos="720"/>
        </w:tabs>
        <w:jc w:val="center"/>
        <w:rPr>
          <w:rFonts w:ascii="Arial" w:hAnsi="Arial" w:cs="Arial"/>
          <w:sz w:val="20"/>
          <w:szCs w:val="20"/>
        </w:rPr>
      </w:pPr>
      <w:r w:rsidRPr="00DC7263">
        <w:rPr>
          <w:rFonts w:ascii="Arial" w:hAnsi="Arial" w:cs="Arial"/>
          <w:sz w:val="20"/>
          <w:szCs w:val="20"/>
        </w:rPr>
        <w:t>7. člen</w:t>
      </w:r>
    </w:p>
    <w:p w14:paraId="702194A9" w14:textId="77777777" w:rsidR="003A4B71" w:rsidRPr="00DC7263" w:rsidRDefault="003A4B71" w:rsidP="003A4B71">
      <w:pPr>
        <w:tabs>
          <w:tab w:val="left" w:pos="720"/>
        </w:tabs>
        <w:jc w:val="both"/>
        <w:rPr>
          <w:rFonts w:ascii="Arial" w:hAnsi="Arial" w:cs="Arial"/>
          <w:sz w:val="20"/>
          <w:szCs w:val="20"/>
          <w:highlight w:val="yellow"/>
        </w:rPr>
      </w:pPr>
    </w:p>
    <w:p w14:paraId="5350FEA5"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Izvajalec ne sme brez veljavno sklenjenega aneksa izvajati projekta v bistveno drugačnem finančnem, tehničnem in administrativnem smislu od dogovorjenega.</w:t>
      </w:r>
    </w:p>
    <w:p w14:paraId="6545E578" w14:textId="77777777" w:rsidR="003A4B71" w:rsidRPr="00DC7263" w:rsidRDefault="003A4B71" w:rsidP="003A4B71">
      <w:pPr>
        <w:numPr>
          <w:ilvl w:val="12"/>
          <w:numId w:val="0"/>
        </w:numPr>
        <w:jc w:val="both"/>
        <w:rPr>
          <w:rFonts w:ascii="Arial" w:hAnsi="Arial" w:cs="Arial"/>
          <w:sz w:val="20"/>
          <w:szCs w:val="20"/>
        </w:rPr>
      </w:pPr>
    </w:p>
    <w:p w14:paraId="45810B27"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Za bistvene spremembe, ki zahtevajo sklenitev aneksa k osnovni pogodbi, štejejo na primer: </w:t>
      </w:r>
    </w:p>
    <w:p w14:paraId="0295B9DA" w14:textId="77777777" w:rsidR="003A4B71" w:rsidRPr="00DC7263" w:rsidRDefault="003A4B71" w:rsidP="003A4B71">
      <w:pPr>
        <w:numPr>
          <w:ilvl w:val="0"/>
          <w:numId w:val="26"/>
        </w:numPr>
        <w:tabs>
          <w:tab w:val="clear" w:pos="720"/>
          <w:tab w:val="num" w:pos="360"/>
        </w:tabs>
        <w:ind w:left="360"/>
        <w:jc w:val="both"/>
        <w:rPr>
          <w:rFonts w:ascii="Arial" w:hAnsi="Arial" w:cs="Arial"/>
          <w:sz w:val="20"/>
          <w:szCs w:val="20"/>
        </w:rPr>
      </w:pPr>
      <w:r w:rsidRPr="00DC7263">
        <w:rPr>
          <w:rFonts w:ascii="Arial" w:hAnsi="Arial" w:cs="Arial"/>
          <w:sz w:val="20"/>
          <w:szCs w:val="20"/>
        </w:rPr>
        <w:t>sprememba trajanja projekta in/ali pogodbe;</w:t>
      </w:r>
    </w:p>
    <w:p w14:paraId="45079C23" w14:textId="77777777" w:rsidR="003A4B71" w:rsidRPr="00DC7263" w:rsidRDefault="003A4B71" w:rsidP="003A4B71">
      <w:pPr>
        <w:numPr>
          <w:ilvl w:val="0"/>
          <w:numId w:val="26"/>
        </w:numPr>
        <w:tabs>
          <w:tab w:val="clear" w:pos="720"/>
          <w:tab w:val="num" w:pos="360"/>
        </w:tabs>
        <w:ind w:left="360"/>
        <w:jc w:val="both"/>
        <w:rPr>
          <w:rFonts w:ascii="Arial" w:hAnsi="Arial" w:cs="Arial"/>
          <w:sz w:val="20"/>
          <w:szCs w:val="20"/>
        </w:rPr>
      </w:pPr>
      <w:r w:rsidRPr="00DC7263">
        <w:rPr>
          <w:rFonts w:ascii="Arial" w:hAnsi="Arial" w:cs="Arial"/>
          <w:sz w:val="20"/>
          <w:szCs w:val="20"/>
        </w:rPr>
        <w:t>sprememba skrbnika pogodbe;</w:t>
      </w:r>
    </w:p>
    <w:p w14:paraId="4FFDD08B" w14:textId="77777777" w:rsidR="003A4B71" w:rsidRPr="00DC7263" w:rsidRDefault="003A4B71" w:rsidP="003A4B71">
      <w:pPr>
        <w:numPr>
          <w:ilvl w:val="0"/>
          <w:numId w:val="26"/>
        </w:numPr>
        <w:tabs>
          <w:tab w:val="clear" w:pos="720"/>
          <w:tab w:val="num" w:pos="360"/>
        </w:tabs>
        <w:ind w:left="360"/>
        <w:jc w:val="both"/>
        <w:rPr>
          <w:rFonts w:ascii="Arial" w:hAnsi="Arial" w:cs="Arial"/>
          <w:sz w:val="20"/>
          <w:szCs w:val="20"/>
        </w:rPr>
      </w:pPr>
      <w:r w:rsidRPr="00DC7263">
        <w:rPr>
          <w:rFonts w:ascii="Arial" w:hAnsi="Arial" w:cs="Arial"/>
          <w:sz w:val="20"/>
          <w:szCs w:val="20"/>
        </w:rPr>
        <w:t>sprememba aktivnosti projekta;</w:t>
      </w:r>
    </w:p>
    <w:p w14:paraId="57364F91" w14:textId="77777777" w:rsidR="003A4B71" w:rsidRPr="00DC7263" w:rsidRDefault="003A4B71" w:rsidP="003A4B71">
      <w:pPr>
        <w:numPr>
          <w:ilvl w:val="0"/>
          <w:numId w:val="26"/>
        </w:numPr>
        <w:tabs>
          <w:tab w:val="clear" w:pos="720"/>
          <w:tab w:val="num" w:pos="360"/>
        </w:tabs>
        <w:ind w:left="360"/>
        <w:jc w:val="both"/>
        <w:rPr>
          <w:rFonts w:ascii="Arial" w:hAnsi="Arial" w:cs="Arial"/>
          <w:sz w:val="20"/>
          <w:szCs w:val="20"/>
        </w:rPr>
      </w:pPr>
      <w:r w:rsidRPr="00DC7263">
        <w:rPr>
          <w:rFonts w:ascii="Arial" w:hAnsi="Arial" w:cs="Arial"/>
          <w:sz w:val="20"/>
          <w:szCs w:val="20"/>
        </w:rPr>
        <w:t xml:space="preserve">v primeru povečanja % </w:t>
      </w:r>
      <w:proofErr w:type="spellStart"/>
      <w:r w:rsidRPr="00DC7263">
        <w:rPr>
          <w:rFonts w:ascii="Arial" w:hAnsi="Arial" w:cs="Arial"/>
          <w:sz w:val="20"/>
          <w:szCs w:val="20"/>
        </w:rPr>
        <w:t>podizvajanja</w:t>
      </w:r>
      <w:proofErr w:type="spellEnd"/>
      <w:r w:rsidRPr="00DC7263">
        <w:rPr>
          <w:rFonts w:ascii="Arial" w:hAnsi="Arial" w:cs="Arial"/>
          <w:sz w:val="20"/>
          <w:szCs w:val="20"/>
        </w:rPr>
        <w:t xml:space="preserve"> in spremembe opredelitve nalog danih v </w:t>
      </w:r>
      <w:proofErr w:type="spellStart"/>
      <w:r w:rsidRPr="00DC7263">
        <w:rPr>
          <w:rFonts w:ascii="Arial" w:hAnsi="Arial" w:cs="Arial"/>
          <w:sz w:val="20"/>
          <w:szCs w:val="20"/>
        </w:rPr>
        <w:t>podizvajanje</w:t>
      </w:r>
      <w:proofErr w:type="spellEnd"/>
      <w:r w:rsidRPr="00DC7263">
        <w:rPr>
          <w:rFonts w:ascii="Arial" w:hAnsi="Arial" w:cs="Arial"/>
          <w:sz w:val="20"/>
          <w:szCs w:val="20"/>
        </w:rPr>
        <w:t>;</w:t>
      </w:r>
    </w:p>
    <w:p w14:paraId="59975D2B" w14:textId="54437AE2" w:rsidR="003A4B71" w:rsidRPr="00DC7263" w:rsidRDefault="003A4B71" w:rsidP="003A4B71">
      <w:pPr>
        <w:numPr>
          <w:ilvl w:val="0"/>
          <w:numId w:val="26"/>
        </w:numPr>
        <w:tabs>
          <w:tab w:val="clear" w:pos="720"/>
          <w:tab w:val="num" w:pos="360"/>
        </w:tabs>
        <w:ind w:left="360"/>
        <w:jc w:val="both"/>
        <w:rPr>
          <w:rFonts w:ascii="Arial" w:hAnsi="Arial" w:cs="Arial"/>
          <w:sz w:val="20"/>
          <w:szCs w:val="20"/>
        </w:rPr>
      </w:pPr>
      <w:r w:rsidRPr="00DC7263">
        <w:rPr>
          <w:rFonts w:ascii="Arial" w:hAnsi="Arial" w:cs="Arial"/>
          <w:sz w:val="20"/>
          <w:szCs w:val="20"/>
        </w:rPr>
        <w:t xml:space="preserve">sprememba dogovorjenega načrtovanega projektnega proračuna, ki ima za posledico prerazporeditev načrtovanih sredstev med posameznimi kategorijami upravičenih neposrednih stroškov iz priloge IV/6, pri čemer je seštevek sprememb večji od </w:t>
      </w:r>
      <w:r w:rsidR="00A13D42">
        <w:rPr>
          <w:rFonts w:ascii="Arial" w:hAnsi="Arial" w:cs="Arial"/>
          <w:sz w:val="20"/>
          <w:szCs w:val="20"/>
        </w:rPr>
        <w:t>3</w:t>
      </w:r>
      <w:r w:rsidR="00A13D42" w:rsidRPr="00DC7263">
        <w:rPr>
          <w:rFonts w:ascii="Arial" w:hAnsi="Arial" w:cs="Arial"/>
          <w:sz w:val="20"/>
          <w:szCs w:val="20"/>
        </w:rPr>
        <w:t xml:space="preserve">0 </w:t>
      </w:r>
      <w:r w:rsidRPr="00DC7263">
        <w:rPr>
          <w:rFonts w:ascii="Arial" w:hAnsi="Arial" w:cs="Arial"/>
          <w:sz w:val="20"/>
          <w:szCs w:val="20"/>
        </w:rPr>
        <w:t>% celotnih neposrednih stroškov;</w:t>
      </w:r>
    </w:p>
    <w:p w14:paraId="1EDE1F41" w14:textId="77777777" w:rsidR="003A4B71" w:rsidRPr="00DC7263" w:rsidRDefault="003A4B71" w:rsidP="003A4B71">
      <w:pPr>
        <w:numPr>
          <w:ilvl w:val="0"/>
          <w:numId w:val="26"/>
        </w:numPr>
        <w:tabs>
          <w:tab w:val="clear" w:pos="720"/>
          <w:tab w:val="num" w:pos="360"/>
        </w:tabs>
        <w:ind w:left="360"/>
        <w:jc w:val="both"/>
        <w:rPr>
          <w:rFonts w:ascii="Arial" w:hAnsi="Arial" w:cs="Arial"/>
          <w:sz w:val="20"/>
          <w:szCs w:val="20"/>
        </w:rPr>
      </w:pPr>
      <w:r w:rsidRPr="00DC7263">
        <w:rPr>
          <w:rFonts w:ascii="Arial" w:hAnsi="Arial" w:cs="Arial"/>
          <w:sz w:val="20"/>
          <w:szCs w:val="20"/>
        </w:rPr>
        <w:t>sprememba bančnega računa izvajalca, na katerega bo naročnik poravnal pogodbene obveznosti;</w:t>
      </w:r>
    </w:p>
    <w:p w14:paraId="4A61B1EA" w14:textId="77777777" w:rsidR="003A4B71" w:rsidRPr="00DC7263" w:rsidRDefault="003A4B71" w:rsidP="003A4B71">
      <w:pPr>
        <w:numPr>
          <w:ilvl w:val="0"/>
          <w:numId w:val="26"/>
        </w:numPr>
        <w:tabs>
          <w:tab w:val="clear" w:pos="720"/>
          <w:tab w:val="num" w:pos="360"/>
        </w:tabs>
        <w:ind w:left="360"/>
        <w:jc w:val="both"/>
        <w:rPr>
          <w:rFonts w:ascii="Arial" w:hAnsi="Arial" w:cs="Arial"/>
          <w:sz w:val="20"/>
          <w:szCs w:val="20"/>
        </w:rPr>
      </w:pPr>
      <w:r w:rsidRPr="00DC7263">
        <w:rPr>
          <w:rFonts w:ascii="Arial" w:hAnsi="Arial" w:cs="Arial"/>
          <w:sz w:val="20"/>
          <w:szCs w:val="20"/>
        </w:rPr>
        <w:t>sprememba imena in/ali pravne oblike izvajalca projekta;</w:t>
      </w:r>
    </w:p>
    <w:p w14:paraId="20F34BC8" w14:textId="77777777" w:rsidR="003A4B71" w:rsidRPr="00DC7263" w:rsidRDefault="003A4B71" w:rsidP="003A4B71">
      <w:pPr>
        <w:numPr>
          <w:ilvl w:val="0"/>
          <w:numId w:val="26"/>
        </w:numPr>
        <w:tabs>
          <w:tab w:val="clear" w:pos="720"/>
          <w:tab w:val="num" w:pos="360"/>
        </w:tabs>
        <w:ind w:left="360"/>
        <w:jc w:val="both"/>
        <w:rPr>
          <w:rFonts w:ascii="Arial" w:hAnsi="Arial" w:cs="Arial"/>
          <w:sz w:val="20"/>
          <w:szCs w:val="20"/>
        </w:rPr>
      </w:pPr>
      <w:r w:rsidRPr="00DC7263">
        <w:rPr>
          <w:rFonts w:ascii="Arial" w:hAnsi="Arial" w:cs="Arial"/>
          <w:sz w:val="20"/>
          <w:szCs w:val="20"/>
        </w:rPr>
        <w:t>sprememba načina poročanja o izvajanju projekta.</w:t>
      </w:r>
    </w:p>
    <w:p w14:paraId="30AEEF1B" w14:textId="77777777" w:rsidR="003A4B71" w:rsidRPr="00DC7263" w:rsidRDefault="003A4B71" w:rsidP="003A4B71">
      <w:pPr>
        <w:numPr>
          <w:ilvl w:val="12"/>
          <w:numId w:val="0"/>
        </w:numPr>
        <w:jc w:val="both"/>
        <w:rPr>
          <w:rFonts w:ascii="Arial" w:hAnsi="Arial" w:cs="Arial"/>
          <w:sz w:val="20"/>
          <w:szCs w:val="20"/>
        </w:rPr>
      </w:pPr>
    </w:p>
    <w:p w14:paraId="4217A22B"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novi prilogi IV/6 in IV/7, ki odražata predlagane spremembe, v kolikor je to potrebno.</w:t>
      </w:r>
    </w:p>
    <w:p w14:paraId="1FB530C7" w14:textId="77777777" w:rsidR="003A4B71" w:rsidRPr="00DC7263" w:rsidRDefault="003A4B71" w:rsidP="003A4B71">
      <w:pPr>
        <w:tabs>
          <w:tab w:val="left" w:pos="720"/>
        </w:tabs>
        <w:jc w:val="both"/>
        <w:rPr>
          <w:rFonts w:ascii="Arial" w:hAnsi="Arial" w:cs="Arial"/>
          <w:sz w:val="20"/>
          <w:szCs w:val="20"/>
          <w:highlight w:val="yellow"/>
        </w:rPr>
      </w:pPr>
    </w:p>
    <w:p w14:paraId="051CFE04" w14:textId="77777777" w:rsidR="003A4B71" w:rsidRPr="00DC7263" w:rsidRDefault="003A4B71" w:rsidP="003A4B71">
      <w:pPr>
        <w:tabs>
          <w:tab w:val="left" w:pos="720"/>
        </w:tabs>
        <w:jc w:val="both"/>
        <w:rPr>
          <w:rFonts w:ascii="Arial" w:hAnsi="Arial" w:cs="Arial"/>
          <w:sz w:val="20"/>
          <w:szCs w:val="20"/>
          <w:highlight w:val="yellow"/>
        </w:rPr>
      </w:pPr>
    </w:p>
    <w:p w14:paraId="44498A03" w14:textId="77777777" w:rsidR="003A4B71" w:rsidRPr="00DC7263" w:rsidRDefault="003A4B71" w:rsidP="003A4B71">
      <w:pPr>
        <w:numPr>
          <w:ilvl w:val="12"/>
          <w:numId w:val="0"/>
        </w:numPr>
        <w:jc w:val="both"/>
        <w:rPr>
          <w:rFonts w:ascii="Arial" w:hAnsi="Arial" w:cs="Arial"/>
          <w:b/>
          <w:sz w:val="20"/>
          <w:szCs w:val="20"/>
          <w:lang w:eastAsia="en-US"/>
        </w:rPr>
      </w:pPr>
      <w:r w:rsidRPr="00DC7263">
        <w:rPr>
          <w:rFonts w:ascii="Arial" w:hAnsi="Arial" w:cs="Arial"/>
          <w:b/>
          <w:sz w:val="20"/>
          <w:szCs w:val="20"/>
          <w:lang w:eastAsia="en-US"/>
        </w:rPr>
        <w:t>Kategorije upravičenih stroškov projekta</w:t>
      </w:r>
    </w:p>
    <w:p w14:paraId="54407586" w14:textId="77777777" w:rsidR="003A4B71" w:rsidRPr="00DC7263" w:rsidRDefault="003A4B71" w:rsidP="003A4B71">
      <w:pPr>
        <w:pStyle w:val="Telobesedila2"/>
        <w:overflowPunct w:val="0"/>
        <w:autoSpaceDE w:val="0"/>
        <w:autoSpaceDN w:val="0"/>
        <w:adjustRightInd w:val="0"/>
        <w:spacing w:line="260" w:lineRule="exact"/>
        <w:textAlignment w:val="baseline"/>
        <w:rPr>
          <w:rFonts w:ascii="Arial" w:hAnsi="Arial" w:cs="Arial"/>
          <w:iCs/>
          <w:sz w:val="20"/>
        </w:rPr>
      </w:pPr>
    </w:p>
    <w:p w14:paraId="47E966C0" w14:textId="77777777" w:rsidR="003A4B71" w:rsidRPr="00DC7263" w:rsidRDefault="003A4B71" w:rsidP="003A4B71">
      <w:pPr>
        <w:numPr>
          <w:ilvl w:val="1"/>
          <w:numId w:val="4"/>
        </w:numPr>
        <w:tabs>
          <w:tab w:val="clear" w:pos="1440"/>
          <w:tab w:val="num" w:pos="1080"/>
          <w:tab w:val="num" w:pos="2160"/>
        </w:tabs>
        <w:ind w:left="1080"/>
        <w:jc w:val="center"/>
        <w:rPr>
          <w:rFonts w:ascii="Arial" w:hAnsi="Arial" w:cs="Arial"/>
          <w:sz w:val="20"/>
          <w:szCs w:val="20"/>
        </w:rPr>
      </w:pPr>
      <w:r w:rsidRPr="00DC7263">
        <w:rPr>
          <w:rFonts w:ascii="Arial" w:hAnsi="Arial" w:cs="Arial"/>
          <w:sz w:val="20"/>
          <w:szCs w:val="20"/>
        </w:rPr>
        <w:t>člen</w:t>
      </w:r>
    </w:p>
    <w:p w14:paraId="6017C21E" w14:textId="77777777" w:rsidR="003A4B71" w:rsidRPr="00DC7263" w:rsidRDefault="003A4B71" w:rsidP="003A4B71">
      <w:pPr>
        <w:jc w:val="center"/>
        <w:rPr>
          <w:rFonts w:ascii="Arial" w:hAnsi="Arial" w:cs="Arial"/>
          <w:i/>
          <w:sz w:val="20"/>
          <w:szCs w:val="20"/>
        </w:rPr>
      </w:pPr>
      <w:r w:rsidRPr="00DC7263">
        <w:rPr>
          <w:rFonts w:ascii="Arial" w:hAnsi="Arial" w:cs="Arial"/>
          <w:i/>
          <w:sz w:val="20"/>
          <w:szCs w:val="20"/>
        </w:rPr>
        <w:t>/smiselno upoštevati glede na kategorije stroškov iz priloge IV/7/</w:t>
      </w:r>
    </w:p>
    <w:p w14:paraId="0A7EE818" w14:textId="77777777" w:rsidR="003A4B71" w:rsidRPr="00DC7263" w:rsidRDefault="003A4B71" w:rsidP="003A4B71">
      <w:pPr>
        <w:numPr>
          <w:ilvl w:val="12"/>
          <w:numId w:val="0"/>
        </w:numPr>
        <w:jc w:val="both"/>
        <w:rPr>
          <w:rFonts w:ascii="Arial" w:hAnsi="Arial" w:cs="Arial"/>
          <w:sz w:val="20"/>
          <w:szCs w:val="20"/>
        </w:rPr>
      </w:pPr>
    </w:p>
    <w:p w14:paraId="419AA979"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Naročnik bo financiral le stroške, ki so izključno vezani na izvajanje projekta in so navedeni v prilogi IV/7. </w:t>
      </w:r>
    </w:p>
    <w:p w14:paraId="65646F1B" w14:textId="77777777" w:rsidR="003A4B71" w:rsidRPr="00DC7263" w:rsidRDefault="003A4B71" w:rsidP="003A4B71">
      <w:pPr>
        <w:numPr>
          <w:ilvl w:val="12"/>
          <w:numId w:val="0"/>
        </w:numPr>
        <w:jc w:val="both"/>
        <w:rPr>
          <w:rFonts w:ascii="Arial" w:hAnsi="Arial" w:cs="Arial"/>
          <w:sz w:val="20"/>
          <w:szCs w:val="20"/>
        </w:rPr>
      </w:pPr>
    </w:p>
    <w:p w14:paraId="59074B14"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Neposredni upravičeni stroški so sestavljeni iz naslednjih kategorij (referenca na kategorije v načrtovanem in dejanskem proračunu):</w:t>
      </w:r>
    </w:p>
    <w:p w14:paraId="07D82A2B" w14:textId="77777777" w:rsidR="003A4B71" w:rsidRPr="00DC7263" w:rsidRDefault="003A4B71" w:rsidP="003A4B71">
      <w:pPr>
        <w:numPr>
          <w:ilvl w:val="0"/>
          <w:numId w:val="27"/>
        </w:numPr>
        <w:ind w:left="357" w:hanging="357"/>
        <w:jc w:val="both"/>
        <w:rPr>
          <w:rFonts w:ascii="Arial" w:hAnsi="Arial" w:cs="Arial"/>
          <w:sz w:val="20"/>
          <w:szCs w:val="20"/>
        </w:rPr>
      </w:pPr>
      <w:r w:rsidRPr="00DC7263">
        <w:rPr>
          <w:rFonts w:ascii="Arial" w:hAnsi="Arial" w:cs="Arial"/>
          <w:sz w:val="20"/>
          <w:szCs w:val="20"/>
        </w:rPr>
        <w:t>stroški plač (A),</w:t>
      </w:r>
    </w:p>
    <w:p w14:paraId="0AD65651" w14:textId="77777777" w:rsidR="003A4B71" w:rsidRPr="00DC7263" w:rsidRDefault="003A4B71" w:rsidP="003A4B71">
      <w:pPr>
        <w:numPr>
          <w:ilvl w:val="0"/>
          <w:numId w:val="27"/>
        </w:numPr>
        <w:ind w:left="357" w:hanging="357"/>
        <w:jc w:val="both"/>
        <w:rPr>
          <w:rFonts w:ascii="Arial" w:hAnsi="Arial" w:cs="Arial"/>
          <w:sz w:val="20"/>
          <w:szCs w:val="20"/>
        </w:rPr>
      </w:pPr>
      <w:r w:rsidRPr="00DC7263">
        <w:rPr>
          <w:rFonts w:ascii="Arial" w:hAnsi="Arial" w:cs="Arial"/>
          <w:sz w:val="20"/>
          <w:szCs w:val="20"/>
        </w:rPr>
        <w:t>potni stroški (B),</w:t>
      </w:r>
    </w:p>
    <w:p w14:paraId="5BBA18B9" w14:textId="77777777" w:rsidR="00BB638D" w:rsidRPr="00DC7263" w:rsidRDefault="00BB638D" w:rsidP="003A4B71">
      <w:pPr>
        <w:numPr>
          <w:ilvl w:val="0"/>
          <w:numId w:val="27"/>
        </w:numPr>
        <w:ind w:left="357" w:hanging="357"/>
        <w:jc w:val="both"/>
        <w:rPr>
          <w:rFonts w:ascii="Arial" w:hAnsi="Arial" w:cs="Arial"/>
          <w:sz w:val="20"/>
          <w:szCs w:val="20"/>
        </w:rPr>
      </w:pPr>
      <w:r w:rsidRPr="00DC7263">
        <w:rPr>
          <w:rFonts w:ascii="Arial" w:hAnsi="Arial" w:cs="Arial"/>
          <w:sz w:val="20"/>
          <w:szCs w:val="20"/>
        </w:rPr>
        <w:t>oprema in neopredmetena sredstva (C),</w:t>
      </w:r>
    </w:p>
    <w:p w14:paraId="0D534CFF" w14:textId="77777777" w:rsidR="003A4B71" w:rsidRPr="00DC7263" w:rsidRDefault="003A4B71" w:rsidP="003A4B71">
      <w:pPr>
        <w:numPr>
          <w:ilvl w:val="0"/>
          <w:numId w:val="27"/>
        </w:numPr>
        <w:overflowPunct w:val="0"/>
        <w:autoSpaceDE w:val="0"/>
        <w:autoSpaceDN w:val="0"/>
        <w:adjustRightInd w:val="0"/>
        <w:ind w:left="357" w:hanging="357"/>
        <w:jc w:val="both"/>
        <w:textAlignment w:val="baseline"/>
        <w:rPr>
          <w:rFonts w:ascii="Arial" w:hAnsi="Arial" w:cs="Arial"/>
          <w:sz w:val="20"/>
          <w:szCs w:val="20"/>
          <w:lang w:eastAsia="en-US"/>
        </w:rPr>
      </w:pPr>
      <w:r w:rsidRPr="00DC7263">
        <w:rPr>
          <w:rFonts w:ascii="Arial" w:hAnsi="Arial" w:cs="Arial"/>
          <w:sz w:val="20"/>
          <w:szCs w:val="20"/>
          <w:lang w:eastAsia="en-US"/>
        </w:rPr>
        <w:t xml:space="preserve">nepremičnine (D), </w:t>
      </w:r>
    </w:p>
    <w:p w14:paraId="4FBD99AB" w14:textId="77777777" w:rsidR="003A4B71" w:rsidRPr="00DC7263" w:rsidRDefault="003A4B71" w:rsidP="003A4B71">
      <w:pPr>
        <w:numPr>
          <w:ilvl w:val="0"/>
          <w:numId w:val="27"/>
        </w:numPr>
        <w:ind w:left="357" w:hanging="357"/>
        <w:jc w:val="both"/>
        <w:rPr>
          <w:rFonts w:ascii="Arial" w:hAnsi="Arial" w:cs="Arial"/>
          <w:sz w:val="20"/>
          <w:szCs w:val="20"/>
        </w:rPr>
      </w:pPr>
      <w:r w:rsidRPr="00DC7263">
        <w:rPr>
          <w:rFonts w:ascii="Arial" w:hAnsi="Arial" w:cs="Arial"/>
          <w:sz w:val="20"/>
          <w:szCs w:val="20"/>
        </w:rPr>
        <w:lastRenderedPageBreak/>
        <w:t>potrošni material, zaloge in splošne storitve (E),</w:t>
      </w:r>
    </w:p>
    <w:p w14:paraId="37BD1674" w14:textId="77777777" w:rsidR="00B63F12" w:rsidRDefault="003A4B71" w:rsidP="009762DE">
      <w:pPr>
        <w:numPr>
          <w:ilvl w:val="0"/>
          <w:numId w:val="27"/>
        </w:numPr>
        <w:overflowPunct w:val="0"/>
        <w:autoSpaceDE w:val="0"/>
        <w:autoSpaceDN w:val="0"/>
        <w:adjustRightInd w:val="0"/>
        <w:ind w:left="357" w:hanging="357"/>
        <w:jc w:val="both"/>
        <w:textAlignment w:val="baseline"/>
        <w:rPr>
          <w:rFonts w:ascii="Arial" w:hAnsi="Arial" w:cs="Arial"/>
          <w:sz w:val="20"/>
          <w:szCs w:val="20"/>
          <w:lang w:eastAsia="en-US"/>
        </w:rPr>
      </w:pPr>
      <w:r w:rsidRPr="00DC7263">
        <w:rPr>
          <w:rFonts w:ascii="Arial" w:hAnsi="Arial" w:cs="Arial"/>
          <w:sz w:val="20"/>
          <w:szCs w:val="20"/>
          <w:lang w:eastAsia="en-US"/>
        </w:rPr>
        <w:t>drugi neposredni stroški (F)</w:t>
      </w:r>
    </w:p>
    <w:p w14:paraId="6C13381B" w14:textId="77777777" w:rsidR="003A4B71" w:rsidRPr="00BA304F" w:rsidRDefault="00B63F12" w:rsidP="00B63F12">
      <w:pPr>
        <w:numPr>
          <w:ilvl w:val="0"/>
          <w:numId w:val="27"/>
        </w:numPr>
        <w:overflowPunct w:val="0"/>
        <w:autoSpaceDE w:val="0"/>
        <w:autoSpaceDN w:val="0"/>
        <w:adjustRightInd w:val="0"/>
        <w:ind w:left="357" w:hanging="357"/>
        <w:jc w:val="both"/>
        <w:textAlignment w:val="baseline"/>
        <w:rPr>
          <w:rFonts w:ascii="Arial" w:hAnsi="Arial" w:cs="Arial"/>
          <w:sz w:val="20"/>
          <w:szCs w:val="20"/>
          <w:lang w:eastAsia="en-US"/>
        </w:rPr>
      </w:pPr>
      <w:r w:rsidRPr="00B63F12">
        <w:rPr>
          <w:rFonts w:ascii="Arial" w:hAnsi="Arial" w:cs="Arial"/>
          <w:sz w:val="20"/>
          <w:szCs w:val="20"/>
          <w:lang w:eastAsia="en-US"/>
        </w:rPr>
        <w:t>posebni stroški v zvezi s ciljnimi skupinami (G)</w:t>
      </w:r>
      <w:r w:rsidR="003A4B71" w:rsidRPr="00B63F12">
        <w:rPr>
          <w:rFonts w:ascii="Arial" w:hAnsi="Arial" w:cs="Arial"/>
          <w:sz w:val="20"/>
          <w:szCs w:val="20"/>
          <w:lang w:eastAsia="en-US"/>
        </w:rPr>
        <w:t xml:space="preserve">. </w:t>
      </w:r>
    </w:p>
    <w:p w14:paraId="3349804E" w14:textId="77777777" w:rsidR="00A13D42" w:rsidRPr="00DC7263" w:rsidRDefault="00A13D42" w:rsidP="003A4B71">
      <w:pPr>
        <w:numPr>
          <w:ilvl w:val="12"/>
          <w:numId w:val="0"/>
        </w:numPr>
        <w:jc w:val="both"/>
        <w:rPr>
          <w:rFonts w:ascii="Arial" w:hAnsi="Arial" w:cs="Arial"/>
          <w:sz w:val="20"/>
          <w:szCs w:val="20"/>
        </w:rPr>
      </w:pPr>
    </w:p>
    <w:p w14:paraId="25CC0349" w14:textId="5A0FF8EA"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Po tem javnem razpisu lahko znašajo posredni upravičeni stroški (H) 7% celotnega zneska neposrednih upravičenih stroškov, kar velja tudi v primeru posameznega Zahtevka za izplačilo</w:t>
      </w:r>
      <w:r w:rsidR="00A13D42">
        <w:rPr>
          <w:rFonts w:ascii="Arial" w:hAnsi="Arial" w:cs="Arial"/>
          <w:sz w:val="20"/>
          <w:szCs w:val="20"/>
        </w:rPr>
        <w:t xml:space="preserve"> </w:t>
      </w:r>
      <w:r w:rsidR="00A13D42" w:rsidRPr="0035316B">
        <w:rPr>
          <w:rFonts w:ascii="Arial" w:hAnsi="Arial" w:cs="Arial"/>
          <w:sz w:val="20"/>
          <w:szCs w:val="20"/>
        </w:rPr>
        <w:t xml:space="preserve">ali 15% celotnega zneska neposrednih upravičenih stroškov dela (kategorija A), kar velja tudi v primeru posameznega </w:t>
      </w:r>
      <w:proofErr w:type="spellStart"/>
      <w:r w:rsidR="00A13D42" w:rsidRPr="0035316B">
        <w:rPr>
          <w:rFonts w:ascii="Arial" w:hAnsi="Arial" w:cs="Arial"/>
          <w:sz w:val="20"/>
          <w:szCs w:val="20"/>
        </w:rPr>
        <w:t>ZzI</w:t>
      </w:r>
      <w:proofErr w:type="spellEnd"/>
      <w:r w:rsidR="00A13D42" w:rsidRPr="00E323C1">
        <w:rPr>
          <w:rFonts w:ascii="Arial" w:hAnsi="Arial" w:cs="Arial"/>
          <w:sz w:val="20"/>
          <w:szCs w:val="20"/>
        </w:rPr>
        <w:t>.</w:t>
      </w:r>
      <w:r w:rsidR="00A13D42">
        <w:rPr>
          <w:rFonts w:ascii="Arial" w:hAnsi="Arial" w:cs="Arial"/>
          <w:sz w:val="20"/>
          <w:szCs w:val="20"/>
        </w:rPr>
        <w:t xml:space="preserve"> </w:t>
      </w:r>
    </w:p>
    <w:p w14:paraId="1EA6BDEB" w14:textId="77777777" w:rsidR="003A4B71" w:rsidRPr="00DC7263" w:rsidRDefault="003A4B71" w:rsidP="003A4B71">
      <w:pPr>
        <w:numPr>
          <w:ilvl w:val="12"/>
          <w:numId w:val="0"/>
        </w:numPr>
        <w:jc w:val="both"/>
        <w:rPr>
          <w:rFonts w:ascii="Arial" w:hAnsi="Arial" w:cs="Arial"/>
          <w:sz w:val="20"/>
          <w:szCs w:val="20"/>
        </w:rPr>
      </w:pPr>
    </w:p>
    <w:p w14:paraId="7DD0B543"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Drugi stroški niso upravičeni, razen v primeru, da izvajalec izkaže, da so nujno potrebni za izvedbo projekta in dokazljivi.</w:t>
      </w:r>
    </w:p>
    <w:p w14:paraId="4AC6C3D3" w14:textId="77777777" w:rsidR="003A4B71" w:rsidRPr="00DC7263" w:rsidRDefault="003A4B71" w:rsidP="003A4B71">
      <w:pPr>
        <w:numPr>
          <w:ilvl w:val="12"/>
          <w:numId w:val="0"/>
        </w:numPr>
        <w:jc w:val="both"/>
        <w:rPr>
          <w:rFonts w:ascii="Arial" w:hAnsi="Arial" w:cs="Arial"/>
          <w:sz w:val="20"/>
          <w:szCs w:val="20"/>
        </w:rPr>
      </w:pPr>
    </w:p>
    <w:p w14:paraId="4653527D"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 xml:space="preserve">Stroški plač osebja, ki izvajajo projekt, se štejejo za neposredne upravičene stroške samo v naslednjih primerih: </w:t>
      </w:r>
    </w:p>
    <w:p w14:paraId="05906147"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(a) oseba, ki jo izvajalec pogodbeno zaposli samo za namene izvajanja projekta;</w:t>
      </w:r>
    </w:p>
    <w:p w14:paraId="0EF0886F"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(b) oseba, ki jo izvajalec zaposluje za nedoločen čas in:</w:t>
      </w:r>
    </w:p>
    <w:p w14:paraId="3CAEC12C" w14:textId="77777777" w:rsidR="003A4B71" w:rsidRPr="00DC7263" w:rsidRDefault="003A4B71" w:rsidP="003A4B71">
      <w:pPr>
        <w:numPr>
          <w:ilvl w:val="0"/>
          <w:numId w:val="2"/>
        </w:numPr>
        <w:jc w:val="both"/>
        <w:rPr>
          <w:rFonts w:ascii="Arial" w:hAnsi="Arial" w:cs="Arial"/>
          <w:sz w:val="20"/>
          <w:szCs w:val="20"/>
          <w:lang w:eastAsia="en-US"/>
        </w:rPr>
      </w:pPr>
      <w:r w:rsidRPr="00DC7263">
        <w:rPr>
          <w:rFonts w:ascii="Arial" w:hAnsi="Arial" w:cs="Arial"/>
          <w:sz w:val="20"/>
          <w:szCs w:val="20"/>
          <w:lang w:eastAsia="en-US"/>
        </w:rPr>
        <w:t>opravlja naloge, ki so izključno povezane z izvajanjem projekta, na podlagi plačila nadurnega dela, ali</w:t>
      </w:r>
    </w:p>
    <w:p w14:paraId="17358D54" w14:textId="77777777" w:rsidR="003A4B71" w:rsidRPr="00DC7263" w:rsidRDefault="003A4B71" w:rsidP="003A4B71">
      <w:pPr>
        <w:numPr>
          <w:ilvl w:val="0"/>
          <w:numId w:val="2"/>
        </w:numPr>
        <w:jc w:val="both"/>
        <w:rPr>
          <w:rFonts w:ascii="Arial" w:hAnsi="Arial" w:cs="Arial"/>
          <w:sz w:val="20"/>
          <w:szCs w:val="20"/>
          <w:lang w:eastAsia="en-US"/>
        </w:rPr>
      </w:pPr>
      <w:r w:rsidRPr="00DC7263">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7C7B88E8" w14:textId="77777777" w:rsidR="003A4B71" w:rsidRPr="00DC7263" w:rsidRDefault="003A4B71" w:rsidP="003A4B71">
      <w:pPr>
        <w:numPr>
          <w:ilvl w:val="12"/>
          <w:numId w:val="0"/>
        </w:numPr>
        <w:jc w:val="both"/>
        <w:rPr>
          <w:rFonts w:ascii="Arial" w:hAnsi="Arial" w:cs="Arial"/>
          <w:i/>
          <w:sz w:val="20"/>
          <w:szCs w:val="20"/>
        </w:rPr>
      </w:pPr>
      <w:r w:rsidRPr="00DC7263">
        <w:rPr>
          <w:rFonts w:ascii="Arial" w:hAnsi="Arial" w:cs="Arial"/>
          <w:i/>
          <w:sz w:val="20"/>
          <w:szCs w:val="20"/>
        </w:rPr>
        <w:t xml:space="preserve">(se upošteva, če je izvajalec projekta javni organ/pravna oseba javnega prava). </w:t>
      </w:r>
    </w:p>
    <w:p w14:paraId="2A4031BB" w14:textId="77777777" w:rsidR="003A4B71" w:rsidRPr="00DC7263" w:rsidRDefault="003A4B71" w:rsidP="003A4B71">
      <w:pPr>
        <w:numPr>
          <w:ilvl w:val="12"/>
          <w:numId w:val="0"/>
        </w:numPr>
        <w:jc w:val="both"/>
        <w:rPr>
          <w:rFonts w:ascii="Arial" w:hAnsi="Arial" w:cs="Arial"/>
          <w:sz w:val="20"/>
          <w:szCs w:val="20"/>
        </w:rPr>
      </w:pPr>
    </w:p>
    <w:p w14:paraId="7BC099BD" w14:textId="10C758A8"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Natančnejši opis upravičenosti posamezne upravičene kategorije stroškov je opredeljen v 8.1 in 8.2 točki Nacionalnih pravilih o upravičenosti stroškov Sklada za azil, migracije in vključevanje ter sklada za notranjo varnost za obdobje 2014-2020 (različica 1.</w:t>
      </w:r>
      <w:r w:rsidR="00D1669D">
        <w:rPr>
          <w:rFonts w:ascii="Arial" w:hAnsi="Arial" w:cs="Arial"/>
          <w:sz w:val="20"/>
          <w:szCs w:val="20"/>
        </w:rPr>
        <w:t>5</w:t>
      </w:r>
      <w:r w:rsidRPr="00DC7263">
        <w:rPr>
          <w:rFonts w:ascii="Arial" w:hAnsi="Arial" w:cs="Arial"/>
          <w:sz w:val="20"/>
          <w:szCs w:val="20"/>
        </w:rPr>
        <w:t xml:space="preserve"> in vse nadaljnje različice) (v nadaljevanju: Nacionalna pravila), ki so priloga k pogodbi in so dostopni na spletni strani naročnika:</w:t>
      </w:r>
    </w:p>
    <w:p w14:paraId="26D6DA74" w14:textId="77777777"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http://www.mnz.gov.si/si/o_ministrstvu/crpanje_evropskih_sredstev/sklad_za_notranjo_varnost_in_sklad_za_azil_migracije_in_vkljucevanje_2014_2020/prirocniki_pravilniki_in_navodila/. </w:t>
      </w:r>
    </w:p>
    <w:p w14:paraId="1B87521C" w14:textId="77777777" w:rsidR="003A4B71" w:rsidRPr="00DC7263" w:rsidRDefault="003A4B71" w:rsidP="003A4B71">
      <w:pPr>
        <w:pStyle w:val="MSSodmik"/>
        <w:autoSpaceDE w:val="0"/>
        <w:autoSpaceDN w:val="0"/>
        <w:adjustRightInd w:val="0"/>
        <w:spacing w:after="0"/>
        <w:jc w:val="both"/>
        <w:rPr>
          <w:rFonts w:ascii="Arial" w:hAnsi="Arial" w:cs="Arial"/>
          <w:iCs/>
          <w:sz w:val="20"/>
          <w:lang w:val="sl-SI"/>
        </w:rPr>
      </w:pPr>
    </w:p>
    <w:p w14:paraId="3165B7F7" w14:textId="77777777" w:rsidR="003A4B71" w:rsidRPr="00DC7263" w:rsidRDefault="003A4B71" w:rsidP="003A4B71">
      <w:pPr>
        <w:pStyle w:val="MSSodmik"/>
        <w:autoSpaceDE w:val="0"/>
        <w:autoSpaceDN w:val="0"/>
        <w:adjustRightInd w:val="0"/>
        <w:spacing w:after="0"/>
        <w:jc w:val="both"/>
        <w:rPr>
          <w:rFonts w:ascii="Arial" w:hAnsi="Arial" w:cs="Arial"/>
          <w:iCs/>
          <w:sz w:val="20"/>
          <w:lang w:val="sl-SI"/>
        </w:rPr>
      </w:pPr>
    </w:p>
    <w:p w14:paraId="264F56A0" w14:textId="77777777" w:rsidR="003A4B71" w:rsidRPr="00DC7263" w:rsidRDefault="003A4B71" w:rsidP="003A4B71">
      <w:pPr>
        <w:pStyle w:val="MSSodmik"/>
        <w:autoSpaceDE w:val="0"/>
        <w:autoSpaceDN w:val="0"/>
        <w:adjustRightInd w:val="0"/>
        <w:spacing w:after="0"/>
        <w:jc w:val="both"/>
        <w:rPr>
          <w:rFonts w:ascii="Arial" w:hAnsi="Arial" w:cs="Arial"/>
          <w:b/>
          <w:sz w:val="20"/>
          <w:lang w:val="sl-SI" w:eastAsia="en-US"/>
        </w:rPr>
      </w:pPr>
      <w:r w:rsidRPr="00DC7263">
        <w:rPr>
          <w:rFonts w:ascii="Arial" w:hAnsi="Arial" w:cs="Arial"/>
          <w:b/>
          <w:sz w:val="20"/>
          <w:lang w:val="sl-SI" w:eastAsia="en-US"/>
        </w:rPr>
        <w:t>Neupravičeni stroški</w:t>
      </w:r>
    </w:p>
    <w:p w14:paraId="4CBAEE13" w14:textId="77777777" w:rsidR="003A4B71" w:rsidRPr="00DC7263" w:rsidRDefault="003A4B71" w:rsidP="003A4B71">
      <w:pPr>
        <w:pStyle w:val="MSSodmik"/>
        <w:autoSpaceDE w:val="0"/>
        <w:autoSpaceDN w:val="0"/>
        <w:adjustRightInd w:val="0"/>
        <w:spacing w:after="0"/>
        <w:jc w:val="both"/>
        <w:rPr>
          <w:rFonts w:ascii="Arial" w:hAnsi="Arial" w:cs="Arial"/>
          <w:b/>
          <w:sz w:val="20"/>
          <w:lang w:val="sl-SI" w:eastAsia="en-US"/>
        </w:rPr>
      </w:pPr>
    </w:p>
    <w:p w14:paraId="3A4C205A" w14:textId="77777777" w:rsidR="003A4B71" w:rsidRPr="00DC7263" w:rsidRDefault="003A4B71" w:rsidP="003A4B71">
      <w:pPr>
        <w:numPr>
          <w:ilvl w:val="1"/>
          <w:numId w:val="4"/>
        </w:numPr>
        <w:tabs>
          <w:tab w:val="clear" w:pos="1440"/>
          <w:tab w:val="num" w:pos="1080"/>
          <w:tab w:val="num" w:pos="2160"/>
        </w:tabs>
        <w:ind w:left="1080"/>
        <w:jc w:val="center"/>
        <w:rPr>
          <w:rFonts w:ascii="Arial" w:hAnsi="Arial" w:cs="Arial"/>
          <w:sz w:val="20"/>
          <w:szCs w:val="20"/>
        </w:rPr>
      </w:pPr>
      <w:r w:rsidRPr="00DC7263">
        <w:rPr>
          <w:rFonts w:ascii="Arial" w:hAnsi="Arial" w:cs="Arial"/>
          <w:sz w:val="20"/>
          <w:szCs w:val="20"/>
        </w:rPr>
        <w:t>člen</w:t>
      </w:r>
    </w:p>
    <w:p w14:paraId="1581E12F" w14:textId="77777777" w:rsidR="003A4B71" w:rsidRPr="00DC7263" w:rsidRDefault="003A4B71" w:rsidP="003A4B71">
      <w:pPr>
        <w:numPr>
          <w:ilvl w:val="12"/>
          <w:numId w:val="0"/>
        </w:numPr>
        <w:jc w:val="both"/>
        <w:rPr>
          <w:rFonts w:ascii="Arial" w:hAnsi="Arial" w:cs="Arial"/>
          <w:sz w:val="20"/>
          <w:szCs w:val="20"/>
        </w:rPr>
      </w:pPr>
    </w:p>
    <w:p w14:paraId="32A87C4D" w14:textId="3E4C9706"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Stroški, ki se štejejo za neupravičene</w:t>
      </w:r>
      <w:r w:rsidR="00D1669D">
        <w:rPr>
          <w:rFonts w:ascii="Arial" w:hAnsi="Arial" w:cs="Arial"/>
          <w:sz w:val="20"/>
          <w:szCs w:val="20"/>
        </w:rPr>
        <w:t>,</w:t>
      </w:r>
      <w:r w:rsidRPr="00DC7263">
        <w:rPr>
          <w:rFonts w:ascii="Arial" w:hAnsi="Arial" w:cs="Arial"/>
          <w:sz w:val="20"/>
          <w:szCs w:val="20"/>
        </w:rPr>
        <w:t xml:space="preserve"> so:</w:t>
      </w:r>
    </w:p>
    <w:p w14:paraId="04B5609B" w14:textId="77777777" w:rsidR="003A4B71" w:rsidRPr="00DC7263" w:rsidRDefault="003A4B71" w:rsidP="003A4B71">
      <w:pPr>
        <w:numPr>
          <w:ilvl w:val="0"/>
          <w:numId w:val="28"/>
        </w:numPr>
        <w:tabs>
          <w:tab w:val="clear" w:pos="720"/>
          <w:tab w:val="num" w:pos="360"/>
        </w:tabs>
        <w:ind w:left="360"/>
        <w:jc w:val="both"/>
        <w:rPr>
          <w:rFonts w:ascii="Arial" w:hAnsi="Arial" w:cs="Arial"/>
          <w:sz w:val="20"/>
          <w:szCs w:val="20"/>
        </w:rPr>
      </w:pPr>
      <w:r w:rsidRPr="00DC7263">
        <w:rPr>
          <w:rFonts w:ascii="Arial" w:hAnsi="Arial" w:cs="Arial"/>
          <w:sz w:val="20"/>
          <w:szCs w:val="20"/>
        </w:rPr>
        <w:t>DDV, razen če izvajalec ni zavezanec za DDV (oziroma je fizična oseba) oz. priloži potrdilo pristojnega davčnega organa RS, ki izkazuje, da izvajalec ne more prejeti povrnjenega DDV-ja iz naslova izvajanja projekta iz 1. člena pogodbe, kar mora dokazati z verodostojnimi listinami. Kadar DDV ni upravičen strošek projekta, se mora pri zahtevanju/določanju višine dejanskih stroškov v zvezi s projektom upoštevati cena storitve ali blaga brez DDV;</w:t>
      </w:r>
    </w:p>
    <w:p w14:paraId="3D47CA7D" w14:textId="77777777" w:rsidR="003A4B71" w:rsidRPr="00DC7263" w:rsidRDefault="003A4B71" w:rsidP="003A4B71">
      <w:pPr>
        <w:numPr>
          <w:ilvl w:val="0"/>
          <w:numId w:val="28"/>
        </w:numPr>
        <w:tabs>
          <w:tab w:val="clear" w:pos="720"/>
          <w:tab w:val="num" w:pos="360"/>
        </w:tabs>
        <w:ind w:left="360"/>
        <w:jc w:val="both"/>
        <w:rPr>
          <w:rFonts w:ascii="Arial" w:hAnsi="Arial" w:cs="Arial"/>
          <w:sz w:val="20"/>
          <w:szCs w:val="20"/>
        </w:rPr>
      </w:pPr>
      <w:r w:rsidRPr="00DC7263">
        <w:rPr>
          <w:rFonts w:ascii="Arial" w:hAnsi="Arial" w:cs="Arial"/>
          <w:sz w:val="20"/>
          <w:szCs w:val="20"/>
        </w:rPr>
        <w:t>donos kapitala, dolgovi in stroški dolžniške obveznosti, negativne obresti, devizne provizije in izgube, rezervacije za izgube ali morebitne bodoče obveznosti, plačilo dolgovanih obresti, dvomljivi dolgovi, globe, denarne kazni, stroški sodnih postopkov;</w:t>
      </w:r>
    </w:p>
    <w:p w14:paraId="062FEF63" w14:textId="77777777" w:rsidR="003A4B71" w:rsidRPr="00DC7263" w:rsidRDefault="003A4B71" w:rsidP="003A4B71">
      <w:pPr>
        <w:numPr>
          <w:ilvl w:val="0"/>
          <w:numId w:val="28"/>
        </w:numPr>
        <w:tabs>
          <w:tab w:val="clear" w:pos="720"/>
          <w:tab w:val="num" w:pos="360"/>
        </w:tabs>
        <w:ind w:left="360"/>
        <w:jc w:val="both"/>
        <w:rPr>
          <w:rFonts w:ascii="Arial" w:hAnsi="Arial" w:cs="Arial"/>
          <w:sz w:val="20"/>
          <w:szCs w:val="20"/>
        </w:rPr>
      </w:pPr>
      <w:r w:rsidRPr="00DC7263">
        <w:rPr>
          <w:rFonts w:ascii="Arial" w:hAnsi="Arial" w:cs="Arial"/>
          <w:sz w:val="20"/>
          <w:szCs w:val="20"/>
        </w:rPr>
        <w:t>prekomerni ali nebistveni/nepotrebni izdatki (Primernost izdatkov se dokazuje z ustreznimi dokazili, iz katerih je razvidno primerno razmerje med ceno in kakovostjo oz. ustrezna tržna vrednost izdatkov. Najboljše razmerje med ceno in kakovostjo izdatka je tisto, ki je edino upravičeno za izvajanje projekta. Ustrezna dokazila za primernost izdatkov so npr. pridobljene tržne ponudbe pred nastankom izdatka (kjer je to opredeljeno v okviru posameznih členov za upravičenost izdatkov te pogodbe); dokazila iz katerih je razvidno, da je dejansko nastali strošek dela v skladu s standardi v določenem poklicu, itd.. V kolikor nastali izdatki presegajo tržne cene oz. ne dosegajo najugodnejšega razmerja med ceno in kakovostjo, jih naročnik označi kot prekomerne in so kot taki neupravičeni, zato je koristno, da izvajalec že pred samim nastankom posameznega izdatka izvede ustrezne postopke in tako zagotovi primernost izdatkov. Bistvenost/potrebnost izdatkov se ocenjuje tako, da se presoja nujnost določenega izdatka za uspešno izvedbo projekta oz. vpliv na možnosti za dokončanje projekta, če določenega izdatka ne bi bilo. Ta presoja se mora izvajati pred nastankom, med nastankom in po nastanku izdatka, tako na strani izvajalca kot naročnika. V kolikor naročnik ugotovi, da izostanek nastanka določenega izdatka ni ovira za dokončanje projekta, se tovrstni izdatek označi kot nebistven/nepotreben in je kot tak neupravičen, zato je koristno, da izvajalec že pred samim nastankom posameznega izdatka izvede to presojo.)</w:t>
      </w:r>
    </w:p>
    <w:p w14:paraId="77FF517F" w14:textId="77777777" w:rsidR="003A4B71" w:rsidRPr="00DC7263" w:rsidRDefault="003A4B71" w:rsidP="003A4B71">
      <w:pPr>
        <w:numPr>
          <w:ilvl w:val="0"/>
          <w:numId w:val="28"/>
        </w:numPr>
        <w:tabs>
          <w:tab w:val="clear" w:pos="720"/>
          <w:tab w:val="num" w:pos="360"/>
        </w:tabs>
        <w:ind w:left="360"/>
        <w:jc w:val="both"/>
        <w:rPr>
          <w:rFonts w:ascii="Arial" w:hAnsi="Arial" w:cs="Arial"/>
          <w:sz w:val="20"/>
          <w:szCs w:val="20"/>
        </w:rPr>
      </w:pPr>
      <w:r w:rsidRPr="00DC7263">
        <w:rPr>
          <w:rFonts w:ascii="Arial" w:hAnsi="Arial" w:cs="Arial"/>
          <w:sz w:val="20"/>
          <w:szCs w:val="20"/>
        </w:rPr>
        <w:t>stroški za reprezentanco izključno za projektno osebje;</w:t>
      </w:r>
    </w:p>
    <w:p w14:paraId="18E67F9B" w14:textId="77777777" w:rsidR="003A4B71" w:rsidRPr="00DC7263" w:rsidRDefault="003A4B71" w:rsidP="003A4B71">
      <w:pPr>
        <w:numPr>
          <w:ilvl w:val="0"/>
          <w:numId w:val="28"/>
        </w:numPr>
        <w:tabs>
          <w:tab w:val="clear" w:pos="720"/>
          <w:tab w:val="num" w:pos="360"/>
        </w:tabs>
        <w:ind w:left="360"/>
        <w:jc w:val="both"/>
        <w:rPr>
          <w:rFonts w:ascii="Arial" w:hAnsi="Arial" w:cs="Arial"/>
          <w:sz w:val="20"/>
          <w:szCs w:val="20"/>
        </w:rPr>
      </w:pPr>
      <w:r w:rsidRPr="00DC7263">
        <w:rPr>
          <w:rFonts w:ascii="Arial" w:hAnsi="Arial" w:cs="Arial"/>
          <w:sz w:val="20"/>
          <w:szCs w:val="20"/>
        </w:rPr>
        <w:lastRenderedPageBreak/>
        <w:t>stroški, ki jih je prijavil izvajalec in so bili kriti v okviru drugega projekta ali delovnega programa/projekta, ki se financira iz sredstev EU;</w:t>
      </w:r>
    </w:p>
    <w:p w14:paraId="5DBA2A8F" w14:textId="77777777" w:rsidR="003A4B71" w:rsidRPr="00DC7263" w:rsidRDefault="003A4B71" w:rsidP="003A4B71">
      <w:pPr>
        <w:numPr>
          <w:ilvl w:val="0"/>
          <w:numId w:val="28"/>
        </w:numPr>
        <w:tabs>
          <w:tab w:val="clear" w:pos="720"/>
          <w:tab w:val="num" w:pos="360"/>
        </w:tabs>
        <w:ind w:left="360"/>
        <w:jc w:val="both"/>
        <w:rPr>
          <w:rFonts w:ascii="Arial" w:hAnsi="Arial" w:cs="Arial"/>
          <w:sz w:val="20"/>
          <w:szCs w:val="20"/>
        </w:rPr>
      </w:pPr>
      <w:r w:rsidRPr="00DC7263">
        <w:rPr>
          <w:rFonts w:ascii="Arial" w:hAnsi="Arial" w:cs="Arial"/>
          <w:sz w:val="20"/>
          <w:szCs w:val="20"/>
        </w:rPr>
        <w:t>posredni stroški niso upravičeni za organizacije, ki prejemajo donacijo za poslovanje iz proračuna Unije</w:t>
      </w:r>
    </w:p>
    <w:p w14:paraId="49FF9434" w14:textId="77777777" w:rsidR="003A4B71" w:rsidRPr="00DC7263" w:rsidRDefault="003A4B71" w:rsidP="003A4B71">
      <w:pPr>
        <w:numPr>
          <w:ilvl w:val="0"/>
          <w:numId w:val="28"/>
        </w:numPr>
        <w:tabs>
          <w:tab w:val="clear" w:pos="720"/>
          <w:tab w:val="num" w:pos="360"/>
        </w:tabs>
        <w:ind w:left="360"/>
        <w:jc w:val="both"/>
        <w:rPr>
          <w:rFonts w:ascii="Arial" w:hAnsi="Arial" w:cs="Arial"/>
          <w:sz w:val="20"/>
          <w:szCs w:val="20"/>
        </w:rPr>
      </w:pPr>
      <w:r w:rsidRPr="00DC7263">
        <w:rPr>
          <w:rFonts w:ascii="Arial" w:hAnsi="Arial" w:cs="Arial"/>
          <w:sz w:val="20"/>
          <w:szCs w:val="20"/>
        </w:rPr>
        <w:t>nakup zemljišča ter nakup, gradnja in prenova nepremičnine;</w:t>
      </w:r>
    </w:p>
    <w:p w14:paraId="6CE56A13" w14:textId="77777777" w:rsidR="003A4B71" w:rsidRPr="00DC7263" w:rsidRDefault="003A4B71" w:rsidP="003A4B71">
      <w:pPr>
        <w:numPr>
          <w:ilvl w:val="0"/>
          <w:numId w:val="28"/>
        </w:numPr>
        <w:tabs>
          <w:tab w:val="clear" w:pos="720"/>
          <w:tab w:val="num" w:pos="360"/>
        </w:tabs>
        <w:ind w:left="360"/>
        <w:jc w:val="both"/>
        <w:rPr>
          <w:rFonts w:ascii="Arial" w:hAnsi="Arial" w:cs="Arial"/>
          <w:sz w:val="20"/>
          <w:szCs w:val="20"/>
        </w:rPr>
      </w:pPr>
      <w:r w:rsidRPr="00DC7263">
        <w:rPr>
          <w:rFonts w:ascii="Arial" w:hAnsi="Arial" w:cs="Arial"/>
          <w:sz w:val="20"/>
          <w:szCs w:val="20"/>
        </w:rPr>
        <w:t xml:space="preserve">prispevki v naravi. </w:t>
      </w:r>
    </w:p>
    <w:p w14:paraId="38235D47" w14:textId="77777777" w:rsidR="003A4B71" w:rsidRPr="00DC7263" w:rsidRDefault="003A4B71" w:rsidP="003A4B71">
      <w:pPr>
        <w:numPr>
          <w:ilvl w:val="12"/>
          <w:numId w:val="0"/>
        </w:numPr>
        <w:jc w:val="both"/>
        <w:rPr>
          <w:rFonts w:ascii="Arial" w:hAnsi="Arial" w:cs="Arial"/>
          <w:sz w:val="20"/>
          <w:szCs w:val="20"/>
        </w:rPr>
      </w:pPr>
    </w:p>
    <w:p w14:paraId="3FBE48BB" w14:textId="77777777" w:rsidR="003A4B71" w:rsidRPr="00DC7263" w:rsidRDefault="003A4B71" w:rsidP="003A4B71">
      <w:pPr>
        <w:numPr>
          <w:ilvl w:val="12"/>
          <w:numId w:val="0"/>
        </w:numPr>
        <w:jc w:val="both"/>
        <w:rPr>
          <w:rFonts w:ascii="Arial" w:hAnsi="Arial" w:cs="Arial"/>
          <w:sz w:val="20"/>
          <w:szCs w:val="20"/>
        </w:rPr>
      </w:pPr>
    </w:p>
    <w:p w14:paraId="01F902E8" w14:textId="77777777" w:rsidR="003A4B71" w:rsidRPr="00DC7263" w:rsidRDefault="003A4B71" w:rsidP="003A4B71">
      <w:pPr>
        <w:jc w:val="both"/>
        <w:rPr>
          <w:rFonts w:ascii="Arial" w:hAnsi="Arial" w:cs="Arial"/>
          <w:b/>
          <w:sz w:val="20"/>
          <w:szCs w:val="20"/>
          <w:lang w:eastAsia="en-US"/>
        </w:rPr>
      </w:pPr>
      <w:r w:rsidRPr="00DC7263">
        <w:rPr>
          <w:rFonts w:ascii="Arial" w:hAnsi="Arial" w:cs="Arial"/>
          <w:b/>
          <w:sz w:val="20"/>
          <w:szCs w:val="20"/>
          <w:lang w:eastAsia="en-US"/>
        </w:rPr>
        <w:t>Dovoljene spremembe dogovorjenega načrtovanega proračuna brez sklenitve aneksa med izvajanjem projekta</w:t>
      </w:r>
    </w:p>
    <w:p w14:paraId="48F13102" w14:textId="77777777" w:rsidR="003A4B71" w:rsidRPr="00DC7263" w:rsidRDefault="003A4B71" w:rsidP="003A4B71">
      <w:pPr>
        <w:tabs>
          <w:tab w:val="num" w:pos="2160"/>
        </w:tabs>
        <w:ind w:left="1620"/>
        <w:rPr>
          <w:rFonts w:ascii="Arial" w:hAnsi="Arial" w:cs="Arial"/>
          <w:b/>
          <w:sz w:val="20"/>
          <w:szCs w:val="20"/>
          <w:lang w:eastAsia="en-US"/>
        </w:rPr>
      </w:pPr>
    </w:p>
    <w:p w14:paraId="67F1F271" w14:textId="77777777" w:rsidR="003A4B71" w:rsidRPr="00DC7263" w:rsidRDefault="003A4B71" w:rsidP="003A4B71">
      <w:pPr>
        <w:tabs>
          <w:tab w:val="num" w:pos="2160"/>
        </w:tabs>
        <w:ind w:left="1620" w:hanging="1620"/>
        <w:jc w:val="center"/>
        <w:rPr>
          <w:rFonts w:ascii="Arial" w:hAnsi="Arial" w:cs="Arial"/>
          <w:sz w:val="20"/>
          <w:szCs w:val="20"/>
        </w:rPr>
      </w:pPr>
      <w:r w:rsidRPr="00DC7263">
        <w:rPr>
          <w:rFonts w:ascii="Arial" w:hAnsi="Arial" w:cs="Arial"/>
          <w:sz w:val="20"/>
          <w:szCs w:val="20"/>
        </w:rPr>
        <w:t>10.člen</w:t>
      </w:r>
    </w:p>
    <w:p w14:paraId="47EECC4A" w14:textId="77777777" w:rsidR="003A4B71" w:rsidRPr="00DC7263" w:rsidRDefault="003A4B71" w:rsidP="003A4B71">
      <w:pPr>
        <w:numPr>
          <w:ilvl w:val="12"/>
          <w:numId w:val="0"/>
        </w:numPr>
        <w:jc w:val="both"/>
        <w:rPr>
          <w:rFonts w:ascii="Arial" w:hAnsi="Arial" w:cs="Arial"/>
          <w:sz w:val="20"/>
          <w:szCs w:val="20"/>
        </w:rPr>
      </w:pPr>
    </w:p>
    <w:p w14:paraId="2F201AA9" w14:textId="31CD205F" w:rsidR="003A4B71" w:rsidRPr="00DC7263" w:rsidRDefault="003A4B71" w:rsidP="003A4B71">
      <w:pPr>
        <w:numPr>
          <w:ilvl w:val="12"/>
          <w:numId w:val="0"/>
        </w:numPr>
        <w:jc w:val="both"/>
        <w:rPr>
          <w:rFonts w:ascii="Arial" w:hAnsi="Arial" w:cs="Arial"/>
          <w:sz w:val="20"/>
          <w:szCs w:val="20"/>
        </w:rPr>
      </w:pPr>
      <w:r w:rsidRPr="00DC7263">
        <w:rPr>
          <w:rFonts w:ascii="Arial" w:hAnsi="Arial" w:cs="Arial"/>
          <w:sz w:val="20"/>
          <w:szCs w:val="20"/>
        </w:rPr>
        <w:t xml:space="preserve">Izvajalec lahko izvede spremembe dogovorjenega načrtovanega projektnega proračuna, ki ima za posledico prerazporeditev načrtovanih sredstev med posameznimi kategorijami upravičenih neposrednih stroškov iz priloge IV/6, pri čemer je seštevek sprememb manjši </w:t>
      </w:r>
      <w:r w:rsidRPr="00105A7B">
        <w:rPr>
          <w:rFonts w:ascii="Arial" w:hAnsi="Arial" w:cs="Arial"/>
          <w:sz w:val="20"/>
          <w:szCs w:val="20"/>
        </w:rPr>
        <w:t xml:space="preserve">od </w:t>
      </w:r>
      <w:r w:rsidR="00105A7B" w:rsidRPr="00FF4249">
        <w:rPr>
          <w:rFonts w:ascii="Arial" w:hAnsi="Arial" w:cs="Arial"/>
          <w:sz w:val="20"/>
          <w:szCs w:val="20"/>
        </w:rPr>
        <w:t>3</w:t>
      </w:r>
      <w:r w:rsidRPr="00105A7B">
        <w:rPr>
          <w:rFonts w:ascii="Arial" w:hAnsi="Arial" w:cs="Arial"/>
          <w:sz w:val="20"/>
          <w:szCs w:val="20"/>
        </w:rPr>
        <w:t>0 % celotnih neposrednih stroškov, pri tem pa se skupni neposredni stroški ne smejo povečati.</w:t>
      </w:r>
    </w:p>
    <w:p w14:paraId="7DAB8ED2" w14:textId="77777777" w:rsidR="003A4B71" w:rsidRPr="00DC7263" w:rsidRDefault="003A4B71" w:rsidP="003A4B71">
      <w:pPr>
        <w:pStyle w:val="Telobesedila"/>
        <w:rPr>
          <w:rFonts w:ascii="Arial" w:hAnsi="Arial" w:cs="Arial"/>
          <w:sz w:val="20"/>
        </w:rPr>
      </w:pPr>
    </w:p>
    <w:p w14:paraId="39930ECB" w14:textId="77777777" w:rsidR="003A4B71" w:rsidRPr="00DC7263" w:rsidRDefault="003A4B71" w:rsidP="003A4B71">
      <w:pPr>
        <w:pStyle w:val="Telobesedila"/>
        <w:rPr>
          <w:rFonts w:ascii="Arial" w:hAnsi="Arial" w:cs="Arial"/>
          <w:sz w:val="20"/>
        </w:rPr>
      </w:pPr>
      <w:r w:rsidRPr="00DC7263">
        <w:rPr>
          <w:rFonts w:ascii="Arial" w:hAnsi="Arial" w:cs="Arial"/>
          <w:sz w:val="20"/>
        </w:rPr>
        <w:t xml:space="preserve">Spremembe proračunskih vrstic znotraj posamezne kategorije stroškov (priloga IV/7), niso omejene. </w:t>
      </w:r>
    </w:p>
    <w:p w14:paraId="59AB4900" w14:textId="77777777" w:rsidR="003A4B71" w:rsidRPr="00DC7263" w:rsidRDefault="003A4B71" w:rsidP="003A4B71">
      <w:pPr>
        <w:pStyle w:val="Telobesedila"/>
        <w:rPr>
          <w:rFonts w:ascii="Arial" w:hAnsi="Arial" w:cs="Arial"/>
          <w:sz w:val="20"/>
        </w:rPr>
      </w:pPr>
    </w:p>
    <w:p w14:paraId="1B1C7B3D" w14:textId="77777777" w:rsidR="003A4B71" w:rsidRPr="00DC7263" w:rsidRDefault="003A4B71" w:rsidP="003A4B71">
      <w:pPr>
        <w:pStyle w:val="Telobesedila"/>
        <w:rPr>
          <w:rFonts w:ascii="Arial" w:hAnsi="Arial" w:cs="Arial"/>
          <w:sz w:val="20"/>
        </w:rPr>
      </w:pPr>
      <w:r w:rsidRPr="00DC7263">
        <w:rPr>
          <w:rFonts w:ascii="Arial" w:hAnsi="Arial" w:cs="Arial"/>
          <w:sz w:val="20"/>
        </w:rPr>
        <w:t>Vsaka sprememba dogovorjenega načrtovanega projektnega proračuna (priloga IV/6 in priloga IV/7) mora biti predhodno pisno (elektronsko) potrjena s strani skrbnika pogodbe s strani naročnika. K predlogu mora izvajalec priložiti novi prilogi IV/6 in IV/7, ki odražata predlagane spremembe, v kolikor je to potrebno.</w:t>
      </w:r>
    </w:p>
    <w:p w14:paraId="2EB09EC4" w14:textId="77777777" w:rsidR="003A4B71" w:rsidRPr="00DC7263" w:rsidRDefault="003A4B71" w:rsidP="003A4B71">
      <w:pPr>
        <w:pStyle w:val="Telobesedila"/>
        <w:rPr>
          <w:rFonts w:ascii="Arial" w:hAnsi="Arial" w:cs="Arial"/>
          <w:sz w:val="20"/>
        </w:rPr>
      </w:pPr>
    </w:p>
    <w:p w14:paraId="48C7833E" w14:textId="77777777" w:rsidR="003A4B71" w:rsidRPr="00DC7263" w:rsidRDefault="003A4B71" w:rsidP="003A4B71">
      <w:pPr>
        <w:jc w:val="both"/>
        <w:rPr>
          <w:rFonts w:ascii="Arial" w:hAnsi="Arial" w:cs="Arial"/>
          <w:b/>
          <w:bCs/>
          <w:sz w:val="20"/>
          <w:szCs w:val="20"/>
        </w:rPr>
      </w:pPr>
      <w:r w:rsidRPr="00DC7263">
        <w:rPr>
          <w:rFonts w:ascii="Arial" w:hAnsi="Arial" w:cs="Arial"/>
          <w:sz w:val="20"/>
          <w:szCs w:val="20"/>
        </w:rPr>
        <w:t>Ob morebitni spremembi oseb, ki izvajajo aktivnosti projekta, mora izvajalec predhodno pisno (elektronsko) obvestiti naročnika (skrbnika pogodbe) o razlogih za zamenjavo osebja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r w:rsidRPr="00DC7263">
        <w:rPr>
          <w:rFonts w:ascii="Arial" w:hAnsi="Arial" w:cs="Arial"/>
          <w:b/>
          <w:bCs/>
          <w:sz w:val="20"/>
          <w:szCs w:val="20"/>
        </w:rPr>
        <w:t xml:space="preserve"> </w:t>
      </w:r>
    </w:p>
    <w:p w14:paraId="2902CAA6" w14:textId="77777777" w:rsidR="003A4B71" w:rsidRPr="00DC7263"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6B251612" w14:textId="77777777" w:rsidR="003A4B71" w:rsidRPr="00DC7263"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08CCB398" w14:textId="77777777" w:rsidR="003A4B71" w:rsidRPr="00DC7263" w:rsidRDefault="003A4B71" w:rsidP="003A4B71">
      <w:pPr>
        <w:numPr>
          <w:ilvl w:val="0"/>
          <w:numId w:val="44"/>
        </w:numPr>
        <w:tabs>
          <w:tab w:val="clear" w:pos="1980"/>
          <w:tab w:val="num" w:pos="360"/>
          <w:tab w:val="num" w:pos="2160"/>
        </w:tabs>
        <w:ind w:hanging="1980"/>
        <w:jc w:val="center"/>
        <w:rPr>
          <w:rFonts w:ascii="Arial" w:hAnsi="Arial" w:cs="Arial"/>
          <w:sz w:val="20"/>
          <w:szCs w:val="20"/>
        </w:rPr>
      </w:pPr>
      <w:r w:rsidRPr="00DC7263">
        <w:rPr>
          <w:rFonts w:ascii="Arial" w:hAnsi="Arial" w:cs="Arial"/>
          <w:sz w:val="20"/>
          <w:szCs w:val="20"/>
        </w:rPr>
        <w:t>člen</w:t>
      </w:r>
    </w:p>
    <w:p w14:paraId="301275DB" w14:textId="77777777" w:rsidR="003A4B71" w:rsidRPr="00DC7263" w:rsidRDefault="003A4B71" w:rsidP="003A4B71">
      <w:pPr>
        <w:pStyle w:val="MSSodmik"/>
        <w:autoSpaceDE w:val="0"/>
        <w:autoSpaceDN w:val="0"/>
        <w:adjustRightInd w:val="0"/>
        <w:spacing w:after="0"/>
        <w:jc w:val="both"/>
        <w:rPr>
          <w:rFonts w:ascii="Arial" w:hAnsi="Arial" w:cs="Arial"/>
          <w:sz w:val="20"/>
          <w:lang w:val="sl-SI" w:eastAsia="en-US"/>
        </w:rPr>
      </w:pPr>
    </w:p>
    <w:p w14:paraId="4F402FC5" w14:textId="77777777" w:rsidR="003A4B71" w:rsidRPr="00DC7263" w:rsidRDefault="003A4B71" w:rsidP="003A4B71">
      <w:pPr>
        <w:jc w:val="both"/>
        <w:rPr>
          <w:rFonts w:ascii="Arial" w:hAnsi="Arial" w:cs="Arial"/>
          <w:sz w:val="20"/>
          <w:szCs w:val="20"/>
          <w:lang w:eastAsia="en-US"/>
        </w:rPr>
      </w:pPr>
      <w:r w:rsidRPr="00DC7263">
        <w:rPr>
          <w:rFonts w:ascii="Arial" w:hAnsi="Arial" w:cs="Arial"/>
          <w:sz w:val="20"/>
          <w:szCs w:val="20"/>
          <w:lang w:eastAsia="en-US"/>
        </w:rPr>
        <w:t>V primeru, da izvajalec projekt izvede v zmanjšanem obsegu oz. ne doseže ciljev in rezultatov projekta, ki so opredeljeni v prilogi IV/6, naročnik delež financiranja zniža glede na dejansko izvedene aktivnosti oz. dejansko dosežene operativne cilje.</w:t>
      </w:r>
    </w:p>
    <w:p w14:paraId="6C7570E8" w14:textId="77777777" w:rsidR="003A4B71" w:rsidRPr="00DC7263" w:rsidRDefault="003A4B71" w:rsidP="003A4B71">
      <w:pPr>
        <w:numPr>
          <w:ilvl w:val="12"/>
          <w:numId w:val="0"/>
        </w:numPr>
        <w:rPr>
          <w:rFonts w:ascii="Arial" w:hAnsi="Arial" w:cs="Arial"/>
          <w:sz w:val="20"/>
          <w:szCs w:val="20"/>
        </w:rPr>
      </w:pPr>
    </w:p>
    <w:p w14:paraId="70795409" w14:textId="77777777" w:rsidR="003A4B71" w:rsidRPr="00DC7263" w:rsidRDefault="003A4B71" w:rsidP="003A4B71">
      <w:pPr>
        <w:jc w:val="both"/>
        <w:rPr>
          <w:rFonts w:ascii="Arial" w:hAnsi="Arial" w:cs="Arial"/>
          <w:b/>
          <w:bCs/>
          <w:sz w:val="20"/>
          <w:szCs w:val="20"/>
        </w:rPr>
      </w:pPr>
    </w:p>
    <w:p w14:paraId="7999E2DD" w14:textId="77777777" w:rsidR="003A4B71" w:rsidRPr="00DC7263" w:rsidRDefault="003A4B71" w:rsidP="003A4B71">
      <w:pPr>
        <w:jc w:val="both"/>
        <w:rPr>
          <w:rFonts w:ascii="Arial" w:hAnsi="Arial" w:cs="Arial"/>
          <w:b/>
          <w:bCs/>
          <w:sz w:val="20"/>
          <w:szCs w:val="20"/>
        </w:rPr>
      </w:pPr>
      <w:r w:rsidRPr="00DC7263">
        <w:rPr>
          <w:rFonts w:ascii="Arial" w:hAnsi="Arial" w:cs="Arial"/>
          <w:b/>
          <w:bCs/>
          <w:sz w:val="20"/>
          <w:szCs w:val="20"/>
        </w:rPr>
        <w:t>Način plačila in predplačila</w:t>
      </w:r>
    </w:p>
    <w:p w14:paraId="1FA13365" w14:textId="77777777" w:rsidR="003A4B71" w:rsidRPr="00DC7263" w:rsidRDefault="003A4B71" w:rsidP="003A4B71">
      <w:pPr>
        <w:jc w:val="both"/>
        <w:rPr>
          <w:rFonts w:ascii="Arial" w:hAnsi="Arial" w:cs="Arial"/>
          <w:b/>
          <w:bCs/>
          <w:sz w:val="20"/>
          <w:szCs w:val="20"/>
        </w:rPr>
      </w:pPr>
    </w:p>
    <w:p w14:paraId="063D6DF4" w14:textId="77777777" w:rsidR="003A4B71" w:rsidRPr="00DC7263" w:rsidRDefault="003A4B71" w:rsidP="003A4B71">
      <w:pPr>
        <w:numPr>
          <w:ilvl w:val="0"/>
          <w:numId w:val="44"/>
        </w:numPr>
        <w:tabs>
          <w:tab w:val="clear" w:pos="1980"/>
          <w:tab w:val="num" w:pos="360"/>
          <w:tab w:val="num" w:pos="2160"/>
        </w:tabs>
        <w:ind w:hanging="1980"/>
        <w:jc w:val="center"/>
        <w:rPr>
          <w:rFonts w:ascii="Arial" w:hAnsi="Arial" w:cs="Arial"/>
          <w:sz w:val="20"/>
          <w:szCs w:val="20"/>
        </w:rPr>
      </w:pPr>
      <w:r w:rsidRPr="00DC7263">
        <w:rPr>
          <w:rFonts w:ascii="Arial" w:hAnsi="Arial" w:cs="Arial"/>
          <w:sz w:val="20"/>
          <w:szCs w:val="20"/>
        </w:rPr>
        <w:t>člen</w:t>
      </w:r>
    </w:p>
    <w:p w14:paraId="7DAFEF52" w14:textId="77777777" w:rsidR="003A4B71" w:rsidRPr="00DC7263" w:rsidRDefault="003A4B71" w:rsidP="003A4B71">
      <w:pPr>
        <w:jc w:val="center"/>
        <w:rPr>
          <w:rFonts w:ascii="Arial" w:hAnsi="Arial" w:cs="Arial"/>
          <w:i/>
          <w:sz w:val="20"/>
          <w:szCs w:val="20"/>
        </w:rPr>
      </w:pPr>
      <w:r w:rsidRPr="00DC7263">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14:paraId="617D1A24" w14:textId="77777777" w:rsidR="003A4B71" w:rsidRPr="00DC7263" w:rsidRDefault="003A4B71" w:rsidP="003A4B71">
      <w:pPr>
        <w:jc w:val="center"/>
        <w:rPr>
          <w:rFonts w:ascii="Arial" w:hAnsi="Arial" w:cs="Arial"/>
          <w:i/>
          <w:sz w:val="20"/>
          <w:szCs w:val="20"/>
          <w:highlight w:val="yellow"/>
        </w:rPr>
      </w:pPr>
    </w:p>
    <w:p w14:paraId="1760D2F0" w14:textId="77777777" w:rsidR="00105A7B" w:rsidRPr="003453AB" w:rsidRDefault="00105A7B" w:rsidP="00105A7B">
      <w:pPr>
        <w:jc w:val="both"/>
        <w:rPr>
          <w:rFonts w:ascii="Arial" w:hAnsi="Arial" w:cs="Arial"/>
          <w:sz w:val="20"/>
          <w:szCs w:val="20"/>
        </w:rPr>
      </w:pPr>
      <w:r w:rsidRPr="003453AB">
        <w:rPr>
          <w:rFonts w:ascii="Arial" w:hAnsi="Arial" w:cs="Arial"/>
          <w:sz w:val="20"/>
          <w:szCs w:val="20"/>
        </w:rPr>
        <w:t xml:space="preserve">Izvajalec je pri izvajanju projekta upravičen do predplačil. Višina prvega predplačila tj. ob začetku izvajanja projekta znaša največ 30 % pogodbene vrednosti iz 3. člena, višina nadaljnjih predplačil pa znaša največ 30 % preostale pogodbene vrednosti, izračunane kot razlika med pogodbeno vrednostjo in vrednostjo potrjenih </w:t>
      </w:r>
      <w:proofErr w:type="spellStart"/>
      <w:r w:rsidRPr="003453AB">
        <w:rPr>
          <w:rFonts w:ascii="Arial" w:hAnsi="Arial" w:cs="Arial"/>
          <w:sz w:val="20"/>
          <w:szCs w:val="20"/>
        </w:rPr>
        <w:t>ZzI</w:t>
      </w:r>
      <w:proofErr w:type="spellEnd"/>
      <w:r w:rsidRPr="003453AB">
        <w:rPr>
          <w:rFonts w:ascii="Arial" w:hAnsi="Arial" w:cs="Arial"/>
          <w:sz w:val="20"/>
          <w:szCs w:val="20"/>
        </w:rPr>
        <w:t xml:space="preserve"> v MIGRI II. </w:t>
      </w:r>
    </w:p>
    <w:p w14:paraId="7888FE53" w14:textId="77777777" w:rsidR="00105A7B" w:rsidRPr="003453AB" w:rsidRDefault="00105A7B" w:rsidP="00105A7B">
      <w:pPr>
        <w:jc w:val="both"/>
        <w:rPr>
          <w:rFonts w:ascii="Arial" w:hAnsi="Arial" w:cs="Arial"/>
          <w:sz w:val="20"/>
          <w:szCs w:val="20"/>
        </w:rPr>
      </w:pPr>
    </w:p>
    <w:p w14:paraId="3A91BEBF" w14:textId="77777777" w:rsidR="00105A7B" w:rsidRPr="003453AB" w:rsidRDefault="00105A7B" w:rsidP="00105A7B">
      <w:pPr>
        <w:jc w:val="both"/>
        <w:rPr>
          <w:rFonts w:ascii="Arial" w:hAnsi="Arial" w:cs="Arial"/>
          <w:sz w:val="20"/>
          <w:szCs w:val="20"/>
        </w:rPr>
      </w:pPr>
      <w:r w:rsidRPr="003453AB">
        <w:rPr>
          <w:rFonts w:ascii="Arial" w:hAnsi="Arial" w:cs="Arial"/>
          <w:sz w:val="20"/>
          <w:szCs w:val="20"/>
        </w:rPr>
        <w:t xml:space="preserve">Naročnik bo izvajalcu v 15-ih dneh od prejetja zahtevka za avans nakazal predplačilo na račun naveden v 15. členu te pogodbe. Izvajalec mora vnesti v sistem MIGRA II </w:t>
      </w:r>
      <w:proofErr w:type="spellStart"/>
      <w:r w:rsidRPr="003453AB">
        <w:rPr>
          <w:rFonts w:ascii="Arial" w:hAnsi="Arial" w:cs="Arial"/>
          <w:sz w:val="20"/>
          <w:szCs w:val="20"/>
        </w:rPr>
        <w:t>ZzI</w:t>
      </w:r>
      <w:proofErr w:type="spellEnd"/>
      <w:r w:rsidRPr="003453AB">
        <w:rPr>
          <w:rFonts w:ascii="Arial" w:hAnsi="Arial" w:cs="Arial"/>
          <w:sz w:val="20"/>
          <w:szCs w:val="20"/>
        </w:rPr>
        <w:t xml:space="preserve"> avansa ter hkrati posredovati E – </w:t>
      </w:r>
      <w:proofErr w:type="spellStart"/>
      <w:r w:rsidRPr="003453AB">
        <w:rPr>
          <w:rFonts w:ascii="Arial" w:hAnsi="Arial" w:cs="Arial"/>
          <w:sz w:val="20"/>
          <w:szCs w:val="20"/>
        </w:rPr>
        <w:t>avansni</w:t>
      </w:r>
      <w:proofErr w:type="spellEnd"/>
      <w:r w:rsidRPr="003453AB">
        <w:rPr>
          <w:rFonts w:ascii="Arial" w:hAnsi="Arial" w:cs="Arial"/>
          <w:sz w:val="20"/>
          <w:szCs w:val="20"/>
        </w:rPr>
        <w:t xml:space="preserve"> račun, v katerem se je potrebno sklicevati na številko pogodbe. </w:t>
      </w:r>
    </w:p>
    <w:p w14:paraId="044F8453" w14:textId="77777777" w:rsidR="00105A7B" w:rsidRPr="003453AB" w:rsidRDefault="00105A7B" w:rsidP="00105A7B">
      <w:pPr>
        <w:jc w:val="both"/>
        <w:rPr>
          <w:rFonts w:ascii="Arial" w:hAnsi="Arial" w:cs="Arial"/>
          <w:sz w:val="20"/>
          <w:szCs w:val="20"/>
        </w:rPr>
      </w:pPr>
    </w:p>
    <w:p w14:paraId="79941CF2" w14:textId="77777777" w:rsidR="00105A7B" w:rsidRDefault="00105A7B" w:rsidP="00105A7B">
      <w:pPr>
        <w:jc w:val="both"/>
        <w:rPr>
          <w:rFonts w:ascii="Arial" w:hAnsi="Arial" w:cs="Arial"/>
          <w:sz w:val="20"/>
          <w:szCs w:val="20"/>
        </w:rPr>
      </w:pPr>
      <w:r w:rsidRPr="003453AB">
        <w:rPr>
          <w:rFonts w:ascii="Arial" w:hAnsi="Arial" w:cs="Arial"/>
          <w:sz w:val="20"/>
          <w:szCs w:val="20"/>
        </w:rPr>
        <w:t xml:space="preserve">Pri obdobnem poročanju se prejeto predplačilo prične </w:t>
      </w:r>
      <w:proofErr w:type="spellStart"/>
      <w:r w:rsidRPr="003453AB">
        <w:rPr>
          <w:rFonts w:ascii="Arial" w:hAnsi="Arial" w:cs="Arial"/>
          <w:sz w:val="20"/>
          <w:szCs w:val="20"/>
        </w:rPr>
        <w:t>poračunavati</w:t>
      </w:r>
      <w:proofErr w:type="spellEnd"/>
      <w:r w:rsidRPr="003453AB">
        <w:rPr>
          <w:rFonts w:ascii="Arial" w:hAnsi="Arial" w:cs="Arial"/>
          <w:sz w:val="20"/>
          <w:szCs w:val="20"/>
        </w:rPr>
        <w:t xml:space="preserve"> s prejetim e-računom pri 1. obdobnem zahtevku za izplačilo glede na vrednost potrjenega zadevnega zahtevka za izplačilo. Izvajalec lahko zaprosi za novo predplačilo, ko seštevek vrednosti potrjenih </w:t>
      </w:r>
      <w:proofErr w:type="spellStart"/>
      <w:r w:rsidRPr="003453AB">
        <w:rPr>
          <w:rFonts w:ascii="Arial" w:hAnsi="Arial" w:cs="Arial"/>
          <w:sz w:val="20"/>
          <w:szCs w:val="20"/>
        </w:rPr>
        <w:t>ZzI</w:t>
      </w:r>
      <w:proofErr w:type="spellEnd"/>
      <w:r w:rsidRPr="003453AB">
        <w:rPr>
          <w:rFonts w:ascii="Arial" w:hAnsi="Arial" w:cs="Arial"/>
          <w:sz w:val="20"/>
          <w:szCs w:val="20"/>
        </w:rPr>
        <w:t xml:space="preserve"> preseže vrednost samega predplačila. </w:t>
      </w:r>
    </w:p>
    <w:p w14:paraId="422763FA" w14:textId="77777777" w:rsidR="00105A7B" w:rsidRDefault="00105A7B" w:rsidP="00105A7B">
      <w:pPr>
        <w:jc w:val="both"/>
        <w:rPr>
          <w:rFonts w:ascii="Arial" w:hAnsi="Arial" w:cs="Arial"/>
          <w:sz w:val="20"/>
          <w:szCs w:val="20"/>
        </w:rPr>
      </w:pPr>
    </w:p>
    <w:p w14:paraId="34E6EF9E" w14:textId="77777777" w:rsidR="003A4B71" w:rsidRPr="00DC7263" w:rsidRDefault="003A4B71" w:rsidP="003A4B71">
      <w:pPr>
        <w:jc w:val="both"/>
        <w:rPr>
          <w:rFonts w:ascii="Arial" w:hAnsi="Arial" w:cs="Arial"/>
          <w:sz w:val="20"/>
          <w:szCs w:val="20"/>
        </w:rPr>
      </w:pPr>
    </w:p>
    <w:p w14:paraId="1A83494E" w14:textId="77777777" w:rsidR="003A4B71" w:rsidRPr="00DC7263" w:rsidRDefault="003A4B71" w:rsidP="003A4B71">
      <w:pPr>
        <w:jc w:val="both"/>
        <w:rPr>
          <w:rFonts w:ascii="Arial" w:hAnsi="Arial" w:cs="Arial"/>
          <w:bCs/>
          <w:sz w:val="20"/>
          <w:szCs w:val="20"/>
        </w:rPr>
      </w:pPr>
      <w:r w:rsidRPr="00DC7263">
        <w:rPr>
          <w:rFonts w:ascii="Arial" w:hAnsi="Arial" w:cs="Arial"/>
          <w:sz w:val="20"/>
          <w:szCs w:val="20"/>
        </w:rPr>
        <w:t>V primeru, da je vrednost izvedenih aktivnosti manjša od vrednosti izplačanih predplačil, mora izvajalec naročniku po zaključku pogodbe, skladno z veljavnim zakonom, ki ureja področje izvrševanja proračuna, razliko prejetih sredstev vrniti z zakonskimi zamudnimi obrestmi, ki pričnejo teči s potekom 15-dnevnega roka po prejemu naročnikovega pisnega zahtevka za vračilo.</w:t>
      </w:r>
    </w:p>
    <w:p w14:paraId="39A0050F" w14:textId="77777777" w:rsidR="003A4B71" w:rsidRPr="00DC7263" w:rsidRDefault="003A4B71" w:rsidP="003A4B71">
      <w:pPr>
        <w:jc w:val="both"/>
        <w:rPr>
          <w:rFonts w:ascii="Arial" w:hAnsi="Arial" w:cs="Arial"/>
          <w:bCs/>
          <w:sz w:val="20"/>
          <w:szCs w:val="20"/>
        </w:rPr>
      </w:pPr>
    </w:p>
    <w:p w14:paraId="4AEEF47A"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 </w:t>
      </w:r>
    </w:p>
    <w:p w14:paraId="4C25D8F7" w14:textId="77777777" w:rsidR="003A4B71" w:rsidRPr="00DC7263" w:rsidRDefault="003A4B71" w:rsidP="003A4B71">
      <w:pPr>
        <w:jc w:val="both"/>
        <w:rPr>
          <w:rFonts w:ascii="Arial" w:hAnsi="Arial" w:cs="Arial"/>
          <w:sz w:val="20"/>
          <w:szCs w:val="20"/>
        </w:rPr>
      </w:pPr>
    </w:p>
    <w:p w14:paraId="6301641B" w14:textId="77777777" w:rsidR="003A4B71" w:rsidRPr="00DC7263" w:rsidRDefault="003A4B71" w:rsidP="003A4B71">
      <w:pPr>
        <w:jc w:val="both"/>
        <w:rPr>
          <w:rFonts w:ascii="Arial" w:hAnsi="Arial" w:cs="Arial"/>
          <w:sz w:val="20"/>
          <w:szCs w:val="20"/>
        </w:rPr>
      </w:pPr>
    </w:p>
    <w:p w14:paraId="476A3A9F" w14:textId="77777777" w:rsidR="00536CB3" w:rsidRPr="00DC7263" w:rsidRDefault="00536CB3" w:rsidP="003A4B71">
      <w:pPr>
        <w:jc w:val="both"/>
        <w:rPr>
          <w:rFonts w:ascii="Arial" w:hAnsi="Arial" w:cs="Arial"/>
          <w:sz w:val="20"/>
          <w:szCs w:val="20"/>
        </w:rPr>
      </w:pPr>
    </w:p>
    <w:p w14:paraId="5157C54B" w14:textId="77777777" w:rsidR="00536CB3" w:rsidRPr="00DC7263" w:rsidRDefault="00536CB3" w:rsidP="003A4B71">
      <w:pPr>
        <w:jc w:val="both"/>
        <w:rPr>
          <w:rFonts w:ascii="Arial" w:hAnsi="Arial" w:cs="Arial"/>
          <w:sz w:val="20"/>
          <w:szCs w:val="20"/>
        </w:rPr>
      </w:pPr>
    </w:p>
    <w:p w14:paraId="2F38BECA" w14:textId="77777777" w:rsidR="003A4B71" w:rsidRPr="00DC7263" w:rsidRDefault="003A4B71" w:rsidP="003A4B71">
      <w:pPr>
        <w:jc w:val="both"/>
        <w:rPr>
          <w:rFonts w:ascii="Arial" w:hAnsi="Arial" w:cs="Arial"/>
          <w:b/>
          <w:sz w:val="20"/>
          <w:szCs w:val="20"/>
        </w:rPr>
      </w:pPr>
      <w:r w:rsidRPr="00DC7263">
        <w:rPr>
          <w:rFonts w:ascii="Arial" w:hAnsi="Arial" w:cs="Arial"/>
          <w:b/>
          <w:sz w:val="20"/>
          <w:szCs w:val="20"/>
        </w:rPr>
        <w:t>Zahtevek za izplačilo</w:t>
      </w:r>
    </w:p>
    <w:p w14:paraId="2EFC1E7B" w14:textId="77777777" w:rsidR="003A4B71" w:rsidRPr="00DC7263" w:rsidRDefault="003A4B71" w:rsidP="003A4B71">
      <w:pPr>
        <w:jc w:val="both"/>
        <w:rPr>
          <w:rFonts w:ascii="Arial" w:hAnsi="Arial" w:cs="Arial"/>
          <w:b/>
          <w:sz w:val="20"/>
          <w:szCs w:val="20"/>
        </w:rPr>
      </w:pPr>
    </w:p>
    <w:p w14:paraId="192A1905" w14:textId="77777777" w:rsidR="003A4B71" w:rsidRPr="00DC7263" w:rsidRDefault="003A4B71" w:rsidP="003A4B71">
      <w:pPr>
        <w:numPr>
          <w:ilvl w:val="0"/>
          <w:numId w:val="44"/>
        </w:numPr>
        <w:tabs>
          <w:tab w:val="clear" w:pos="1980"/>
          <w:tab w:val="num" w:pos="360"/>
          <w:tab w:val="num" w:pos="2160"/>
        </w:tabs>
        <w:ind w:hanging="1980"/>
        <w:jc w:val="center"/>
        <w:rPr>
          <w:rFonts w:ascii="Arial" w:hAnsi="Arial" w:cs="Arial"/>
          <w:sz w:val="20"/>
          <w:szCs w:val="20"/>
        </w:rPr>
      </w:pPr>
      <w:r w:rsidRPr="00DC7263">
        <w:rPr>
          <w:rFonts w:ascii="Arial" w:hAnsi="Arial" w:cs="Arial"/>
          <w:sz w:val="20"/>
          <w:szCs w:val="20"/>
        </w:rPr>
        <w:t>člen</w:t>
      </w:r>
    </w:p>
    <w:p w14:paraId="7F0EA177" w14:textId="77777777" w:rsidR="003A4B71" w:rsidRPr="00DC7263" w:rsidRDefault="003A4B71" w:rsidP="003A4B71">
      <w:pPr>
        <w:jc w:val="both"/>
        <w:rPr>
          <w:rFonts w:ascii="Arial" w:hAnsi="Arial" w:cs="Arial"/>
          <w:b/>
          <w:bCs/>
          <w:sz w:val="20"/>
          <w:szCs w:val="20"/>
        </w:rPr>
      </w:pPr>
    </w:p>
    <w:p w14:paraId="6F554B76"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Povračilo stroškov, ki so izvajalcu nastali pri izvedbi projekta, bo naročnik nakazal izvajalcu po prejetem e-računu ter izvedeni vsebinski in finančni kontroli prejetega zahtevka za izplačilo v sistemu MIGRA II. </w:t>
      </w:r>
    </w:p>
    <w:p w14:paraId="363CEA2D" w14:textId="77777777" w:rsidR="003A4B71" w:rsidRPr="00DC7263" w:rsidRDefault="003A4B71" w:rsidP="003A4B71">
      <w:pPr>
        <w:jc w:val="both"/>
        <w:rPr>
          <w:rFonts w:ascii="Arial" w:hAnsi="Arial" w:cs="Arial"/>
          <w:bCs/>
          <w:sz w:val="20"/>
          <w:szCs w:val="20"/>
        </w:rPr>
      </w:pPr>
    </w:p>
    <w:p w14:paraId="59F08102"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Izvajalec mora vnesti zahtevek za izplačilo (v nadaljevanju </w:t>
      </w:r>
      <w:proofErr w:type="spellStart"/>
      <w:r w:rsidRPr="00DC7263">
        <w:rPr>
          <w:rFonts w:ascii="Arial" w:hAnsi="Arial" w:cs="Arial"/>
          <w:sz w:val="20"/>
          <w:szCs w:val="20"/>
        </w:rPr>
        <w:t>ZzI</w:t>
      </w:r>
      <w:proofErr w:type="spellEnd"/>
      <w:r w:rsidRPr="00DC7263">
        <w:rPr>
          <w:rFonts w:ascii="Arial" w:hAnsi="Arial" w:cs="Arial"/>
          <w:sz w:val="20"/>
          <w:szCs w:val="20"/>
        </w:rPr>
        <w:t xml:space="preserve">) v sistem MIGRA II z vsemi pripadajočimi dokazili o nastalih stroških in izdatkih. </w:t>
      </w:r>
    </w:p>
    <w:p w14:paraId="7A92208F" w14:textId="77777777" w:rsidR="003A4B71" w:rsidRPr="00DC7263" w:rsidRDefault="003A4B71" w:rsidP="003A4B71">
      <w:pPr>
        <w:jc w:val="both"/>
        <w:rPr>
          <w:rFonts w:ascii="Arial" w:hAnsi="Arial" w:cs="Arial"/>
          <w:bCs/>
          <w:sz w:val="20"/>
          <w:szCs w:val="20"/>
        </w:rPr>
      </w:pPr>
    </w:p>
    <w:p w14:paraId="52F8114C" w14:textId="77777777" w:rsidR="003A4B71" w:rsidRPr="00DC7263" w:rsidRDefault="003A4B71" w:rsidP="003A4B71">
      <w:pPr>
        <w:tabs>
          <w:tab w:val="left" w:pos="426"/>
        </w:tabs>
        <w:spacing w:line="240" w:lineRule="atLeast"/>
        <w:jc w:val="both"/>
        <w:rPr>
          <w:rFonts w:ascii="Arial" w:hAnsi="Arial" w:cs="Arial"/>
          <w:sz w:val="20"/>
          <w:szCs w:val="20"/>
        </w:rPr>
      </w:pPr>
      <w:r w:rsidRPr="00DC7263">
        <w:rPr>
          <w:rFonts w:ascii="Arial" w:hAnsi="Arial" w:cs="Arial"/>
          <w:sz w:val="20"/>
          <w:szCs w:val="20"/>
        </w:rPr>
        <w:t xml:space="preserve">Obrazci za poročanje in izvajanje projekta so </w:t>
      </w:r>
      <w:r w:rsidRPr="00DC7263">
        <w:rPr>
          <w:rFonts w:ascii="Arial" w:hAnsi="Arial" w:cs="Arial"/>
          <w:sz w:val="20"/>
          <w:szCs w:val="20"/>
          <w:lang w:eastAsia="en-US"/>
        </w:rPr>
        <w:t>dostopni na spletni strani: http://www.mnz.gov.si/si/o_ministrstvu/crpanje_evropskih_sredstev/sklad_za_notranjo_varnost_in_sklad_za_azil_migracije_in_vkljucevanje_2014_2020/prirocniki_pravilniki_in_navodila/</w:t>
      </w:r>
      <w:r w:rsidRPr="00DC7263">
        <w:rPr>
          <w:rFonts w:ascii="Arial" w:hAnsi="Arial" w:cs="Arial"/>
          <w:sz w:val="20"/>
          <w:szCs w:val="20"/>
        </w:rPr>
        <w:t>. Zahtevki so po naročnikovi potrditvi podlaga za izplačilo sredstev.</w:t>
      </w:r>
    </w:p>
    <w:p w14:paraId="11BC7A7C" w14:textId="77777777" w:rsidR="003A4B71" w:rsidRPr="00DC7263" w:rsidRDefault="003A4B71" w:rsidP="003A4B71">
      <w:pPr>
        <w:jc w:val="both"/>
        <w:rPr>
          <w:rFonts w:ascii="Arial" w:hAnsi="Arial" w:cs="Arial"/>
          <w:bCs/>
          <w:color w:val="008080"/>
          <w:sz w:val="20"/>
          <w:szCs w:val="20"/>
        </w:rPr>
      </w:pPr>
    </w:p>
    <w:p w14:paraId="06B3B3C7" w14:textId="77777777" w:rsidR="00105A7B" w:rsidRPr="00E323C1" w:rsidRDefault="00F61B1B" w:rsidP="00105A7B">
      <w:pPr>
        <w:jc w:val="both"/>
        <w:rPr>
          <w:rFonts w:ascii="Arial" w:hAnsi="Arial" w:cs="Arial"/>
          <w:bCs/>
          <w:sz w:val="20"/>
          <w:szCs w:val="20"/>
        </w:rPr>
      </w:pPr>
      <w:r>
        <w:rPr>
          <w:rFonts w:ascii="Arial" w:hAnsi="Arial" w:cs="Arial"/>
          <w:bCs/>
          <w:sz w:val="20"/>
          <w:szCs w:val="20"/>
        </w:rPr>
        <w:t>Iz</w:t>
      </w:r>
      <w:r w:rsidR="00105A7B" w:rsidRPr="00E323C1">
        <w:rPr>
          <w:rFonts w:ascii="Arial" w:hAnsi="Arial" w:cs="Arial"/>
          <w:bCs/>
          <w:sz w:val="20"/>
          <w:szCs w:val="20"/>
        </w:rPr>
        <w:t>vajalec se zavezuje, da bo naročniku za opravljeno storitev po tej pogodbi posredoval e-račun v višini posameznega zahtevka za izplačilo in ob izdaji e-računa upošteval sledeče podatke:</w:t>
      </w:r>
    </w:p>
    <w:p w14:paraId="37048CC5" w14:textId="77777777" w:rsidR="00105A7B" w:rsidRPr="00E323C1" w:rsidRDefault="00105A7B" w:rsidP="00105A7B">
      <w:pPr>
        <w:jc w:val="both"/>
        <w:rPr>
          <w:rFonts w:ascii="Arial" w:hAnsi="Arial" w:cs="Arial"/>
          <w:bCs/>
          <w:color w:val="FF0000"/>
          <w:sz w:val="20"/>
          <w:szCs w:val="20"/>
        </w:rPr>
      </w:pPr>
    </w:p>
    <w:p w14:paraId="4499333D" w14:textId="77777777" w:rsidR="00105A7B" w:rsidRPr="00E323C1" w:rsidRDefault="00105A7B" w:rsidP="00105A7B">
      <w:pPr>
        <w:jc w:val="both"/>
        <w:rPr>
          <w:rFonts w:ascii="Arial" w:hAnsi="Arial" w:cs="Arial"/>
          <w:bCs/>
          <w:sz w:val="20"/>
          <w:szCs w:val="20"/>
        </w:rPr>
      </w:pPr>
      <w:r w:rsidRPr="00E323C1">
        <w:rPr>
          <w:rFonts w:ascii="Arial" w:hAnsi="Arial" w:cs="Arial"/>
          <w:bCs/>
          <w:sz w:val="20"/>
          <w:szCs w:val="20"/>
        </w:rPr>
        <w:t>Identifikacijska št. za DDV: SI52817652</w:t>
      </w:r>
    </w:p>
    <w:p w14:paraId="444F848D" w14:textId="77777777" w:rsidR="00105A7B" w:rsidRPr="00E323C1" w:rsidRDefault="00105A7B" w:rsidP="00105A7B">
      <w:pPr>
        <w:jc w:val="both"/>
        <w:rPr>
          <w:rFonts w:ascii="Arial" w:hAnsi="Arial" w:cs="Arial"/>
          <w:sz w:val="20"/>
        </w:rPr>
      </w:pPr>
      <w:r w:rsidRPr="00E323C1">
        <w:rPr>
          <w:rFonts w:ascii="Arial" w:hAnsi="Arial" w:cs="Arial"/>
          <w:bCs/>
          <w:sz w:val="20"/>
          <w:szCs w:val="20"/>
        </w:rPr>
        <w:t xml:space="preserve">TRR: </w:t>
      </w:r>
      <w:r w:rsidRPr="00E323C1">
        <w:rPr>
          <w:rFonts w:ascii="Arial" w:hAnsi="Arial" w:cs="Arial"/>
          <w:sz w:val="20"/>
        </w:rPr>
        <w:t>SI56011006370171132</w:t>
      </w:r>
    </w:p>
    <w:p w14:paraId="399CE373" w14:textId="77777777" w:rsidR="00105A7B" w:rsidRPr="00E323C1" w:rsidRDefault="00105A7B" w:rsidP="00105A7B">
      <w:pPr>
        <w:jc w:val="both"/>
        <w:rPr>
          <w:rFonts w:ascii="Arial" w:hAnsi="Arial" w:cs="Arial"/>
          <w:bCs/>
          <w:sz w:val="20"/>
          <w:szCs w:val="20"/>
        </w:rPr>
      </w:pPr>
      <w:r w:rsidRPr="00E323C1">
        <w:rPr>
          <w:rFonts w:ascii="Arial" w:hAnsi="Arial" w:cs="Arial"/>
          <w:sz w:val="20"/>
        </w:rPr>
        <w:t>BIC koda UJPLSI2DICL</w:t>
      </w:r>
    </w:p>
    <w:p w14:paraId="52CE7E87" w14:textId="77777777" w:rsidR="00105A7B" w:rsidRPr="00E323C1" w:rsidRDefault="00105A7B" w:rsidP="00105A7B">
      <w:pPr>
        <w:jc w:val="both"/>
        <w:rPr>
          <w:rFonts w:ascii="Arial" w:hAnsi="Arial" w:cs="Arial"/>
          <w:bCs/>
          <w:sz w:val="20"/>
          <w:szCs w:val="20"/>
        </w:rPr>
      </w:pPr>
    </w:p>
    <w:tbl>
      <w:tblPr>
        <w:tblW w:w="0" w:type="auto"/>
        <w:tblInd w:w="108" w:type="dxa"/>
        <w:tblLayout w:type="fixed"/>
        <w:tblLook w:val="00A0" w:firstRow="1" w:lastRow="0" w:firstColumn="1" w:lastColumn="0" w:noHBand="0" w:noVBand="0"/>
      </w:tblPr>
      <w:tblGrid>
        <w:gridCol w:w="3060"/>
        <w:gridCol w:w="4212"/>
      </w:tblGrid>
      <w:tr w:rsidR="00105A7B" w:rsidRPr="00E323C1" w14:paraId="34408491" w14:textId="77777777" w:rsidTr="00F35585">
        <w:tc>
          <w:tcPr>
            <w:tcW w:w="3060" w:type="dxa"/>
            <w:tcBorders>
              <w:top w:val="single" w:sz="6" w:space="0" w:color="000000"/>
              <w:left w:val="single" w:sz="6" w:space="0" w:color="000000"/>
              <w:bottom w:val="single" w:sz="6" w:space="0" w:color="000000"/>
              <w:right w:val="single" w:sz="6" w:space="0" w:color="000000"/>
            </w:tcBorders>
          </w:tcPr>
          <w:p w14:paraId="56D8F362" w14:textId="77777777" w:rsidR="00105A7B" w:rsidRPr="00E323C1" w:rsidRDefault="00105A7B" w:rsidP="00F35585">
            <w:pPr>
              <w:autoSpaceDE w:val="0"/>
              <w:autoSpaceDN w:val="0"/>
              <w:adjustRightInd w:val="0"/>
              <w:jc w:val="both"/>
              <w:rPr>
                <w:rFonts w:ascii="Arial" w:hAnsi="Arial" w:cs="Arial"/>
                <w:sz w:val="20"/>
              </w:rPr>
            </w:pPr>
            <w:r w:rsidRPr="00E323C1">
              <w:rPr>
                <w:rFonts w:ascii="Arial" w:hAnsi="Arial" w:cs="Arial"/>
                <w:sz w:val="20"/>
              </w:rPr>
              <w:t xml:space="preserve">Prejemnik zahtevka za izplačilo:         </w:t>
            </w:r>
          </w:p>
        </w:tc>
        <w:tc>
          <w:tcPr>
            <w:tcW w:w="4212" w:type="dxa"/>
            <w:tcBorders>
              <w:top w:val="single" w:sz="6" w:space="0" w:color="000000"/>
              <w:left w:val="single" w:sz="6" w:space="0" w:color="000000"/>
              <w:bottom w:val="single" w:sz="6" w:space="0" w:color="000000"/>
              <w:right w:val="single" w:sz="6" w:space="0" w:color="000000"/>
            </w:tcBorders>
          </w:tcPr>
          <w:p w14:paraId="5BFDD77C" w14:textId="77777777" w:rsidR="00105A7B" w:rsidRPr="00E323C1" w:rsidRDefault="00105A7B" w:rsidP="00F35585">
            <w:pPr>
              <w:autoSpaceDE w:val="0"/>
              <w:autoSpaceDN w:val="0"/>
              <w:adjustRightInd w:val="0"/>
              <w:jc w:val="both"/>
              <w:rPr>
                <w:rFonts w:ascii="Arial" w:hAnsi="Arial" w:cs="Arial"/>
                <w:sz w:val="20"/>
              </w:rPr>
            </w:pPr>
            <w:r w:rsidRPr="00E323C1">
              <w:rPr>
                <w:rFonts w:ascii="Arial" w:hAnsi="Arial" w:cs="Arial"/>
                <w:sz w:val="20"/>
              </w:rPr>
              <w:t xml:space="preserve">Številka referenčnega dokumenta: </w:t>
            </w:r>
          </w:p>
        </w:tc>
      </w:tr>
      <w:tr w:rsidR="00105A7B" w:rsidRPr="00E323C1" w14:paraId="694BC1CC" w14:textId="77777777" w:rsidTr="00F35585">
        <w:tc>
          <w:tcPr>
            <w:tcW w:w="3060" w:type="dxa"/>
            <w:tcBorders>
              <w:top w:val="single" w:sz="6" w:space="0" w:color="000000"/>
              <w:left w:val="single" w:sz="6" w:space="0" w:color="000000"/>
              <w:bottom w:val="single" w:sz="6" w:space="0" w:color="000000"/>
              <w:right w:val="single" w:sz="6" w:space="0" w:color="000000"/>
            </w:tcBorders>
          </w:tcPr>
          <w:p w14:paraId="2A2A8452" w14:textId="77777777" w:rsidR="00105A7B" w:rsidRPr="00E323C1" w:rsidRDefault="00105A7B" w:rsidP="00F35585">
            <w:pPr>
              <w:autoSpaceDE w:val="0"/>
              <w:autoSpaceDN w:val="0"/>
              <w:adjustRightInd w:val="0"/>
              <w:rPr>
                <w:rFonts w:ascii="Arial" w:hAnsi="Arial" w:cs="Arial"/>
                <w:sz w:val="20"/>
              </w:rPr>
            </w:pPr>
            <w:r>
              <w:rPr>
                <w:rFonts w:ascii="Arial" w:hAnsi="Arial" w:cs="Arial"/>
                <w:sz w:val="20"/>
              </w:rPr>
              <w:t>Urad Vlade Republike Slovenije za oskrbo in integracijo migrantov</w:t>
            </w:r>
            <w:r w:rsidRPr="00E323C1">
              <w:rPr>
                <w:rFonts w:ascii="Arial" w:hAnsi="Arial" w:cs="Arial"/>
                <w:sz w:val="20"/>
              </w:rPr>
              <w:t>,</w:t>
            </w:r>
            <w:r>
              <w:rPr>
                <w:rFonts w:ascii="Arial" w:hAnsi="Arial" w:cs="Arial"/>
                <w:sz w:val="20"/>
              </w:rPr>
              <w:t xml:space="preserve"> Cesta v Gorice 15,</w:t>
            </w:r>
            <w:r w:rsidRPr="00E323C1">
              <w:rPr>
                <w:rFonts w:ascii="Arial" w:hAnsi="Arial" w:cs="Arial"/>
                <w:sz w:val="20"/>
              </w:rPr>
              <w:t xml:space="preserve"> 1000 Ljubljana</w:t>
            </w:r>
          </w:p>
        </w:tc>
        <w:tc>
          <w:tcPr>
            <w:tcW w:w="4212" w:type="dxa"/>
            <w:tcBorders>
              <w:top w:val="single" w:sz="6" w:space="0" w:color="000000"/>
              <w:left w:val="single" w:sz="6" w:space="0" w:color="000000"/>
              <w:bottom w:val="single" w:sz="6" w:space="0" w:color="000000"/>
              <w:right w:val="single" w:sz="6" w:space="0" w:color="000000"/>
            </w:tcBorders>
          </w:tcPr>
          <w:p w14:paraId="3C2308DE" w14:textId="77777777" w:rsidR="00105A7B" w:rsidRPr="00E323C1" w:rsidRDefault="00105A7B" w:rsidP="00F35585">
            <w:pPr>
              <w:autoSpaceDE w:val="0"/>
              <w:autoSpaceDN w:val="0"/>
              <w:adjustRightInd w:val="0"/>
              <w:jc w:val="both"/>
              <w:rPr>
                <w:rFonts w:ascii="Arial" w:hAnsi="Arial" w:cs="Arial"/>
                <w:i/>
                <w:sz w:val="20"/>
              </w:rPr>
            </w:pPr>
            <w:r w:rsidRPr="00E323C1">
              <w:rPr>
                <w:rFonts w:ascii="Arial" w:hAnsi="Arial" w:cs="Arial"/>
                <w:sz w:val="20"/>
              </w:rPr>
              <w:t>(</w:t>
            </w:r>
            <w:r w:rsidRPr="00E323C1">
              <w:rPr>
                <w:rFonts w:ascii="Arial" w:hAnsi="Arial" w:cs="Arial"/>
                <w:i/>
                <w:sz w:val="20"/>
              </w:rPr>
              <w:t>vpiše se št. p</w:t>
            </w:r>
            <w:r>
              <w:rPr>
                <w:rFonts w:ascii="Arial" w:hAnsi="Arial" w:cs="Arial"/>
                <w:i/>
                <w:sz w:val="20"/>
              </w:rPr>
              <w:t>ogodbe v fazi sklepanja pogodbe</w:t>
            </w:r>
            <w:r w:rsidRPr="00E323C1">
              <w:rPr>
                <w:rFonts w:ascii="Arial" w:hAnsi="Arial" w:cs="Arial"/>
                <w:i/>
                <w:sz w:val="20"/>
              </w:rPr>
              <w:t>)</w:t>
            </w:r>
          </w:p>
          <w:p w14:paraId="271806A4" w14:textId="77777777" w:rsidR="00105A7B" w:rsidRPr="00E323C1" w:rsidRDefault="00105A7B" w:rsidP="00F35585">
            <w:pPr>
              <w:autoSpaceDE w:val="0"/>
              <w:autoSpaceDN w:val="0"/>
              <w:adjustRightInd w:val="0"/>
              <w:jc w:val="both"/>
              <w:rPr>
                <w:rFonts w:ascii="Arial" w:hAnsi="Arial" w:cs="Arial"/>
                <w:sz w:val="20"/>
              </w:rPr>
            </w:pPr>
          </w:p>
          <w:p w14:paraId="5FC37AD2" w14:textId="77777777" w:rsidR="00105A7B" w:rsidRPr="00E323C1" w:rsidRDefault="00105A7B" w:rsidP="00F35585">
            <w:pPr>
              <w:autoSpaceDE w:val="0"/>
              <w:autoSpaceDN w:val="0"/>
              <w:adjustRightInd w:val="0"/>
              <w:jc w:val="both"/>
              <w:rPr>
                <w:rFonts w:ascii="Arial" w:hAnsi="Arial" w:cs="Arial"/>
                <w:sz w:val="20"/>
              </w:rPr>
            </w:pPr>
          </w:p>
        </w:tc>
      </w:tr>
    </w:tbl>
    <w:p w14:paraId="08EF947E" w14:textId="77777777" w:rsidR="001F4B95" w:rsidRPr="00DC7263" w:rsidRDefault="001F4B95" w:rsidP="001F4B95">
      <w:pPr>
        <w:jc w:val="both"/>
        <w:rPr>
          <w:rFonts w:ascii="Arial" w:hAnsi="Arial" w:cs="Arial"/>
          <w:bCs/>
          <w:color w:val="008080"/>
          <w:sz w:val="20"/>
          <w:szCs w:val="20"/>
        </w:rPr>
      </w:pPr>
    </w:p>
    <w:p w14:paraId="6A20488A" w14:textId="77777777" w:rsidR="003A4B71" w:rsidRPr="00DC7263" w:rsidRDefault="003A4B71" w:rsidP="003A4B71">
      <w:pPr>
        <w:tabs>
          <w:tab w:val="left" w:pos="0"/>
        </w:tabs>
        <w:jc w:val="both"/>
        <w:rPr>
          <w:rFonts w:ascii="Arial" w:hAnsi="Arial" w:cs="Arial"/>
          <w:bCs/>
          <w:sz w:val="20"/>
          <w:szCs w:val="20"/>
        </w:rPr>
      </w:pPr>
      <w:r w:rsidRPr="00DC7263">
        <w:rPr>
          <w:rFonts w:ascii="Arial" w:hAnsi="Arial" w:cs="Arial"/>
          <w:bCs/>
          <w:sz w:val="20"/>
          <w:szCs w:val="20"/>
        </w:rPr>
        <w:t xml:space="preserve">Pri vnosu zahtevka v sistem MIGRA II je potrebno obvezno priložiti naslednje priloge: Dokazila o nastanku vsakega zahtevanega upravičenega stroška iz zahtevka za izplačilo morajo biti priložena v elektronski obliki (v PDF). Iz posameznih dokazil mora biti jasno razvidno besedilo "Projekt sofinancira Evropska Unija iz sredstev Sklada za azil, migracije in vključevanje" in logotip EU. Priloženi morajo biti računi oz. enakovredne listine, dobavnice, prevzemni zapisniki (če obstajajo), ponudbe (če je to opredeljeno v Nacionalnih pravilih), </w:t>
      </w:r>
      <w:proofErr w:type="spellStart"/>
      <w:r w:rsidRPr="00DC7263">
        <w:rPr>
          <w:rFonts w:ascii="Arial" w:hAnsi="Arial" w:cs="Arial"/>
          <w:bCs/>
          <w:sz w:val="20"/>
          <w:szCs w:val="20"/>
        </w:rPr>
        <w:t>časovnice</w:t>
      </w:r>
      <w:proofErr w:type="spellEnd"/>
      <w:r w:rsidRPr="00DC7263">
        <w:rPr>
          <w:rFonts w:ascii="Arial" w:hAnsi="Arial" w:cs="Arial"/>
          <w:bCs/>
          <w:sz w:val="20"/>
          <w:szCs w:val="20"/>
        </w:rPr>
        <w:t xml:space="preserve"> dela osebja po dnevih in</w:t>
      </w:r>
      <w:r w:rsidRPr="00DC7263">
        <w:rPr>
          <w:rFonts w:ascii="Arial" w:hAnsi="Arial" w:cs="Arial"/>
          <w:bCs/>
          <w:color w:val="000000"/>
          <w:sz w:val="20"/>
          <w:szCs w:val="20"/>
        </w:rPr>
        <w:t xml:space="preserve"> obračunski list stroškov dela za redno zaposlene člane osebja (dostopnega na spletni strani iz drugega odstavka tega člena</w:t>
      </w:r>
      <w:r w:rsidRPr="00DC7263">
        <w:rPr>
          <w:rFonts w:ascii="Arial" w:hAnsi="Arial" w:cs="Arial"/>
          <w:bCs/>
          <w:sz w:val="20"/>
          <w:szCs w:val="20"/>
        </w:rPr>
        <w:t>)</w:t>
      </w:r>
      <w:r w:rsidRPr="00DC7263">
        <w:rPr>
          <w:rFonts w:ascii="Arial" w:hAnsi="Arial" w:cs="Arial"/>
          <w:bCs/>
          <w:color w:val="000000"/>
          <w:sz w:val="20"/>
          <w:szCs w:val="20"/>
        </w:rPr>
        <w:t xml:space="preserve">, obračun dela po </w:t>
      </w:r>
      <w:proofErr w:type="spellStart"/>
      <w:r w:rsidRPr="00DC7263">
        <w:rPr>
          <w:rFonts w:ascii="Arial" w:hAnsi="Arial" w:cs="Arial"/>
          <w:bCs/>
          <w:color w:val="000000"/>
          <w:sz w:val="20"/>
          <w:szCs w:val="20"/>
        </w:rPr>
        <w:t>podjemnih</w:t>
      </w:r>
      <w:proofErr w:type="spellEnd"/>
      <w:r w:rsidRPr="00DC7263">
        <w:rPr>
          <w:rFonts w:ascii="Arial" w:hAnsi="Arial" w:cs="Arial"/>
          <w:bCs/>
          <w:color w:val="000000"/>
          <w:sz w:val="20"/>
          <w:szCs w:val="20"/>
        </w:rPr>
        <w:t xml:space="preserve">/avtorskih pogodbah, pogodbe o zaposlitvi, </w:t>
      </w:r>
      <w:proofErr w:type="spellStart"/>
      <w:r w:rsidRPr="00DC7263">
        <w:rPr>
          <w:rFonts w:ascii="Arial" w:hAnsi="Arial" w:cs="Arial"/>
          <w:bCs/>
          <w:color w:val="000000"/>
          <w:sz w:val="20"/>
          <w:szCs w:val="20"/>
        </w:rPr>
        <w:t>podjemne</w:t>
      </w:r>
      <w:proofErr w:type="spellEnd"/>
      <w:r w:rsidRPr="00DC7263">
        <w:rPr>
          <w:rFonts w:ascii="Arial" w:hAnsi="Arial" w:cs="Arial"/>
          <w:bCs/>
          <w:color w:val="000000"/>
          <w:sz w:val="20"/>
          <w:szCs w:val="20"/>
        </w:rPr>
        <w:t xml:space="preserve"> pogodbe, avtorske pogodbe, dokazila o plačilu davkov in prispevkov v povezavi z delom članov osebja po </w:t>
      </w:r>
      <w:proofErr w:type="spellStart"/>
      <w:r w:rsidRPr="00DC7263">
        <w:rPr>
          <w:rFonts w:ascii="Arial" w:hAnsi="Arial" w:cs="Arial"/>
          <w:bCs/>
          <w:color w:val="000000"/>
          <w:sz w:val="20"/>
          <w:szCs w:val="20"/>
        </w:rPr>
        <w:t>podjemni</w:t>
      </w:r>
      <w:proofErr w:type="spellEnd"/>
      <w:r w:rsidRPr="00DC7263">
        <w:rPr>
          <w:rFonts w:ascii="Arial" w:hAnsi="Arial" w:cs="Arial"/>
          <w:bCs/>
          <w:color w:val="000000"/>
          <w:sz w:val="20"/>
          <w:szCs w:val="20"/>
        </w:rPr>
        <w:t xml:space="preserve">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w:t>
      </w:r>
      <w:r w:rsidRPr="00DC7263">
        <w:rPr>
          <w:rFonts w:ascii="Arial" w:hAnsi="Arial" w:cs="Arial"/>
          <w:bCs/>
          <w:sz w:val="20"/>
          <w:szCs w:val="20"/>
        </w:rPr>
        <w:t xml:space="preserve"> vsebinsko lahko pripiše k aktivnostim projekta. V primeru, da posamezno dokazilo ne vsebuje zgolj stroškov za projekt iz te pogodbe, je potrebno na dokazilu pripisati ustrezen ključ (odstotek) stroškov in višino, povezano s izvedbo projekta. V primeru storitev </w:t>
      </w:r>
      <w:proofErr w:type="spellStart"/>
      <w:r w:rsidRPr="00DC7263">
        <w:rPr>
          <w:rFonts w:ascii="Arial" w:hAnsi="Arial" w:cs="Arial"/>
          <w:bCs/>
          <w:sz w:val="20"/>
          <w:szCs w:val="20"/>
        </w:rPr>
        <w:t>podizvajanja</w:t>
      </w:r>
      <w:proofErr w:type="spellEnd"/>
      <w:r w:rsidRPr="00DC7263">
        <w:rPr>
          <w:rFonts w:ascii="Arial" w:hAnsi="Arial" w:cs="Arial"/>
          <w:bCs/>
          <w:sz w:val="20"/>
          <w:szCs w:val="20"/>
        </w:rPr>
        <w:t xml:space="preserve">, mora izvajalec ravnati v skladu z Nacionalnimi pravili, dokumentacije v zvezi z iskanjem in izborom najugodnejšega ponudnika storitev in </w:t>
      </w:r>
      <w:r w:rsidRPr="00DC7263">
        <w:rPr>
          <w:rFonts w:ascii="Arial" w:hAnsi="Arial" w:cs="Arial"/>
          <w:bCs/>
          <w:sz w:val="20"/>
          <w:szCs w:val="20"/>
        </w:rPr>
        <w:lastRenderedPageBreak/>
        <w:t>blaga pa ne prilaga. Na računih v zahtevku, ki so jih izstavili podizvajalci, ki so povezani z izvajalcem (</w:t>
      </w:r>
      <w:r w:rsidRPr="00DC7263">
        <w:rPr>
          <w:rFonts w:ascii="Arial" w:hAnsi="Arial" w:cs="Arial"/>
          <w:sz w:val="20"/>
          <w:szCs w:val="20"/>
          <w:lang w:eastAsia="en-US"/>
        </w:rPr>
        <w:t xml:space="preserve">ne glede na to, ali ta povezava izhaja iz lastniških ali </w:t>
      </w:r>
      <w:proofErr w:type="spellStart"/>
      <w:r w:rsidRPr="00DC7263">
        <w:rPr>
          <w:rFonts w:ascii="Arial" w:hAnsi="Arial" w:cs="Arial"/>
          <w:sz w:val="20"/>
          <w:szCs w:val="20"/>
          <w:lang w:eastAsia="en-US"/>
        </w:rPr>
        <w:t>upravljalskih</w:t>
      </w:r>
      <w:proofErr w:type="spellEnd"/>
      <w:r w:rsidRPr="00DC7263">
        <w:rPr>
          <w:rFonts w:ascii="Arial" w:hAnsi="Arial" w:cs="Arial"/>
          <w:sz w:val="20"/>
          <w:szCs w:val="20"/>
          <w:lang w:eastAsia="en-US"/>
        </w:rPr>
        <w:t xml:space="preserve"> deležev),</w:t>
      </w:r>
      <w:r w:rsidRPr="00DC7263">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w:t>
      </w:r>
    </w:p>
    <w:p w14:paraId="738BBAC2" w14:textId="77777777" w:rsidR="003A4B71" w:rsidRPr="00DC7263" w:rsidRDefault="003A4B71" w:rsidP="003A4B71">
      <w:pPr>
        <w:overflowPunct w:val="0"/>
        <w:autoSpaceDE w:val="0"/>
        <w:autoSpaceDN w:val="0"/>
        <w:adjustRightInd w:val="0"/>
        <w:jc w:val="both"/>
        <w:textAlignment w:val="baseline"/>
        <w:rPr>
          <w:rFonts w:ascii="Arial" w:hAnsi="Arial" w:cs="Arial"/>
          <w:bCs/>
          <w:sz w:val="20"/>
          <w:szCs w:val="20"/>
        </w:rPr>
      </w:pPr>
    </w:p>
    <w:p w14:paraId="5ECF1CC8" w14:textId="77777777" w:rsidR="003A4B71" w:rsidRPr="00DC7263" w:rsidRDefault="003A4B71" w:rsidP="003A4B71">
      <w:pPr>
        <w:jc w:val="both"/>
        <w:rPr>
          <w:rFonts w:ascii="Arial" w:hAnsi="Arial" w:cs="Arial"/>
          <w:bCs/>
          <w:sz w:val="20"/>
          <w:szCs w:val="20"/>
        </w:rPr>
      </w:pPr>
    </w:p>
    <w:p w14:paraId="4A901067"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Poleg tega je potrebno priložiti tudi dokazila o izdatkih (nakazilih iz TRR, blagajniški prejemki/izdatki) v zvezi z nastalimi stroški, razen za stroške plač.</w:t>
      </w:r>
    </w:p>
    <w:p w14:paraId="13D220E7" w14:textId="77777777" w:rsidR="003A4B71" w:rsidRPr="00DC7263" w:rsidRDefault="003A4B71" w:rsidP="003A4B71">
      <w:pPr>
        <w:jc w:val="both"/>
        <w:rPr>
          <w:rFonts w:ascii="Arial" w:hAnsi="Arial" w:cs="Arial"/>
          <w:bCs/>
          <w:sz w:val="20"/>
          <w:szCs w:val="20"/>
        </w:rPr>
      </w:pPr>
    </w:p>
    <w:p w14:paraId="7F44FD74"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DC7263">
        <w:rPr>
          <w:rFonts w:ascii="Arial" w:hAnsi="Arial" w:cs="Arial"/>
          <w:sz w:val="20"/>
          <w:szCs w:val="20"/>
        </w:rPr>
        <w:t>Obrazci za izvajanje projektov po javnem razpisu</w:t>
      </w:r>
      <w:r w:rsidRPr="00DC7263">
        <w:rPr>
          <w:rFonts w:ascii="Arial" w:hAnsi="Arial" w:cs="Arial"/>
          <w:bCs/>
          <w:sz w:val="20"/>
          <w:szCs w:val="20"/>
        </w:rPr>
        <w:t>, dostopnega na spletni strani iz drugega dostavka tega člena). Kot dopolnilo k seznamu se lahko predloži tudi npr. članek lokalnega časopisa, ki navaja število udeležencev na eni izmed aktivnosti, lahko tudi s številom kupljenih vstopnic itd.</w:t>
      </w:r>
    </w:p>
    <w:p w14:paraId="14BC4C8B" w14:textId="77777777" w:rsidR="003A4B71" w:rsidRPr="00DC7263" w:rsidRDefault="003A4B71" w:rsidP="003A4B71">
      <w:pPr>
        <w:jc w:val="both"/>
        <w:rPr>
          <w:rFonts w:ascii="Arial" w:hAnsi="Arial" w:cs="Arial"/>
          <w:bCs/>
          <w:sz w:val="20"/>
          <w:szCs w:val="20"/>
        </w:rPr>
      </w:pPr>
    </w:p>
    <w:p w14:paraId="16D13EA6" w14:textId="77777777" w:rsidR="003A4B71" w:rsidRPr="00DC7263" w:rsidRDefault="003A4B71" w:rsidP="003A4B71">
      <w:pPr>
        <w:numPr>
          <w:ilvl w:val="12"/>
          <w:numId w:val="0"/>
        </w:numPr>
        <w:jc w:val="both"/>
        <w:rPr>
          <w:rFonts w:ascii="Arial" w:hAnsi="Arial" w:cs="Arial"/>
          <w:sz w:val="20"/>
          <w:szCs w:val="20"/>
          <w:lang w:eastAsia="en-US"/>
        </w:rPr>
      </w:pPr>
      <w:r w:rsidRPr="00DC7263">
        <w:rPr>
          <w:rFonts w:ascii="Arial" w:hAnsi="Arial" w:cs="Arial"/>
          <w:sz w:val="20"/>
          <w:szCs w:val="20"/>
          <w:lang w:eastAsia="en-US"/>
        </w:rPr>
        <w:t>Izvajalcu ni potrebno prilagati dokazil, ki bi opravičevali nastanek posrednih upravičenih stroškov.</w:t>
      </w:r>
    </w:p>
    <w:p w14:paraId="745D2B16" w14:textId="77777777" w:rsidR="003A4B71" w:rsidRPr="00DC7263" w:rsidRDefault="003A4B71" w:rsidP="003A4B71">
      <w:pPr>
        <w:numPr>
          <w:ilvl w:val="12"/>
          <w:numId w:val="0"/>
        </w:numPr>
        <w:jc w:val="both"/>
        <w:rPr>
          <w:rFonts w:ascii="Arial" w:hAnsi="Arial" w:cs="Arial"/>
          <w:sz w:val="20"/>
          <w:szCs w:val="20"/>
          <w:lang w:eastAsia="en-US"/>
        </w:rPr>
      </w:pPr>
    </w:p>
    <w:p w14:paraId="354AE174" w14:textId="77777777" w:rsidR="003A4B71" w:rsidRPr="00DC7263" w:rsidRDefault="003A4B71" w:rsidP="003A4B71">
      <w:pPr>
        <w:rPr>
          <w:rFonts w:ascii="Arial" w:hAnsi="Arial" w:cs="Arial"/>
          <w:bCs/>
          <w:sz w:val="20"/>
          <w:szCs w:val="20"/>
        </w:rPr>
      </w:pPr>
      <w:r w:rsidRPr="00DC7263">
        <w:rPr>
          <w:rFonts w:ascii="Arial" w:hAnsi="Arial" w:cs="Arial"/>
          <w:bCs/>
          <w:sz w:val="20"/>
          <w:szCs w:val="20"/>
        </w:rPr>
        <w:t>Zahtevki in priloge morajo biti zapisani v slovenskem jeziku.</w:t>
      </w:r>
    </w:p>
    <w:p w14:paraId="14B7FFBA" w14:textId="77777777" w:rsidR="003A4B71" w:rsidRPr="00DC7263" w:rsidRDefault="003A4B71" w:rsidP="003A4B71">
      <w:pPr>
        <w:jc w:val="both"/>
        <w:rPr>
          <w:rFonts w:ascii="Arial" w:hAnsi="Arial" w:cs="Arial"/>
          <w:sz w:val="20"/>
          <w:szCs w:val="20"/>
        </w:rPr>
      </w:pPr>
    </w:p>
    <w:p w14:paraId="71DA3B37" w14:textId="77777777" w:rsidR="003A4B71" w:rsidRPr="00DC7263" w:rsidRDefault="003A4B71" w:rsidP="003A4B71">
      <w:pPr>
        <w:jc w:val="both"/>
        <w:rPr>
          <w:rFonts w:ascii="Arial" w:hAnsi="Arial" w:cs="Arial"/>
          <w:b/>
          <w:bCs/>
          <w:color w:val="008080"/>
          <w:sz w:val="20"/>
          <w:szCs w:val="20"/>
        </w:rPr>
      </w:pPr>
    </w:p>
    <w:p w14:paraId="5C1E931B" w14:textId="77777777" w:rsidR="003A4B71" w:rsidRPr="00170F26" w:rsidRDefault="003A4B71" w:rsidP="003A4B71">
      <w:pPr>
        <w:numPr>
          <w:ilvl w:val="0"/>
          <w:numId w:val="44"/>
        </w:numPr>
        <w:tabs>
          <w:tab w:val="clear" w:pos="1980"/>
          <w:tab w:val="num" w:pos="360"/>
          <w:tab w:val="num" w:pos="2160"/>
        </w:tabs>
        <w:ind w:hanging="1980"/>
        <w:jc w:val="center"/>
        <w:rPr>
          <w:rFonts w:ascii="Arial" w:hAnsi="Arial" w:cs="Arial"/>
          <w:sz w:val="20"/>
          <w:szCs w:val="20"/>
        </w:rPr>
      </w:pPr>
      <w:r w:rsidRPr="00170F26">
        <w:rPr>
          <w:rFonts w:ascii="Arial" w:hAnsi="Arial" w:cs="Arial"/>
          <w:sz w:val="20"/>
          <w:szCs w:val="20"/>
        </w:rPr>
        <w:t>člen</w:t>
      </w:r>
    </w:p>
    <w:p w14:paraId="1BFE62D4" w14:textId="77777777" w:rsidR="003A4B71" w:rsidRPr="00170F26" w:rsidRDefault="003A4B71" w:rsidP="003A4B71">
      <w:pPr>
        <w:tabs>
          <w:tab w:val="left" w:pos="426"/>
        </w:tabs>
        <w:spacing w:line="240" w:lineRule="atLeast"/>
        <w:jc w:val="both"/>
        <w:rPr>
          <w:rFonts w:ascii="Arial" w:hAnsi="Arial" w:cs="Arial"/>
          <w:sz w:val="20"/>
          <w:szCs w:val="20"/>
        </w:rPr>
      </w:pPr>
    </w:p>
    <w:p w14:paraId="092227B3" w14:textId="05A73064" w:rsidR="003A4B71" w:rsidRPr="00DC7263" w:rsidRDefault="003A4B71" w:rsidP="003A4B71">
      <w:pPr>
        <w:tabs>
          <w:tab w:val="left" w:pos="426"/>
        </w:tabs>
        <w:spacing w:line="240" w:lineRule="atLeast"/>
        <w:jc w:val="both"/>
        <w:rPr>
          <w:rFonts w:ascii="Arial" w:hAnsi="Arial" w:cs="Arial"/>
          <w:sz w:val="20"/>
          <w:szCs w:val="20"/>
        </w:rPr>
      </w:pPr>
      <w:r w:rsidRPr="00170F26">
        <w:rPr>
          <w:rFonts w:ascii="Arial" w:hAnsi="Arial" w:cs="Arial"/>
          <w:sz w:val="20"/>
          <w:szCs w:val="20"/>
        </w:rPr>
        <w:t>Izvajalec mora naročniku posredovati z</w:t>
      </w:r>
      <w:r w:rsidRPr="00170F26">
        <w:rPr>
          <w:rFonts w:ascii="Arial" w:hAnsi="Arial" w:cs="Arial"/>
          <w:bCs/>
          <w:sz w:val="20"/>
          <w:szCs w:val="20"/>
        </w:rPr>
        <w:t xml:space="preserve">ahtevek za izplačilo </w:t>
      </w:r>
      <w:r w:rsidRPr="00170F26">
        <w:rPr>
          <w:rFonts w:ascii="Arial" w:hAnsi="Arial" w:cs="Arial"/>
          <w:sz w:val="20"/>
          <w:szCs w:val="20"/>
        </w:rPr>
        <w:t xml:space="preserve">za dvomesečno obdobje najkasneje 30 dni po preteku posameznega 2-mesečnega obdobja. Izjema je začetno poročilo, ki zajema aktivnosti do 30. </w:t>
      </w:r>
      <w:r w:rsidR="00F61B1B">
        <w:rPr>
          <w:rFonts w:ascii="Arial" w:hAnsi="Arial" w:cs="Arial"/>
          <w:sz w:val="20"/>
          <w:szCs w:val="20"/>
        </w:rPr>
        <w:t>9</w:t>
      </w:r>
      <w:r w:rsidRPr="00F61B1B">
        <w:rPr>
          <w:rFonts w:ascii="Arial" w:hAnsi="Arial" w:cs="Arial"/>
          <w:sz w:val="20"/>
          <w:szCs w:val="20"/>
        </w:rPr>
        <w:t>. 201</w:t>
      </w:r>
      <w:r w:rsidR="00105A7B" w:rsidRPr="00FF4249">
        <w:rPr>
          <w:rFonts w:ascii="Arial" w:hAnsi="Arial" w:cs="Arial"/>
          <w:sz w:val="20"/>
          <w:szCs w:val="20"/>
        </w:rPr>
        <w:t>9</w:t>
      </w:r>
      <w:r w:rsidRPr="00170F26">
        <w:rPr>
          <w:rFonts w:ascii="Arial" w:hAnsi="Arial" w:cs="Arial"/>
          <w:sz w:val="20"/>
          <w:szCs w:val="20"/>
        </w:rPr>
        <w:t xml:space="preserve"> in ga je potrebno posredovati do 31. </w:t>
      </w:r>
      <w:r w:rsidR="00F61B1B">
        <w:rPr>
          <w:rFonts w:ascii="Arial" w:hAnsi="Arial" w:cs="Arial"/>
          <w:sz w:val="20"/>
          <w:szCs w:val="20"/>
        </w:rPr>
        <w:t>10</w:t>
      </w:r>
      <w:r w:rsidRPr="00170F26">
        <w:rPr>
          <w:rFonts w:ascii="Arial" w:hAnsi="Arial" w:cs="Arial"/>
          <w:sz w:val="20"/>
          <w:szCs w:val="20"/>
        </w:rPr>
        <w:t>. 201</w:t>
      </w:r>
      <w:r w:rsidR="00170F26" w:rsidRPr="00170F26">
        <w:rPr>
          <w:rFonts w:ascii="Arial" w:hAnsi="Arial" w:cs="Arial"/>
          <w:sz w:val="20"/>
          <w:szCs w:val="20"/>
        </w:rPr>
        <w:t>9</w:t>
      </w:r>
      <w:r w:rsidRPr="008A19D2">
        <w:rPr>
          <w:rFonts w:ascii="Arial" w:hAnsi="Arial" w:cs="Arial"/>
          <w:sz w:val="20"/>
          <w:szCs w:val="20"/>
        </w:rPr>
        <w:t>. Zadnji zahtevek ter končno poročilo mora izvajalec posredovati najkasneje v roku 45 dni po preteku obdo</w:t>
      </w:r>
      <w:r w:rsidRPr="00170F26">
        <w:rPr>
          <w:rFonts w:ascii="Arial" w:hAnsi="Arial" w:cs="Arial"/>
          <w:sz w:val="20"/>
          <w:szCs w:val="20"/>
        </w:rPr>
        <w:t>bja izvajanja projekta.</w:t>
      </w:r>
    </w:p>
    <w:p w14:paraId="7E59B8D8" w14:textId="77777777" w:rsidR="003A4B71" w:rsidRPr="00DC7263" w:rsidRDefault="003A4B71" w:rsidP="003A4B71">
      <w:pPr>
        <w:tabs>
          <w:tab w:val="left" w:pos="426"/>
        </w:tabs>
        <w:spacing w:line="240" w:lineRule="atLeast"/>
        <w:jc w:val="both"/>
        <w:rPr>
          <w:rFonts w:ascii="Arial" w:hAnsi="Arial" w:cs="Arial"/>
          <w:sz w:val="20"/>
          <w:szCs w:val="20"/>
        </w:rPr>
      </w:pPr>
    </w:p>
    <w:p w14:paraId="531526DC" w14:textId="77777777" w:rsidR="003A4B71" w:rsidRPr="00DC7263" w:rsidRDefault="003A4B71" w:rsidP="003A4B71">
      <w:pPr>
        <w:pStyle w:val="Telobesedila"/>
        <w:rPr>
          <w:rFonts w:ascii="Arial" w:hAnsi="Arial" w:cs="Arial"/>
          <w:bCs/>
          <w:sz w:val="20"/>
        </w:rPr>
      </w:pPr>
      <w:r w:rsidRPr="00DC7263">
        <w:rPr>
          <w:rFonts w:ascii="Arial" w:hAnsi="Arial" w:cs="Arial"/>
          <w:bCs/>
          <w:sz w:val="20"/>
        </w:rPr>
        <w:t xml:space="preserve">Izvajalec je dolžan pri vsakokratnem vnosu </w:t>
      </w:r>
      <w:proofErr w:type="spellStart"/>
      <w:r w:rsidRPr="00DC7263">
        <w:rPr>
          <w:rFonts w:ascii="Arial" w:hAnsi="Arial" w:cs="Arial"/>
          <w:bCs/>
          <w:sz w:val="20"/>
        </w:rPr>
        <w:t>ZzI</w:t>
      </w:r>
      <w:proofErr w:type="spellEnd"/>
      <w:r w:rsidRPr="00DC7263">
        <w:rPr>
          <w:rFonts w:ascii="Arial" w:hAnsi="Arial" w:cs="Arial"/>
          <w:bCs/>
          <w:sz w:val="20"/>
        </w:rPr>
        <w:t xml:space="preserve"> v MIGRO II priložiti izpis iz računovodskega sistema oziroma analitičnih evidenc (npr. izpis po stroškovnem mestu) izvajalca za vse vnesene stroške in izdatke zadevnega zahtevka za izplačilo.</w:t>
      </w:r>
    </w:p>
    <w:p w14:paraId="6D80B171" w14:textId="77777777" w:rsidR="003A4B71" w:rsidRPr="00DC7263" w:rsidRDefault="003A4B71" w:rsidP="003A4B71">
      <w:pPr>
        <w:tabs>
          <w:tab w:val="left" w:pos="426"/>
        </w:tabs>
        <w:spacing w:line="240" w:lineRule="atLeast"/>
        <w:jc w:val="both"/>
        <w:rPr>
          <w:rFonts w:ascii="Arial" w:hAnsi="Arial" w:cs="Arial"/>
          <w:sz w:val="20"/>
          <w:szCs w:val="20"/>
        </w:rPr>
      </w:pPr>
    </w:p>
    <w:p w14:paraId="7D242EFD"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Sestavni del zadnjega zahtevka za izplačilo je tudi izpis iz analitičnih evidenc izvajalca, za vse nastale stroške projekta, za čas trajanja pogodbe.</w:t>
      </w:r>
    </w:p>
    <w:p w14:paraId="702B9253" w14:textId="77777777" w:rsidR="003A4B71" w:rsidRPr="00DC7263" w:rsidRDefault="003A4B71" w:rsidP="003A4B71">
      <w:pPr>
        <w:jc w:val="both"/>
        <w:rPr>
          <w:rFonts w:ascii="Arial" w:hAnsi="Arial" w:cs="Arial"/>
          <w:bCs/>
          <w:sz w:val="20"/>
          <w:szCs w:val="20"/>
        </w:rPr>
      </w:pPr>
    </w:p>
    <w:p w14:paraId="52996214" w14:textId="77777777" w:rsidR="003A4B71" w:rsidRPr="00DC7263" w:rsidRDefault="003A4B71" w:rsidP="003A4B71">
      <w:pPr>
        <w:jc w:val="both"/>
        <w:rPr>
          <w:rFonts w:ascii="Arial" w:hAnsi="Arial" w:cs="Arial"/>
          <w:sz w:val="20"/>
          <w:szCs w:val="20"/>
        </w:rPr>
      </w:pPr>
      <w:r w:rsidRPr="00DC7263">
        <w:rPr>
          <w:rFonts w:ascii="Arial" w:hAnsi="Arial" w:cs="Arial"/>
          <w:bCs/>
          <w:sz w:val="20"/>
          <w:szCs w:val="20"/>
        </w:rPr>
        <w:t>Zahtevek</w:t>
      </w:r>
      <w:r w:rsidRPr="00DC7263">
        <w:rPr>
          <w:rFonts w:ascii="Arial" w:hAnsi="Arial" w:cs="Arial"/>
          <w:sz w:val="20"/>
          <w:szCs w:val="20"/>
        </w:rPr>
        <w:t xml:space="preserve"> </w:t>
      </w:r>
      <w:r w:rsidRPr="00DC7263">
        <w:rPr>
          <w:rFonts w:ascii="Arial" w:hAnsi="Arial" w:cs="Arial"/>
          <w:bCs/>
          <w:sz w:val="20"/>
          <w:szCs w:val="20"/>
        </w:rPr>
        <w:t>z obveznimi prilogami</w:t>
      </w:r>
      <w:r w:rsidRPr="00DC7263">
        <w:rPr>
          <w:rFonts w:ascii="Arial" w:hAnsi="Arial" w:cs="Arial"/>
          <w:sz w:val="20"/>
          <w:szCs w:val="20"/>
        </w:rPr>
        <w:t xml:space="preserve"> je po naročnikovi potrditvi podlaga za izplačilo sredstev. </w:t>
      </w:r>
    </w:p>
    <w:p w14:paraId="615470B5" w14:textId="77777777" w:rsidR="003A4B71" w:rsidRPr="00DC7263" w:rsidRDefault="003A4B71" w:rsidP="003A4B71">
      <w:pPr>
        <w:jc w:val="both"/>
        <w:rPr>
          <w:rFonts w:ascii="Arial" w:hAnsi="Arial" w:cs="Arial"/>
          <w:sz w:val="20"/>
          <w:szCs w:val="20"/>
        </w:rPr>
      </w:pPr>
    </w:p>
    <w:p w14:paraId="7F74A89E" w14:textId="77777777" w:rsidR="003A4B71" w:rsidRPr="00DC7263" w:rsidRDefault="003A4B71" w:rsidP="003A4B71">
      <w:pPr>
        <w:tabs>
          <w:tab w:val="left" w:pos="0"/>
        </w:tabs>
        <w:jc w:val="both"/>
        <w:rPr>
          <w:rFonts w:ascii="Arial" w:hAnsi="Arial" w:cs="Arial"/>
          <w:bCs/>
          <w:sz w:val="20"/>
          <w:szCs w:val="20"/>
        </w:rPr>
      </w:pPr>
      <w:r w:rsidRPr="00DC7263">
        <w:rPr>
          <w:rFonts w:ascii="Arial" w:hAnsi="Arial" w:cs="Arial"/>
          <w:sz w:val="20"/>
          <w:szCs w:val="20"/>
        </w:rPr>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39759F93" w14:textId="77777777" w:rsidR="003A4B71" w:rsidRPr="00DC7263" w:rsidRDefault="003A4B71" w:rsidP="003A4B71">
      <w:pPr>
        <w:jc w:val="both"/>
        <w:rPr>
          <w:rFonts w:ascii="Arial" w:hAnsi="Arial" w:cs="Arial"/>
          <w:sz w:val="20"/>
          <w:szCs w:val="20"/>
        </w:rPr>
      </w:pPr>
    </w:p>
    <w:p w14:paraId="70778CB6" w14:textId="77777777" w:rsidR="003A4B71" w:rsidRPr="00DC7263" w:rsidRDefault="003A4B71" w:rsidP="003A4B71">
      <w:pPr>
        <w:jc w:val="both"/>
        <w:rPr>
          <w:rFonts w:ascii="Arial" w:hAnsi="Arial" w:cs="Arial"/>
          <w:bCs/>
          <w:sz w:val="20"/>
          <w:szCs w:val="20"/>
        </w:rPr>
      </w:pPr>
      <w:r w:rsidRPr="00170F26">
        <w:rPr>
          <w:rFonts w:ascii="Arial" w:hAnsi="Arial" w:cs="Arial"/>
          <w:bCs/>
          <w:sz w:val="20"/>
          <w:szCs w:val="20"/>
        </w:rPr>
        <w:t xml:space="preserve">V primeru, da naročnik pri pregledu posredovanega zahtevka za izplačilo s prilogami ugotovi, da zahtevek za izplačilo ni pravilen, izvajalcu posreduje obvestilo o ugotovljenih odstopanjih in preko sistema MIGRA II posreduje zadevni </w:t>
      </w:r>
      <w:proofErr w:type="spellStart"/>
      <w:r w:rsidRPr="00170F26">
        <w:rPr>
          <w:rFonts w:ascii="Arial" w:hAnsi="Arial" w:cs="Arial"/>
          <w:bCs/>
          <w:sz w:val="20"/>
          <w:szCs w:val="20"/>
        </w:rPr>
        <w:t>ZzI</w:t>
      </w:r>
      <w:proofErr w:type="spellEnd"/>
      <w:r w:rsidRPr="00170F26">
        <w:rPr>
          <w:rFonts w:ascii="Arial" w:hAnsi="Arial" w:cs="Arial"/>
          <w:bCs/>
          <w:sz w:val="20"/>
          <w:szCs w:val="20"/>
        </w:rPr>
        <w:t xml:space="preserve">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izdatkih,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w:t>
      </w:r>
      <w:r w:rsidRPr="00DC7263">
        <w:rPr>
          <w:rFonts w:ascii="Arial" w:hAnsi="Arial" w:cs="Arial"/>
          <w:bCs/>
          <w:sz w:val="20"/>
          <w:szCs w:val="20"/>
        </w:rPr>
        <w:t xml:space="preserve"> </w:t>
      </w:r>
    </w:p>
    <w:p w14:paraId="355E18CE" w14:textId="77777777" w:rsidR="003A4B71" w:rsidRPr="00DC7263" w:rsidRDefault="003A4B71" w:rsidP="003A4B71">
      <w:pPr>
        <w:jc w:val="both"/>
        <w:rPr>
          <w:rFonts w:ascii="Arial" w:hAnsi="Arial" w:cs="Arial"/>
          <w:color w:val="0000FF"/>
          <w:sz w:val="20"/>
          <w:szCs w:val="20"/>
        </w:rPr>
      </w:pPr>
    </w:p>
    <w:p w14:paraId="75EA65E2"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Stroškov, ki jih naročnik tudi ob dopolnitvi ni potrdil kot upravičene, ni mogoče ponovno uveljavljati pri naslednjih obdobnih </w:t>
      </w:r>
      <w:proofErr w:type="spellStart"/>
      <w:r w:rsidRPr="00DC7263">
        <w:rPr>
          <w:rFonts w:ascii="Arial" w:hAnsi="Arial" w:cs="Arial"/>
          <w:bCs/>
          <w:sz w:val="20"/>
          <w:szCs w:val="20"/>
        </w:rPr>
        <w:t>ZzI</w:t>
      </w:r>
      <w:proofErr w:type="spellEnd"/>
      <w:r w:rsidRPr="00DC7263">
        <w:rPr>
          <w:rFonts w:ascii="Arial" w:hAnsi="Arial" w:cs="Arial"/>
          <w:bCs/>
          <w:sz w:val="20"/>
          <w:szCs w:val="20"/>
        </w:rPr>
        <w:t xml:space="preserve">. </w:t>
      </w:r>
    </w:p>
    <w:p w14:paraId="3C538125" w14:textId="77777777" w:rsidR="003A4B71" w:rsidRPr="00DC7263" w:rsidRDefault="003A4B71" w:rsidP="003A4B71">
      <w:pPr>
        <w:jc w:val="both"/>
        <w:rPr>
          <w:rFonts w:ascii="Arial" w:hAnsi="Arial" w:cs="Arial"/>
          <w:color w:val="0000FF"/>
          <w:sz w:val="20"/>
          <w:szCs w:val="20"/>
        </w:rPr>
      </w:pPr>
    </w:p>
    <w:p w14:paraId="6A8E2D99" w14:textId="77777777" w:rsidR="003A4B71" w:rsidRPr="00DC7263" w:rsidRDefault="003A4B71" w:rsidP="003A4B71">
      <w:pPr>
        <w:jc w:val="both"/>
        <w:rPr>
          <w:rFonts w:ascii="Arial" w:hAnsi="Arial" w:cs="Arial"/>
          <w:bCs/>
          <w:sz w:val="20"/>
          <w:szCs w:val="20"/>
        </w:rPr>
      </w:pPr>
      <w:r w:rsidRPr="00DC7263">
        <w:rPr>
          <w:rFonts w:ascii="Arial" w:hAnsi="Arial" w:cs="Arial"/>
          <w:sz w:val="20"/>
          <w:szCs w:val="20"/>
        </w:rPr>
        <w:t>V primeru, da v določenem obdobju, ki zadeva obdobno poročanje, ni izvedenih nobenih aktivnosti oz. stroški ne nastanejo, izvajalec o tem samo obvesti naročnika.</w:t>
      </w:r>
    </w:p>
    <w:p w14:paraId="6B783985" w14:textId="36A1F59A" w:rsidR="003A4B71" w:rsidRDefault="003A4B71" w:rsidP="003A4B71">
      <w:pPr>
        <w:jc w:val="both"/>
        <w:rPr>
          <w:rFonts w:ascii="Arial" w:hAnsi="Arial" w:cs="Arial"/>
          <w:bCs/>
          <w:sz w:val="20"/>
          <w:szCs w:val="20"/>
        </w:rPr>
      </w:pPr>
    </w:p>
    <w:p w14:paraId="7E57E9B0" w14:textId="77777777" w:rsidR="00FF4249" w:rsidRPr="00DC7263" w:rsidRDefault="00FF4249" w:rsidP="003A4B71">
      <w:pPr>
        <w:jc w:val="both"/>
        <w:rPr>
          <w:rFonts w:ascii="Arial" w:hAnsi="Arial" w:cs="Arial"/>
          <w:bCs/>
          <w:sz w:val="20"/>
          <w:szCs w:val="20"/>
        </w:rPr>
      </w:pPr>
    </w:p>
    <w:p w14:paraId="7E439594"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ab/>
      </w:r>
    </w:p>
    <w:p w14:paraId="01CE4F1F" w14:textId="77777777" w:rsidR="003A4B71" w:rsidRPr="00DC7263" w:rsidRDefault="003A4B71" w:rsidP="003A4B71">
      <w:pPr>
        <w:numPr>
          <w:ilvl w:val="0"/>
          <w:numId w:val="44"/>
        </w:numPr>
        <w:tabs>
          <w:tab w:val="clear" w:pos="1980"/>
          <w:tab w:val="num" w:pos="360"/>
          <w:tab w:val="num" w:pos="2160"/>
        </w:tabs>
        <w:ind w:hanging="1980"/>
        <w:jc w:val="center"/>
        <w:rPr>
          <w:rFonts w:ascii="Arial" w:hAnsi="Arial" w:cs="Arial"/>
          <w:sz w:val="20"/>
          <w:szCs w:val="20"/>
        </w:rPr>
      </w:pPr>
      <w:r w:rsidRPr="00DC7263">
        <w:rPr>
          <w:rFonts w:ascii="Arial" w:hAnsi="Arial" w:cs="Arial"/>
          <w:sz w:val="20"/>
          <w:szCs w:val="20"/>
        </w:rPr>
        <w:lastRenderedPageBreak/>
        <w:t>člen</w:t>
      </w:r>
    </w:p>
    <w:p w14:paraId="62BE1194" w14:textId="77777777" w:rsidR="003A4B71" w:rsidRPr="00DC7263" w:rsidRDefault="003A4B71" w:rsidP="003A4B71">
      <w:pPr>
        <w:jc w:val="both"/>
        <w:rPr>
          <w:rFonts w:ascii="Arial" w:hAnsi="Arial" w:cs="Arial"/>
          <w:bCs/>
          <w:sz w:val="20"/>
          <w:szCs w:val="20"/>
        </w:rPr>
      </w:pPr>
    </w:p>
    <w:p w14:paraId="30B55940"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Naročnik se zavezuje poravnavati pogodbene obveznosti na račun izvajalca št. _________________________, odprt pri __________________________ v skladu z veljavnim Zakonom o izvrševanju proračuna RS najkasneje 30. dan od datuma prejema računa. Plačilni rok začne teči naslednji dan po prejemu 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14:paraId="382DA7BE" w14:textId="77777777" w:rsidR="003A4B71" w:rsidRPr="00DC7263" w:rsidRDefault="003A4B71" w:rsidP="003A4B71">
      <w:pPr>
        <w:jc w:val="both"/>
        <w:rPr>
          <w:rFonts w:ascii="Arial" w:hAnsi="Arial" w:cs="Arial"/>
          <w:bCs/>
          <w:sz w:val="20"/>
          <w:szCs w:val="20"/>
        </w:rPr>
      </w:pPr>
    </w:p>
    <w:p w14:paraId="4A890667"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V primeru zamude pri plačilu ima izvajalec pravico od naročnika zahtevati plačilo zakonskih zamudnih obresti.</w:t>
      </w:r>
    </w:p>
    <w:p w14:paraId="05C78A38" w14:textId="77777777" w:rsidR="003A4B71" w:rsidRPr="00DC7263" w:rsidRDefault="003A4B71" w:rsidP="003A4B71">
      <w:pPr>
        <w:numPr>
          <w:ilvl w:val="12"/>
          <w:numId w:val="0"/>
        </w:numPr>
        <w:rPr>
          <w:rFonts w:ascii="Arial" w:hAnsi="Arial" w:cs="Arial"/>
          <w:sz w:val="20"/>
          <w:szCs w:val="20"/>
        </w:rPr>
      </w:pPr>
    </w:p>
    <w:p w14:paraId="530E2FEE" w14:textId="77777777" w:rsidR="003A4B71" w:rsidRPr="00DC7263" w:rsidRDefault="003A4B71" w:rsidP="003A4B71">
      <w:pPr>
        <w:numPr>
          <w:ilvl w:val="12"/>
          <w:numId w:val="0"/>
        </w:numPr>
        <w:rPr>
          <w:rFonts w:ascii="Arial" w:hAnsi="Arial" w:cs="Arial"/>
          <w:sz w:val="20"/>
          <w:szCs w:val="20"/>
        </w:rPr>
      </w:pPr>
    </w:p>
    <w:p w14:paraId="62519008" w14:textId="77777777" w:rsidR="003A4B71" w:rsidRPr="00DC7263" w:rsidRDefault="003A4B71" w:rsidP="003A4B71">
      <w:pPr>
        <w:numPr>
          <w:ilvl w:val="0"/>
          <w:numId w:val="44"/>
        </w:numPr>
        <w:tabs>
          <w:tab w:val="clear" w:pos="1980"/>
          <w:tab w:val="num" w:pos="360"/>
          <w:tab w:val="num" w:pos="2160"/>
        </w:tabs>
        <w:ind w:hanging="1980"/>
        <w:jc w:val="center"/>
        <w:rPr>
          <w:rFonts w:ascii="Arial" w:hAnsi="Arial" w:cs="Arial"/>
          <w:sz w:val="20"/>
          <w:szCs w:val="20"/>
        </w:rPr>
      </w:pPr>
      <w:r w:rsidRPr="00DC7263">
        <w:rPr>
          <w:rFonts w:ascii="Arial" w:hAnsi="Arial" w:cs="Arial"/>
          <w:sz w:val="20"/>
          <w:szCs w:val="20"/>
        </w:rPr>
        <w:t>člen</w:t>
      </w:r>
    </w:p>
    <w:p w14:paraId="6E0F6330" w14:textId="77777777" w:rsidR="003A4B71" w:rsidRPr="00DC7263" w:rsidRDefault="003A4B71" w:rsidP="003A4B71">
      <w:pPr>
        <w:jc w:val="both"/>
        <w:rPr>
          <w:rFonts w:ascii="Arial" w:hAnsi="Arial" w:cs="Arial"/>
          <w:sz w:val="20"/>
          <w:szCs w:val="20"/>
        </w:rPr>
      </w:pPr>
    </w:p>
    <w:p w14:paraId="5F5D11EF"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Sredstva, izplačana na podlagi te pogodbe, so strogo namenska in jih sme izvajalec uporabiti izključno za izvajanje projekta, ki je predmet te pogodbe.</w:t>
      </w:r>
    </w:p>
    <w:p w14:paraId="1085F470" w14:textId="77777777" w:rsidR="003A4B71" w:rsidRPr="00DC7263" w:rsidRDefault="003A4B71" w:rsidP="003A4B71">
      <w:pPr>
        <w:jc w:val="both"/>
        <w:rPr>
          <w:rFonts w:ascii="Arial" w:hAnsi="Arial" w:cs="Arial"/>
          <w:sz w:val="20"/>
          <w:szCs w:val="20"/>
        </w:rPr>
      </w:pPr>
    </w:p>
    <w:p w14:paraId="7DFF34C4"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Za nenamensko porabo sredstev se šteje tudi, če izvajalec navaja lažne ali netočne podatke, podatke ponareja ali jih namenoma izpusti.</w:t>
      </w:r>
    </w:p>
    <w:p w14:paraId="4298395D" w14:textId="77777777" w:rsidR="003A4B71" w:rsidRPr="00DC7263" w:rsidRDefault="003A4B71" w:rsidP="003A4B71">
      <w:pPr>
        <w:numPr>
          <w:ilvl w:val="12"/>
          <w:numId w:val="0"/>
        </w:numPr>
        <w:rPr>
          <w:rFonts w:ascii="Arial" w:hAnsi="Arial" w:cs="Arial"/>
          <w:sz w:val="20"/>
          <w:szCs w:val="20"/>
        </w:rPr>
      </w:pPr>
    </w:p>
    <w:p w14:paraId="64DD8FDB" w14:textId="77777777" w:rsidR="003A4B71" w:rsidRPr="00DC7263" w:rsidRDefault="003A4B71" w:rsidP="003A4B71">
      <w:pPr>
        <w:numPr>
          <w:ilvl w:val="12"/>
          <w:numId w:val="0"/>
        </w:numPr>
        <w:rPr>
          <w:rFonts w:ascii="Arial" w:hAnsi="Arial" w:cs="Arial"/>
          <w:sz w:val="20"/>
          <w:szCs w:val="20"/>
        </w:rPr>
      </w:pPr>
    </w:p>
    <w:p w14:paraId="22E4B40E" w14:textId="77777777" w:rsidR="003A4B71" w:rsidRPr="00DC7263" w:rsidRDefault="003A4B71" w:rsidP="003A4B71">
      <w:pPr>
        <w:numPr>
          <w:ilvl w:val="0"/>
          <w:numId w:val="44"/>
        </w:numPr>
        <w:tabs>
          <w:tab w:val="clear" w:pos="1980"/>
          <w:tab w:val="num" w:pos="360"/>
          <w:tab w:val="num" w:pos="2160"/>
        </w:tabs>
        <w:ind w:hanging="1980"/>
        <w:jc w:val="center"/>
        <w:rPr>
          <w:rFonts w:ascii="Arial" w:hAnsi="Arial" w:cs="Arial"/>
          <w:sz w:val="20"/>
          <w:szCs w:val="20"/>
        </w:rPr>
      </w:pPr>
      <w:r w:rsidRPr="00DC7263">
        <w:rPr>
          <w:rFonts w:ascii="Arial" w:hAnsi="Arial" w:cs="Arial"/>
          <w:sz w:val="20"/>
          <w:szCs w:val="20"/>
        </w:rPr>
        <w:t>člen</w:t>
      </w:r>
    </w:p>
    <w:p w14:paraId="3ADC3B5A" w14:textId="77777777" w:rsidR="003A4B71" w:rsidRPr="00DC7263" w:rsidRDefault="003A4B71" w:rsidP="003A4B71">
      <w:pPr>
        <w:jc w:val="both"/>
        <w:rPr>
          <w:rFonts w:ascii="Arial" w:hAnsi="Arial" w:cs="Arial"/>
          <w:sz w:val="20"/>
          <w:szCs w:val="20"/>
        </w:rPr>
      </w:pPr>
    </w:p>
    <w:p w14:paraId="2DDDC35D" w14:textId="77777777" w:rsidR="003A4B71" w:rsidRPr="00DC7263" w:rsidRDefault="003A4B71" w:rsidP="003A4B71">
      <w:pPr>
        <w:autoSpaceDE w:val="0"/>
        <w:autoSpaceDN w:val="0"/>
        <w:adjustRightInd w:val="0"/>
        <w:jc w:val="both"/>
        <w:rPr>
          <w:rFonts w:ascii="Arial" w:hAnsi="Arial" w:cs="Arial"/>
          <w:sz w:val="20"/>
          <w:szCs w:val="20"/>
        </w:rPr>
      </w:pPr>
      <w:r w:rsidRPr="00DC7263">
        <w:rPr>
          <w:rFonts w:ascii="Arial" w:hAnsi="Arial" w:cs="Arial"/>
          <w:sz w:val="20"/>
          <w:szCs w:val="20"/>
        </w:rPr>
        <w:t xml:space="preserve">Izvajalec projekta mora pri svojem delu upoštevati predpise, ki urejajo področje varstva osebnih podatkov, med drugim Zakon o varstvu osebnih podatkov, Zakon o mednarodni zaščiti ter upoštevati Uredbo o načinih in pogojih za zagotavljanje pravic osebam z mednarodno zaščito. </w:t>
      </w:r>
      <w:r w:rsidRPr="00DC7263">
        <w:rPr>
          <w:rFonts w:ascii="Arial" w:hAnsi="Arial" w:cs="Arial"/>
          <w:i/>
          <w:sz w:val="20"/>
          <w:szCs w:val="20"/>
        </w:rPr>
        <w:t>/upoštevati v primeru, če izvajalec ni mednarodna organizacija/</w:t>
      </w:r>
    </w:p>
    <w:p w14:paraId="2F9C8E31" w14:textId="77777777" w:rsidR="003A4B71" w:rsidRPr="00DC7263" w:rsidRDefault="003A4B71" w:rsidP="003A4B71">
      <w:pPr>
        <w:spacing w:line="260" w:lineRule="exact"/>
        <w:jc w:val="both"/>
        <w:rPr>
          <w:rFonts w:ascii="Arial" w:hAnsi="Arial" w:cs="Arial"/>
          <w:sz w:val="20"/>
          <w:szCs w:val="20"/>
        </w:rPr>
      </w:pPr>
    </w:p>
    <w:p w14:paraId="2407CB9D" w14:textId="77777777" w:rsidR="003A4B71" w:rsidRPr="00DC7263" w:rsidRDefault="003A4B71" w:rsidP="003A4B71">
      <w:pPr>
        <w:autoSpaceDE w:val="0"/>
        <w:autoSpaceDN w:val="0"/>
        <w:adjustRightInd w:val="0"/>
        <w:jc w:val="both"/>
        <w:rPr>
          <w:rFonts w:ascii="Arial" w:hAnsi="Arial" w:cs="Arial"/>
          <w:sz w:val="20"/>
          <w:szCs w:val="20"/>
        </w:rPr>
      </w:pPr>
      <w:r w:rsidRPr="00DC7263">
        <w:rPr>
          <w:rFonts w:ascii="Arial" w:hAnsi="Arial" w:cs="Arial"/>
          <w:sz w:val="20"/>
          <w:szCs w:val="20"/>
        </w:rPr>
        <w:t>Izvajalec projekta mora pri svojem delu upoštevati predpise, ki urejajo področje varstva osebnih podatkov, med drugim smernice, ki upoštevajo mednarodno in evropsko pravo.</w:t>
      </w:r>
      <w:r w:rsidRPr="00DC7263">
        <w:rPr>
          <w:rFonts w:ascii="Arial" w:hAnsi="Arial" w:cs="Arial"/>
          <w:i/>
          <w:sz w:val="20"/>
          <w:szCs w:val="20"/>
        </w:rPr>
        <w:t xml:space="preserve"> upoštevati v primeru, če je izvajalec mednarodna organizacija/</w:t>
      </w:r>
    </w:p>
    <w:p w14:paraId="5A1B0965" w14:textId="77777777" w:rsidR="003A4B71" w:rsidRPr="00DC7263" w:rsidRDefault="003A4B71" w:rsidP="003A4B71">
      <w:pPr>
        <w:numPr>
          <w:ilvl w:val="12"/>
          <w:numId w:val="0"/>
        </w:numPr>
        <w:rPr>
          <w:rFonts w:ascii="Arial" w:hAnsi="Arial" w:cs="Arial"/>
          <w:sz w:val="20"/>
          <w:szCs w:val="20"/>
        </w:rPr>
      </w:pPr>
    </w:p>
    <w:p w14:paraId="5A444CD8" w14:textId="77777777" w:rsidR="003A4B71" w:rsidRPr="00DC7263" w:rsidRDefault="003A4B71" w:rsidP="003A4B71">
      <w:pPr>
        <w:numPr>
          <w:ilvl w:val="12"/>
          <w:numId w:val="0"/>
        </w:numPr>
        <w:rPr>
          <w:rFonts w:ascii="Arial" w:hAnsi="Arial" w:cs="Arial"/>
          <w:sz w:val="20"/>
          <w:szCs w:val="20"/>
        </w:rPr>
      </w:pPr>
    </w:p>
    <w:p w14:paraId="0944DC8E" w14:textId="77777777" w:rsidR="003A4B71" w:rsidRPr="00DC7263" w:rsidRDefault="003A4B71" w:rsidP="003A4B71">
      <w:pPr>
        <w:numPr>
          <w:ilvl w:val="0"/>
          <w:numId w:val="44"/>
        </w:numPr>
        <w:tabs>
          <w:tab w:val="clear" w:pos="1980"/>
          <w:tab w:val="num" w:pos="360"/>
          <w:tab w:val="num" w:pos="2160"/>
        </w:tabs>
        <w:ind w:hanging="1980"/>
        <w:jc w:val="center"/>
        <w:rPr>
          <w:rFonts w:ascii="Arial" w:hAnsi="Arial" w:cs="Arial"/>
          <w:sz w:val="20"/>
          <w:szCs w:val="20"/>
        </w:rPr>
      </w:pPr>
      <w:r w:rsidRPr="00DC7263">
        <w:rPr>
          <w:rFonts w:ascii="Arial" w:hAnsi="Arial" w:cs="Arial"/>
          <w:sz w:val="20"/>
          <w:szCs w:val="20"/>
        </w:rPr>
        <w:t>člen</w:t>
      </w:r>
    </w:p>
    <w:p w14:paraId="31CDDE25" w14:textId="77777777" w:rsidR="003A4B71" w:rsidRPr="00DC7263" w:rsidRDefault="003A4B71" w:rsidP="003A4B71">
      <w:pPr>
        <w:jc w:val="both"/>
        <w:rPr>
          <w:rFonts w:ascii="Arial" w:hAnsi="Arial" w:cs="Arial"/>
          <w:sz w:val="20"/>
          <w:szCs w:val="20"/>
          <w:highlight w:val="yellow"/>
        </w:rPr>
      </w:pPr>
    </w:p>
    <w:p w14:paraId="41D011E0"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Naročnik lahko odstopi od pogodbe, če:</w:t>
      </w:r>
    </w:p>
    <w:p w14:paraId="664A8F72"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izvajalec brez predhodnega soglasja naročnika izvaja projekt v drugačnem obsegu in namenu kot izhaja iz te pogodbe in prilog ter v nasprotju z 2. členom te pogodbe;</w:t>
      </w:r>
    </w:p>
    <w:p w14:paraId="556DF6C8"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izvajalec preprečuje, ovira ali zavira nadzor nad izvajanjem pogodbenih obveznosti bodisi glede vpogleda v celotno dokumentacijo bodisi glede obiskov na kraju samem;</w:t>
      </w:r>
    </w:p>
    <w:p w14:paraId="76A145D9"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v kolikor ima izvajalec</w:t>
      </w:r>
      <w:r w:rsidRPr="00DC7263">
        <w:rPr>
          <w:rFonts w:ascii="Arial" w:hAnsi="Arial" w:cs="Arial"/>
          <w:bCs/>
          <w:sz w:val="20"/>
          <w:szCs w:val="20"/>
        </w:rPr>
        <w:t xml:space="preserve"> blokiran en ali več transakcijskih računov</w:t>
      </w:r>
      <w:r w:rsidRPr="00DC7263">
        <w:rPr>
          <w:rFonts w:ascii="Arial" w:hAnsi="Arial" w:cs="Arial"/>
          <w:sz w:val="20"/>
          <w:szCs w:val="20"/>
        </w:rPr>
        <w:t>;</w:t>
      </w:r>
    </w:p>
    <w:p w14:paraId="240184F4" w14:textId="77777777" w:rsidR="003A4B71" w:rsidRPr="00DC7263" w:rsidRDefault="003A4B71" w:rsidP="003A4B71">
      <w:pPr>
        <w:numPr>
          <w:ilvl w:val="0"/>
          <w:numId w:val="9"/>
        </w:numPr>
        <w:tabs>
          <w:tab w:val="left" w:pos="0"/>
        </w:tabs>
        <w:jc w:val="both"/>
        <w:rPr>
          <w:rFonts w:ascii="Arial" w:hAnsi="Arial" w:cs="Arial"/>
          <w:sz w:val="20"/>
          <w:szCs w:val="20"/>
        </w:rPr>
      </w:pPr>
      <w:r w:rsidRPr="00DC7263">
        <w:rPr>
          <w:rFonts w:ascii="Arial" w:hAnsi="Arial" w:cs="Arial"/>
          <w:sz w:val="20"/>
          <w:szCs w:val="20"/>
        </w:rPr>
        <w:t xml:space="preserve">se ugotovi, da je bil izvajalec ali njegov zakoniti zastopnik, v kolikor gre za pravno osebo, </w:t>
      </w:r>
      <w:r w:rsidRPr="00DC7263">
        <w:rPr>
          <w:rFonts w:ascii="Arial" w:hAnsi="Arial" w:cs="Arial"/>
          <w:i/>
          <w:sz w:val="20"/>
          <w:szCs w:val="20"/>
        </w:rPr>
        <w:t xml:space="preserve"> </w:t>
      </w:r>
      <w:r w:rsidRPr="00DC7263">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 izvajalec pa o tem ni obvestil naročnika pred podpisom pogodbe;</w:t>
      </w:r>
    </w:p>
    <w:p w14:paraId="69564680"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se ugotovi, da je izvajalec za namen izvajanja projekta že prejel pomoč kateregakoli drugega organa oziroma institucije Republike Slovenije ali Evropske unije;</w:t>
      </w:r>
    </w:p>
    <w:p w14:paraId="2DDB8FBE" w14:textId="77777777" w:rsidR="003A4B71" w:rsidRPr="00DC7263" w:rsidRDefault="003A4B71" w:rsidP="003A4B71">
      <w:pPr>
        <w:pStyle w:val="Telobesedila"/>
        <w:numPr>
          <w:ilvl w:val="0"/>
          <w:numId w:val="9"/>
        </w:numPr>
        <w:rPr>
          <w:rFonts w:ascii="Arial" w:hAnsi="Arial" w:cs="Arial"/>
          <w:bCs/>
          <w:sz w:val="20"/>
        </w:rPr>
      </w:pPr>
      <w:r w:rsidRPr="00DC7263">
        <w:rPr>
          <w:rFonts w:ascii="Arial" w:hAnsi="Arial" w:cs="Arial"/>
          <w:sz w:val="20"/>
        </w:rPr>
        <w:t>izvajalec ne zagotavlja ločene računovodske evidence za stroške in izdatke, ki so nastali v povezavi z izvedbo projekta;</w:t>
      </w:r>
    </w:p>
    <w:p w14:paraId="5B262D6F"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 xml:space="preserve">je projekt ustvaril prihodke/prejemke, vendar izvajalec o tem ni obvestil naročnika ter jih upošteval pri izračunu v zahtevkih in poročilih v zvezi z izvajanjem projekta; </w:t>
      </w:r>
    </w:p>
    <w:p w14:paraId="62A9EB1E"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v kolikor se ugotovi, da izvajalec prejema donacije za poslovanje iz proračuna Unije, naročniku pa zaračunava posredne stroške;</w:t>
      </w:r>
    </w:p>
    <w:p w14:paraId="2BADB80A" w14:textId="77777777" w:rsidR="003A4B71" w:rsidRPr="00DC7263" w:rsidRDefault="003A4B71" w:rsidP="003A4B71">
      <w:pPr>
        <w:numPr>
          <w:ilvl w:val="0"/>
          <w:numId w:val="9"/>
        </w:numPr>
        <w:jc w:val="both"/>
        <w:rPr>
          <w:rFonts w:ascii="Arial" w:hAnsi="Arial" w:cs="Arial"/>
          <w:sz w:val="20"/>
          <w:szCs w:val="20"/>
        </w:rPr>
      </w:pPr>
      <w:r w:rsidRPr="00DC7263">
        <w:rPr>
          <w:rFonts w:ascii="Arial" w:hAnsi="Arial" w:cs="Arial"/>
          <w:sz w:val="20"/>
          <w:szCs w:val="20"/>
        </w:rPr>
        <w:t>v kolikor se ugotovi, da je izvajalec v vlogi na javni razpis navedel napačne ali zavajajoče podatke.</w:t>
      </w:r>
    </w:p>
    <w:p w14:paraId="427A1ED1" w14:textId="77777777" w:rsidR="003A4B71" w:rsidRPr="00DC7263" w:rsidRDefault="003A4B71" w:rsidP="003A4B71">
      <w:pPr>
        <w:jc w:val="both"/>
        <w:rPr>
          <w:rFonts w:ascii="Arial" w:hAnsi="Arial" w:cs="Arial"/>
          <w:sz w:val="20"/>
          <w:szCs w:val="20"/>
        </w:rPr>
      </w:pPr>
    </w:p>
    <w:p w14:paraId="61FD00D4"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lastRenderedPageBreak/>
        <w:t xml:space="preserve">Izvajalec mora obvestiti naročnika o nastopu razlogov iz 3., </w:t>
      </w:r>
      <w:smartTag w:uri="urn:schemas-microsoft-com:office:smarttags" w:element="metricconverter">
        <w:smartTagPr>
          <w:attr w:name="ProductID" w:val="4. in"/>
        </w:smartTagPr>
        <w:r w:rsidRPr="00DC7263">
          <w:rPr>
            <w:rFonts w:ascii="Arial" w:hAnsi="Arial" w:cs="Arial"/>
            <w:sz w:val="20"/>
            <w:szCs w:val="20"/>
          </w:rPr>
          <w:t>4. in</w:t>
        </w:r>
      </w:smartTag>
      <w:r w:rsidRPr="00DC7263">
        <w:rPr>
          <w:rFonts w:ascii="Arial" w:hAnsi="Arial" w:cs="Arial"/>
          <w:sz w:val="20"/>
          <w:szCs w:val="20"/>
        </w:rPr>
        <w:t xml:space="preserve"> 5. točke prejšnjega odstavka najkasneje v 8 dneh od nastopa razloga oziroma od dneva, ko je zanj izvedel. </w:t>
      </w:r>
    </w:p>
    <w:p w14:paraId="4215BB1A" w14:textId="77777777" w:rsidR="003A4B71" w:rsidRPr="00DC7263" w:rsidRDefault="003A4B71" w:rsidP="003A4B71">
      <w:pPr>
        <w:jc w:val="both"/>
        <w:rPr>
          <w:rFonts w:ascii="Arial" w:hAnsi="Arial" w:cs="Arial"/>
          <w:sz w:val="20"/>
          <w:szCs w:val="20"/>
        </w:rPr>
      </w:pPr>
    </w:p>
    <w:p w14:paraId="56B7B879"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 xml:space="preserve">V primeru, da se ugotovi obstoj razloga iz 2., 5. </w:t>
      </w:r>
      <w:smartTag w:uri="urn:schemas-microsoft-com:office:smarttags" w:element="metricconverter">
        <w:smartTagPr>
          <w:attr w:name="ProductID" w:val="7. in"/>
        </w:smartTagPr>
        <w:r w:rsidRPr="00DC7263">
          <w:rPr>
            <w:rFonts w:ascii="Arial" w:hAnsi="Arial" w:cs="Arial"/>
            <w:sz w:val="20"/>
            <w:szCs w:val="20"/>
          </w:rPr>
          <w:t>7. in</w:t>
        </w:r>
      </w:smartTag>
      <w:r w:rsidRPr="00DC7263">
        <w:rPr>
          <w:rFonts w:ascii="Arial" w:hAnsi="Arial" w:cs="Arial"/>
          <w:sz w:val="20"/>
          <w:szCs w:val="20"/>
        </w:rPr>
        <w:t xml:space="preserve"> 8. točke prvega odstavka tega člena, je izvajalec naročniku dolžan vrniti vsa neupravičeno prejeta sredstva z zakonskimi zamudnimi obrestmi od dneva prejema sredstev.</w:t>
      </w:r>
    </w:p>
    <w:p w14:paraId="612CE69A" w14:textId="77777777" w:rsidR="003A4B71" w:rsidRPr="00DC7263" w:rsidRDefault="003A4B71" w:rsidP="003A4B71">
      <w:pPr>
        <w:jc w:val="both"/>
        <w:rPr>
          <w:rFonts w:ascii="Arial" w:hAnsi="Arial" w:cs="Arial"/>
          <w:sz w:val="20"/>
          <w:szCs w:val="20"/>
        </w:rPr>
      </w:pPr>
    </w:p>
    <w:p w14:paraId="12978A53" w14:textId="77777777" w:rsidR="003A4B71" w:rsidRPr="00DC7263" w:rsidRDefault="003A4B71" w:rsidP="003A4B71">
      <w:pPr>
        <w:tabs>
          <w:tab w:val="left" w:pos="4680"/>
        </w:tabs>
        <w:jc w:val="both"/>
        <w:rPr>
          <w:rFonts w:ascii="Arial" w:hAnsi="Arial" w:cs="Arial"/>
          <w:sz w:val="20"/>
          <w:szCs w:val="20"/>
        </w:rPr>
      </w:pPr>
      <w:r w:rsidRPr="00DC7263">
        <w:rPr>
          <w:rFonts w:ascii="Arial" w:hAnsi="Arial" w:cs="Arial"/>
          <w:sz w:val="20"/>
          <w:szCs w:val="20"/>
        </w:rPr>
        <w:t xml:space="preserve">V primeru ugotovljenih kršitev iz </w:t>
      </w:r>
      <w:smartTag w:uri="urn:schemas-microsoft-com:office:smarttags" w:element="metricconverter">
        <w:smartTagPr>
          <w:attr w:name="ProductID" w:val="1. in"/>
        </w:smartTagPr>
        <w:r w:rsidRPr="00DC7263">
          <w:rPr>
            <w:rFonts w:ascii="Arial" w:hAnsi="Arial" w:cs="Arial"/>
            <w:sz w:val="20"/>
            <w:szCs w:val="20"/>
          </w:rPr>
          <w:t>1. in</w:t>
        </w:r>
      </w:smartTag>
      <w:r w:rsidRPr="00DC7263">
        <w:rPr>
          <w:rFonts w:ascii="Arial" w:hAnsi="Arial" w:cs="Arial"/>
          <w:sz w:val="20"/>
          <w:szCs w:val="20"/>
        </w:rPr>
        <w:t xml:space="preserve"> 6. točke prvega odstavka tega člena, mora naročnik z dopisom določiti izvajalcu rok za odpravo kršitev.</w:t>
      </w:r>
    </w:p>
    <w:p w14:paraId="5AA2469A" w14:textId="77777777" w:rsidR="003A4B71" w:rsidRPr="00DC7263" w:rsidRDefault="003A4B71" w:rsidP="003A4B71">
      <w:pPr>
        <w:tabs>
          <w:tab w:val="left" w:pos="4680"/>
        </w:tabs>
        <w:jc w:val="both"/>
        <w:rPr>
          <w:rFonts w:ascii="Arial" w:hAnsi="Arial" w:cs="Arial"/>
          <w:sz w:val="20"/>
          <w:szCs w:val="20"/>
        </w:rPr>
      </w:pPr>
    </w:p>
    <w:p w14:paraId="1E7B617B" w14:textId="77777777" w:rsidR="00170F26" w:rsidRPr="003453AB" w:rsidRDefault="003A4B71" w:rsidP="00170F26">
      <w:pPr>
        <w:jc w:val="both"/>
        <w:rPr>
          <w:rFonts w:ascii="Arial" w:hAnsi="Arial" w:cs="Arial"/>
          <w:sz w:val="20"/>
          <w:szCs w:val="20"/>
        </w:rPr>
      </w:pPr>
      <w:r w:rsidRPr="00DC7263">
        <w:rPr>
          <w:rFonts w:ascii="Arial" w:hAnsi="Arial" w:cs="Arial"/>
          <w:sz w:val="20"/>
          <w:szCs w:val="20"/>
        </w:rPr>
        <w:t>V primerih iz prvega odstavka tega člena lahko naročnik odstopi od pogodbe, če izvajalec ne odpravi kršitev, ne obvesti naročnika ali ne vrne sredstev v roku, ki mu ga določi naročnik. Pogodba se šteje za razvezano z dnem, ko izvajalec o tem prejme obvestilo naročnika</w:t>
      </w:r>
      <w:r w:rsidR="00170F26" w:rsidRPr="003453AB">
        <w:rPr>
          <w:rFonts w:ascii="Arial" w:hAnsi="Arial" w:cs="Arial"/>
          <w:sz w:val="20"/>
          <w:szCs w:val="20"/>
        </w:rPr>
        <w:t>,</w:t>
      </w:r>
      <w:r w:rsidR="00170F26" w:rsidRPr="003453AB">
        <w:t xml:space="preserve"> </w:t>
      </w:r>
      <w:r w:rsidR="00170F26" w:rsidRPr="003453AB">
        <w:rPr>
          <w:rFonts w:ascii="Arial" w:hAnsi="Arial" w:cs="Arial"/>
          <w:sz w:val="20"/>
          <w:szCs w:val="20"/>
        </w:rPr>
        <w:t>poslano po priporočeni pošti. V primeru odstopa naročnika od pogodbe, je izvajalec dolžan naročniku vrniti vsa prejeta sredstva z zakonskimi zamudnimi obrestmi od dneva prejema</w:t>
      </w:r>
      <w:r w:rsidR="00170F26">
        <w:rPr>
          <w:rFonts w:ascii="Arial" w:hAnsi="Arial" w:cs="Arial"/>
          <w:sz w:val="20"/>
          <w:szCs w:val="20"/>
        </w:rPr>
        <w:t xml:space="preserve"> sredstev</w:t>
      </w:r>
      <w:r w:rsidR="00170F26" w:rsidRPr="003453AB">
        <w:rPr>
          <w:rFonts w:ascii="Arial" w:hAnsi="Arial" w:cs="Arial"/>
          <w:sz w:val="20"/>
          <w:szCs w:val="20"/>
        </w:rPr>
        <w:t>.</w:t>
      </w:r>
    </w:p>
    <w:p w14:paraId="7E5775DC"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w:t>
      </w:r>
    </w:p>
    <w:p w14:paraId="7C517261" w14:textId="77777777" w:rsidR="003A4B71" w:rsidRDefault="003A4B71" w:rsidP="003A4B71">
      <w:pPr>
        <w:tabs>
          <w:tab w:val="left" w:pos="4680"/>
        </w:tabs>
        <w:jc w:val="both"/>
        <w:rPr>
          <w:rFonts w:ascii="Arial" w:hAnsi="Arial" w:cs="Arial"/>
          <w:sz w:val="20"/>
          <w:szCs w:val="20"/>
        </w:rPr>
      </w:pPr>
    </w:p>
    <w:p w14:paraId="5B9DDE02" w14:textId="77777777" w:rsidR="001F4B95" w:rsidRPr="00DC7263" w:rsidRDefault="001F4B95" w:rsidP="003A4B71">
      <w:pPr>
        <w:tabs>
          <w:tab w:val="left" w:pos="4680"/>
        </w:tabs>
        <w:jc w:val="both"/>
        <w:rPr>
          <w:rFonts w:ascii="Arial" w:hAnsi="Arial" w:cs="Arial"/>
          <w:sz w:val="20"/>
          <w:szCs w:val="20"/>
        </w:rPr>
      </w:pPr>
    </w:p>
    <w:p w14:paraId="525AECC9" w14:textId="77777777" w:rsidR="003A4B71" w:rsidRPr="00DC7263" w:rsidRDefault="003A4B71" w:rsidP="003A4B71">
      <w:pPr>
        <w:pStyle w:val="Naslov1"/>
        <w:rPr>
          <w:rFonts w:ascii="Arial" w:hAnsi="Arial" w:cs="Arial"/>
          <w:sz w:val="20"/>
        </w:rPr>
      </w:pPr>
      <w:bookmarkStart w:id="17" w:name="_Toc417022159"/>
      <w:r w:rsidRPr="00DC7263">
        <w:rPr>
          <w:rFonts w:ascii="Arial" w:hAnsi="Arial" w:cs="Arial"/>
          <w:sz w:val="20"/>
        </w:rPr>
        <w:t xml:space="preserve">Obveščanje in objavljanje </w:t>
      </w:r>
    </w:p>
    <w:p w14:paraId="053AB0BE" w14:textId="77777777" w:rsidR="003A4B71" w:rsidRPr="00DC7263" w:rsidRDefault="003A4B71" w:rsidP="003A4B71">
      <w:pPr>
        <w:rPr>
          <w:rFonts w:ascii="Arial" w:hAnsi="Arial" w:cs="Arial"/>
          <w:sz w:val="20"/>
          <w:szCs w:val="20"/>
        </w:rPr>
      </w:pPr>
    </w:p>
    <w:p w14:paraId="379B14B5" w14:textId="77777777" w:rsidR="003A4B71" w:rsidRPr="00DC7263" w:rsidRDefault="003A4B71" w:rsidP="003A4B71">
      <w:pPr>
        <w:tabs>
          <w:tab w:val="num" w:pos="2160"/>
        </w:tabs>
        <w:ind w:left="1980" w:firstLine="2273"/>
        <w:rPr>
          <w:rFonts w:ascii="Arial" w:hAnsi="Arial" w:cs="Arial"/>
          <w:sz w:val="20"/>
          <w:szCs w:val="20"/>
        </w:rPr>
      </w:pPr>
      <w:r w:rsidRPr="00DC7263">
        <w:rPr>
          <w:rFonts w:ascii="Arial" w:hAnsi="Arial" w:cs="Arial"/>
          <w:sz w:val="20"/>
          <w:szCs w:val="20"/>
        </w:rPr>
        <w:t>19. člen</w:t>
      </w:r>
    </w:p>
    <w:p w14:paraId="5376399F" w14:textId="77777777" w:rsidR="003A4B71" w:rsidRPr="00DC7263" w:rsidRDefault="003A4B71" w:rsidP="003A4B71">
      <w:pPr>
        <w:autoSpaceDE w:val="0"/>
        <w:autoSpaceDN w:val="0"/>
        <w:adjustRightInd w:val="0"/>
        <w:jc w:val="both"/>
        <w:rPr>
          <w:rFonts w:ascii="Arial" w:hAnsi="Arial" w:cs="Arial"/>
          <w:sz w:val="20"/>
          <w:szCs w:val="20"/>
        </w:rPr>
      </w:pPr>
    </w:p>
    <w:p w14:paraId="798D68BE" w14:textId="77777777" w:rsidR="003A4B71" w:rsidRPr="00DC7263" w:rsidRDefault="003A4B71" w:rsidP="003A4B71">
      <w:pPr>
        <w:autoSpaceDE w:val="0"/>
        <w:autoSpaceDN w:val="0"/>
        <w:adjustRightInd w:val="0"/>
        <w:jc w:val="both"/>
        <w:rPr>
          <w:rFonts w:ascii="Arial" w:hAnsi="Arial" w:cs="Arial"/>
          <w:color w:val="000000"/>
          <w:sz w:val="20"/>
          <w:szCs w:val="20"/>
        </w:rPr>
      </w:pPr>
      <w:r w:rsidRPr="00DC7263">
        <w:rPr>
          <w:rFonts w:ascii="Arial" w:hAnsi="Arial" w:cs="Arial"/>
          <w:color w:val="000000"/>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14:paraId="40F83503" w14:textId="77777777" w:rsidR="003A4B71" w:rsidRPr="00DC7263" w:rsidRDefault="003A4B71" w:rsidP="003A4B71">
      <w:pPr>
        <w:autoSpaceDE w:val="0"/>
        <w:autoSpaceDN w:val="0"/>
        <w:adjustRightInd w:val="0"/>
        <w:rPr>
          <w:rFonts w:ascii="Arial" w:hAnsi="Arial" w:cs="Arial"/>
          <w:color w:val="000000"/>
          <w:sz w:val="20"/>
          <w:szCs w:val="20"/>
        </w:rPr>
      </w:pPr>
    </w:p>
    <w:p w14:paraId="0D1694D3" w14:textId="77777777" w:rsidR="003A4B71" w:rsidRPr="00DC7263" w:rsidRDefault="003A4B71" w:rsidP="003A4B71">
      <w:pPr>
        <w:pStyle w:val="Naslov1"/>
        <w:rPr>
          <w:rFonts w:ascii="Arial" w:hAnsi="Arial" w:cs="Arial"/>
          <w:sz w:val="20"/>
        </w:rPr>
      </w:pPr>
      <w:r w:rsidRPr="00DC7263">
        <w:rPr>
          <w:rFonts w:ascii="Arial" w:hAnsi="Arial" w:cs="Arial"/>
          <w:sz w:val="20"/>
        </w:rPr>
        <w:t>Nadzor in pooblaščeni predstavniki</w:t>
      </w:r>
      <w:bookmarkEnd w:id="17"/>
    </w:p>
    <w:p w14:paraId="3658293C" w14:textId="77777777" w:rsidR="003A4B71" w:rsidRPr="00DC7263" w:rsidRDefault="003A4B71" w:rsidP="003A4B71">
      <w:pPr>
        <w:jc w:val="center"/>
        <w:rPr>
          <w:rFonts w:ascii="Arial" w:hAnsi="Arial" w:cs="Arial"/>
          <w:sz w:val="20"/>
          <w:szCs w:val="20"/>
        </w:rPr>
      </w:pPr>
    </w:p>
    <w:p w14:paraId="6F32C0AE" w14:textId="77777777" w:rsidR="003A4B71" w:rsidRPr="00DC7263" w:rsidRDefault="003A4B71" w:rsidP="003A4B71">
      <w:pPr>
        <w:tabs>
          <w:tab w:val="num" w:pos="2160"/>
        </w:tabs>
        <w:ind w:left="1620" w:firstLine="2633"/>
        <w:rPr>
          <w:rFonts w:ascii="Arial" w:hAnsi="Arial" w:cs="Arial"/>
          <w:sz w:val="20"/>
          <w:szCs w:val="20"/>
        </w:rPr>
      </w:pPr>
      <w:r w:rsidRPr="00DC7263">
        <w:rPr>
          <w:rFonts w:ascii="Arial" w:hAnsi="Arial" w:cs="Arial"/>
          <w:sz w:val="20"/>
          <w:szCs w:val="20"/>
        </w:rPr>
        <w:t>20. člen</w:t>
      </w:r>
    </w:p>
    <w:p w14:paraId="0916C3E8" w14:textId="77777777" w:rsidR="003A4B71" w:rsidRPr="00DC7263" w:rsidRDefault="003A4B71" w:rsidP="003A4B71">
      <w:pPr>
        <w:jc w:val="both"/>
        <w:rPr>
          <w:rFonts w:ascii="Arial" w:hAnsi="Arial" w:cs="Arial"/>
          <w:sz w:val="20"/>
          <w:szCs w:val="20"/>
        </w:rPr>
      </w:pPr>
    </w:p>
    <w:p w14:paraId="496655F3"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Naročnik nadzoruje izvajanje projekta in preverja namensko porabo sredstev. V ta namen lahko zahteva dodatna delna poročila o poteku izvajanja projekta in porabi sredstev.</w:t>
      </w:r>
    </w:p>
    <w:p w14:paraId="75FC2DBB" w14:textId="77777777" w:rsidR="003A4B71" w:rsidRPr="00DC7263" w:rsidRDefault="003A4B71" w:rsidP="003A4B71">
      <w:pPr>
        <w:jc w:val="both"/>
        <w:rPr>
          <w:rFonts w:ascii="Arial" w:hAnsi="Arial" w:cs="Arial"/>
          <w:sz w:val="20"/>
          <w:szCs w:val="20"/>
        </w:rPr>
      </w:pPr>
    </w:p>
    <w:p w14:paraId="667352B2"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V primeru, da izvajalec v okviru izvajanja projekta organizira delavnico ali drugo obliko posvetovanja, mora naročniku posredovati podatke o kraju in času izvedbe navedenega posveta in udeležencih ter mu omogočiti udeležbo. V primeru, da izvajalec v okviru izvajanja projekta izda publikacijo ali kakšno drugo gradivo ali izdelek, mora 3 izvode/kose posredovati naročniku najkasneje pri posredovanju zahtevka za izplačilo, ki vsebuje stroške za to publikacijo.</w:t>
      </w:r>
    </w:p>
    <w:p w14:paraId="713868ED" w14:textId="77777777" w:rsidR="003A4B71" w:rsidRPr="00DC7263" w:rsidRDefault="003A4B71" w:rsidP="003A4B71">
      <w:pPr>
        <w:jc w:val="both"/>
        <w:rPr>
          <w:rFonts w:ascii="Arial" w:hAnsi="Arial" w:cs="Arial"/>
          <w:sz w:val="20"/>
          <w:szCs w:val="20"/>
        </w:rPr>
      </w:pPr>
    </w:p>
    <w:p w14:paraId="1C1E4C61"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Izvajalec mora naročniku oziroma njegovi pooblaščeni osebi, Računskemu sodišču RS</w:t>
      </w:r>
      <w:r w:rsidR="00170F26">
        <w:rPr>
          <w:rFonts w:ascii="Arial" w:hAnsi="Arial" w:cs="Arial"/>
          <w:sz w:val="20"/>
          <w:szCs w:val="20"/>
        </w:rPr>
        <w:t>,</w:t>
      </w:r>
      <w:r w:rsidRPr="00DC7263">
        <w:rPr>
          <w:rFonts w:ascii="Arial" w:hAnsi="Arial" w:cs="Arial"/>
          <w:sz w:val="20"/>
          <w:szCs w:val="20"/>
        </w:rPr>
        <w:t xml:space="preserve"> </w:t>
      </w:r>
      <w:r w:rsidR="00170F26" w:rsidRPr="00254C96">
        <w:rPr>
          <w:rFonts w:ascii="Arial" w:hAnsi="Arial" w:cs="Arial"/>
          <w:sz w:val="20"/>
          <w:szCs w:val="20"/>
        </w:rPr>
        <w:t xml:space="preserve">Ministrstvu za finance-Uradu RS za nadzor proračuna  </w:t>
      </w:r>
      <w:r w:rsidRPr="00DC7263">
        <w:rPr>
          <w:rFonts w:ascii="Arial" w:hAnsi="Arial" w:cs="Arial"/>
          <w:sz w:val="20"/>
          <w:szCs w:val="20"/>
        </w:rPr>
        <w:t>in organom Evropske unije (Evropska komisija; Evropsko računsko sodišče; OLAF) omogočiti vpogled v knjigovodske listine in ostalo dokumentacijo, ter omogočiti izvedbo preverjanja na kraju samem v času izvajanja projekta in ves čas hranjenja dokumentacije iz 21. člena pogodbe.</w:t>
      </w:r>
    </w:p>
    <w:p w14:paraId="5164D784" w14:textId="77777777" w:rsidR="003A4B71" w:rsidRPr="00DC7263" w:rsidRDefault="003A4B71" w:rsidP="003A4B71">
      <w:pPr>
        <w:jc w:val="both"/>
        <w:rPr>
          <w:rFonts w:ascii="Arial" w:hAnsi="Arial" w:cs="Arial"/>
          <w:sz w:val="20"/>
          <w:szCs w:val="20"/>
        </w:rPr>
      </w:pPr>
    </w:p>
    <w:p w14:paraId="24ACB839" w14:textId="77777777" w:rsidR="003A4B71" w:rsidRPr="00DC7263" w:rsidRDefault="003A4B71" w:rsidP="003A4B71">
      <w:pPr>
        <w:pStyle w:val="Telobesedila"/>
        <w:rPr>
          <w:rFonts w:ascii="Arial" w:hAnsi="Arial" w:cs="Arial"/>
          <w:sz w:val="20"/>
        </w:rPr>
      </w:pPr>
      <w:r w:rsidRPr="00DC7263">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projekta v skladu s to pogodbo, lahko naročnik odstopi od pogodbe. V takem primeru mu je izvajalec dolžan vrniti vsa prejeta sredstva z zakonskimi zamudnimi obrestmi od dneva prejema sredstev.</w:t>
      </w:r>
    </w:p>
    <w:p w14:paraId="1124314F" w14:textId="77777777" w:rsidR="003A4B71" w:rsidRPr="00DC7263" w:rsidRDefault="003A4B71" w:rsidP="003A4B71">
      <w:pPr>
        <w:rPr>
          <w:rFonts w:ascii="Arial" w:hAnsi="Arial" w:cs="Arial"/>
          <w:sz w:val="20"/>
          <w:szCs w:val="20"/>
        </w:rPr>
      </w:pPr>
    </w:p>
    <w:p w14:paraId="34846BEE" w14:textId="77777777" w:rsidR="003A4B71" w:rsidRPr="00DC7263" w:rsidRDefault="003A4B71" w:rsidP="003A4B71">
      <w:pPr>
        <w:tabs>
          <w:tab w:val="num" w:pos="2160"/>
        </w:tabs>
        <w:ind w:left="1980"/>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21. člen</w:t>
      </w:r>
    </w:p>
    <w:p w14:paraId="572D6732" w14:textId="77777777" w:rsidR="003A4B71" w:rsidRPr="00DC7263" w:rsidRDefault="003A4B71" w:rsidP="003A4B71">
      <w:pPr>
        <w:tabs>
          <w:tab w:val="left" w:pos="1560"/>
        </w:tabs>
        <w:jc w:val="both"/>
        <w:rPr>
          <w:rFonts w:ascii="Arial" w:hAnsi="Arial" w:cs="Arial"/>
          <w:sz w:val="20"/>
          <w:szCs w:val="20"/>
        </w:rPr>
      </w:pPr>
    </w:p>
    <w:p w14:paraId="03DCCBEC"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Izvajalec mora vzpostaviti ustrezen sistem knjiženja (ločeno glede na stroškovni nosilec projekta), iz katerega bodo jasno razvidni stroški in transakcije, ki se nanašajo na projekt oziroma, da bo jasna revizijska sled.</w:t>
      </w:r>
    </w:p>
    <w:p w14:paraId="4887DFA5" w14:textId="77777777" w:rsidR="003A4B71" w:rsidRPr="00DC7263" w:rsidRDefault="003A4B71" w:rsidP="003A4B71">
      <w:pPr>
        <w:tabs>
          <w:tab w:val="left" w:pos="1560"/>
        </w:tabs>
        <w:jc w:val="both"/>
        <w:rPr>
          <w:rFonts w:ascii="Arial" w:hAnsi="Arial" w:cs="Arial"/>
          <w:sz w:val="20"/>
          <w:szCs w:val="20"/>
        </w:rPr>
      </w:pPr>
    </w:p>
    <w:p w14:paraId="1F9B9EA6"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 xml:space="preserve">Izvajalec mora finančno-računovodsko dokumentacijo in ostale dokumente, s katerimi izkazuje stroške projekta, hraniti še 10 let po zaključku projekta.  </w:t>
      </w:r>
    </w:p>
    <w:p w14:paraId="30221AC0" w14:textId="77777777" w:rsidR="003A4B71" w:rsidRPr="00DC7263" w:rsidRDefault="003A4B71" w:rsidP="003A4B71">
      <w:pPr>
        <w:tabs>
          <w:tab w:val="left" w:pos="1560"/>
        </w:tabs>
        <w:jc w:val="both"/>
        <w:rPr>
          <w:rFonts w:ascii="Arial" w:hAnsi="Arial" w:cs="Arial"/>
          <w:sz w:val="20"/>
          <w:szCs w:val="20"/>
        </w:rPr>
      </w:pPr>
    </w:p>
    <w:p w14:paraId="2769066D"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lastRenderedPageBreak/>
        <w:t xml:space="preserve">Izvajalec mora voditi poslovanje v skladu s predpisi glede na obliko organiziranja pravne osebe in Slovenskimi računovodskimi standardi/mednarodnimi računovodskimi standardi. </w:t>
      </w:r>
      <w:r w:rsidRPr="00DC7263">
        <w:rPr>
          <w:rFonts w:ascii="Arial" w:hAnsi="Arial" w:cs="Arial"/>
          <w:i/>
          <w:sz w:val="20"/>
          <w:szCs w:val="20"/>
        </w:rPr>
        <w:t>/slednje upoštevati v primeru, če je prijavitelj mednarodna organizacija/.</w:t>
      </w:r>
    </w:p>
    <w:p w14:paraId="032852CD" w14:textId="374E4145" w:rsidR="003A4B71" w:rsidRDefault="003A4B71" w:rsidP="003A4B71">
      <w:pPr>
        <w:numPr>
          <w:ilvl w:val="12"/>
          <w:numId w:val="0"/>
        </w:numPr>
        <w:rPr>
          <w:rFonts w:ascii="Arial" w:hAnsi="Arial" w:cs="Arial"/>
          <w:sz w:val="20"/>
          <w:szCs w:val="20"/>
        </w:rPr>
      </w:pPr>
    </w:p>
    <w:p w14:paraId="502AD77F" w14:textId="1699FE67" w:rsidR="0055770E" w:rsidRDefault="0055770E" w:rsidP="003A4B71">
      <w:pPr>
        <w:numPr>
          <w:ilvl w:val="12"/>
          <w:numId w:val="0"/>
        </w:numPr>
        <w:rPr>
          <w:rFonts w:ascii="Arial" w:hAnsi="Arial" w:cs="Arial"/>
          <w:sz w:val="20"/>
          <w:szCs w:val="20"/>
        </w:rPr>
      </w:pPr>
    </w:p>
    <w:p w14:paraId="2CC17209" w14:textId="77777777" w:rsidR="0055770E" w:rsidRPr="00DC7263" w:rsidRDefault="0055770E" w:rsidP="003A4B71">
      <w:pPr>
        <w:numPr>
          <w:ilvl w:val="12"/>
          <w:numId w:val="0"/>
        </w:numPr>
        <w:rPr>
          <w:rFonts w:ascii="Arial" w:hAnsi="Arial" w:cs="Arial"/>
          <w:sz w:val="20"/>
          <w:szCs w:val="20"/>
        </w:rPr>
      </w:pPr>
    </w:p>
    <w:p w14:paraId="3CFD35B9" w14:textId="77777777" w:rsidR="003A4B71" w:rsidRPr="00DC7263" w:rsidRDefault="003A4B71" w:rsidP="003A4B71">
      <w:pPr>
        <w:numPr>
          <w:ilvl w:val="12"/>
          <w:numId w:val="0"/>
        </w:numPr>
        <w:rPr>
          <w:rFonts w:ascii="Arial" w:hAnsi="Arial" w:cs="Arial"/>
          <w:sz w:val="20"/>
          <w:szCs w:val="20"/>
        </w:rPr>
      </w:pPr>
    </w:p>
    <w:p w14:paraId="5902DD57" w14:textId="77777777" w:rsidR="003A4B71" w:rsidRPr="00DC7263" w:rsidRDefault="003A4B71" w:rsidP="003A4B71">
      <w:pPr>
        <w:tabs>
          <w:tab w:val="num" w:pos="2160"/>
        </w:tabs>
        <w:ind w:left="1980"/>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22. člen</w:t>
      </w:r>
    </w:p>
    <w:p w14:paraId="5DF228FF" w14:textId="77777777" w:rsidR="003A4B71" w:rsidRPr="00DC7263" w:rsidRDefault="003A4B71" w:rsidP="003A4B71">
      <w:pPr>
        <w:jc w:val="center"/>
        <w:rPr>
          <w:rFonts w:ascii="Arial" w:hAnsi="Arial" w:cs="Arial"/>
          <w:b/>
          <w:sz w:val="20"/>
          <w:szCs w:val="20"/>
        </w:rPr>
      </w:pPr>
    </w:p>
    <w:p w14:paraId="2E1BA909"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76309568" w14:textId="77777777" w:rsidR="003A4B71" w:rsidRPr="00DC7263" w:rsidRDefault="003A4B71" w:rsidP="003A4B71">
      <w:pPr>
        <w:tabs>
          <w:tab w:val="left" w:pos="1560"/>
        </w:tabs>
        <w:jc w:val="both"/>
        <w:rPr>
          <w:rFonts w:ascii="Arial" w:hAnsi="Arial" w:cs="Arial"/>
          <w:sz w:val="20"/>
          <w:szCs w:val="20"/>
        </w:rPr>
      </w:pPr>
    </w:p>
    <w:p w14:paraId="40E0C080"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0945C2F3"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pridobitev posla ali</w:t>
      </w:r>
    </w:p>
    <w:p w14:paraId="54548C96"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za sklenitev posla pod ugodnejšimi pogoji ali</w:t>
      </w:r>
    </w:p>
    <w:p w14:paraId="4AA24C0E"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za opustitev dolžnega nadzora nad izvajanjem pogodbenih obveznosti ali</w:t>
      </w:r>
    </w:p>
    <w:p w14:paraId="4F4C8EB3" w14:textId="77777777" w:rsidR="003A4B71" w:rsidRPr="00DC7263" w:rsidRDefault="003A4B71" w:rsidP="003A4B71">
      <w:pPr>
        <w:numPr>
          <w:ilvl w:val="0"/>
          <w:numId w:val="10"/>
        </w:numPr>
        <w:tabs>
          <w:tab w:val="left" w:pos="1560"/>
        </w:tabs>
        <w:jc w:val="both"/>
        <w:rPr>
          <w:rFonts w:ascii="Arial" w:hAnsi="Arial" w:cs="Arial"/>
          <w:sz w:val="20"/>
          <w:szCs w:val="20"/>
        </w:rPr>
      </w:pPr>
      <w:r w:rsidRPr="00DC7263">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70B4C28" w14:textId="77777777" w:rsidR="003A4B71" w:rsidRPr="00DC7263" w:rsidRDefault="003A4B71" w:rsidP="003A4B71">
      <w:pPr>
        <w:tabs>
          <w:tab w:val="left" w:pos="1560"/>
        </w:tabs>
        <w:jc w:val="both"/>
        <w:rPr>
          <w:rFonts w:ascii="Arial" w:hAnsi="Arial" w:cs="Arial"/>
          <w:sz w:val="20"/>
          <w:szCs w:val="20"/>
        </w:rPr>
      </w:pPr>
      <w:r w:rsidRPr="00DC7263">
        <w:rPr>
          <w:rFonts w:ascii="Arial" w:hAnsi="Arial" w:cs="Arial"/>
          <w:sz w:val="20"/>
          <w:szCs w:val="20"/>
        </w:rPr>
        <w:t>nična, če pa pogodba še ni veljavna, se šteje, da pogodba ni bila sklenjena.</w:t>
      </w:r>
    </w:p>
    <w:p w14:paraId="17758049" w14:textId="77777777" w:rsidR="003A4B71" w:rsidRPr="00DC7263" w:rsidRDefault="003A4B71" w:rsidP="003A4B71">
      <w:pPr>
        <w:tabs>
          <w:tab w:val="num" w:pos="2160"/>
        </w:tabs>
        <w:ind w:left="1980"/>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23. člen</w:t>
      </w:r>
    </w:p>
    <w:p w14:paraId="11C73DA0" w14:textId="77777777" w:rsidR="003A4B71" w:rsidRPr="00DC7263" w:rsidRDefault="003A4B71" w:rsidP="003A4B71">
      <w:pPr>
        <w:rPr>
          <w:rFonts w:ascii="Arial" w:hAnsi="Arial" w:cs="Arial"/>
          <w:sz w:val="20"/>
          <w:szCs w:val="20"/>
        </w:rPr>
      </w:pPr>
    </w:p>
    <w:p w14:paraId="2393D315"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Skrbnik pogodbe s strani naročnika je __________________; elektronski naslov: ________________.</w:t>
      </w:r>
    </w:p>
    <w:p w14:paraId="791589B1" w14:textId="77777777" w:rsidR="003A4B71" w:rsidRPr="00DC7263" w:rsidRDefault="003A4B71" w:rsidP="003A4B71">
      <w:pPr>
        <w:jc w:val="both"/>
        <w:rPr>
          <w:rFonts w:ascii="Arial" w:hAnsi="Arial" w:cs="Arial"/>
          <w:sz w:val="20"/>
          <w:szCs w:val="20"/>
        </w:rPr>
      </w:pPr>
    </w:p>
    <w:p w14:paraId="4A504CED" w14:textId="77777777" w:rsidR="003A4B71" w:rsidRPr="00DC7263" w:rsidRDefault="003A4B71" w:rsidP="003A4B71">
      <w:pPr>
        <w:jc w:val="both"/>
        <w:rPr>
          <w:rFonts w:ascii="Arial" w:hAnsi="Arial" w:cs="Arial"/>
          <w:sz w:val="20"/>
          <w:szCs w:val="20"/>
        </w:rPr>
      </w:pPr>
      <w:r w:rsidRPr="00DC7263">
        <w:rPr>
          <w:rFonts w:ascii="Arial" w:hAnsi="Arial" w:cs="Arial"/>
          <w:sz w:val="20"/>
          <w:szCs w:val="20"/>
        </w:rPr>
        <w:t>Skrbnik pogodbe s strani izvajalca je ___________________; elektronski naslov: ________________.</w:t>
      </w:r>
    </w:p>
    <w:p w14:paraId="05A4033B" w14:textId="77777777" w:rsidR="003A4B71" w:rsidRPr="00DC7263" w:rsidRDefault="003A4B71" w:rsidP="003A4B71">
      <w:pPr>
        <w:spacing w:line="360" w:lineRule="auto"/>
        <w:rPr>
          <w:rFonts w:ascii="Arial" w:hAnsi="Arial" w:cs="Arial"/>
          <w:b/>
          <w:sz w:val="20"/>
          <w:szCs w:val="20"/>
        </w:rPr>
      </w:pPr>
    </w:p>
    <w:p w14:paraId="674544C0" w14:textId="77777777" w:rsidR="003A4B71" w:rsidRPr="00DC7263" w:rsidRDefault="003A4B71" w:rsidP="003A4B71">
      <w:pPr>
        <w:spacing w:line="360" w:lineRule="auto"/>
        <w:rPr>
          <w:rFonts w:ascii="Arial" w:hAnsi="Arial" w:cs="Arial"/>
          <w:b/>
          <w:sz w:val="20"/>
          <w:szCs w:val="20"/>
        </w:rPr>
      </w:pPr>
      <w:r w:rsidRPr="00DC7263">
        <w:rPr>
          <w:rFonts w:ascii="Arial" w:hAnsi="Arial" w:cs="Arial"/>
          <w:b/>
          <w:sz w:val="20"/>
          <w:szCs w:val="20"/>
        </w:rPr>
        <w:t xml:space="preserve">Končne določbe </w:t>
      </w:r>
    </w:p>
    <w:p w14:paraId="20AB4BC7" w14:textId="77777777" w:rsidR="003A4B71" w:rsidRPr="00DC7263" w:rsidRDefault="003A4B71" w:rsidP="003A4B71">
      <w:pPr>
        <w:tabs>
          <w:tab w:val="num" w:pos="2160"/>
        </w:tabs>
        <w:ind w:left="1980"/>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24. člen</w:t>
      </w:r>
    </w:p>
    <w:p w14:paraId="6686E7C2" w14:textId="77777777" w:rsidR="003A4B71" w:rsidRPr="00DC7263" w:rsidRDefault="003A4B71" w:rsidP="003A4B71">
      <w:pPr>
        <w:jc w:val="both"/>
        <w:rPr>
          <w:rFonts w:ascii="Arial" w:hAnsi="Arial" w:cs="Arial"/>
          <w:bCs/>
          <w:sz w:val="20"/>
          <w:szCs w:val="20"/>
        </w:rPr>
      </w:pPr>
    </w:p>
    <w:p w14:paraId="6075EED7"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2758A77E" w14:textId="77777777" w:rsidR="003A4B71" w:rsidRPr="00DC7263" w:rsidRDefault="003A4B71" w:rsidP="003A4B71">
      <w:pPr>
        <w:jc w:val="both"/>
        <w:rPr>
          <w:rFonts w:ascii="Arial" w:hAnsi="Arial" w:cs="Arial"/>
          <w:bCs/>
          <w:sz w:val="20"/>
          <w:szCs w:val="20"/>
        </w:rPr>
      </w:pPr>
    </w:p>
    <w:p w14:paraId="0F1E4A25" w14:textId="77777777" w:rsidR="003A4B71" w:rsidRPr="00DC7263" w:rsidRDefault="003A4B71" w:rsidP="003A4B71">
      <w:pPr>
        <w:jc w:val="both"/>
        <w:rPr>
          <w:rFonts w:ascii="Arial" w:hAnsi="Arial" w:cs="Arial"/>
          <w:bCs/>
          <w:sz w:val="20"/>
          <w:szCs w:val="20"/>
        </w:rPr>
      </w:pPr>
    </w:p>
    <w:p w14:paraId="180F17DB" w14:textId="77777777" w:rsidR="003A4B71" w:rsidRPr="00DC7263" w:rsidRDefault="003A4B71" w:rsidP="003A4B71">
      <w:pPr>
        <w:tabs>
          <w:tab w:val="num" w:pos="2160"/>
        </w:tabs>
        <w:ind w:left="3240" w:hanging="3240"/>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25.  člen</w:t>
      </w:r>
    </w:p>
    <w:p w14:paraId="1612D8B2" w14:textId="77777777" w:rsidR="003A4B71" w:rsidRPr="00DC7263" w:rsidRDefault="003A4B71" w:rsidP="003A4B71">
      <w:pPr>
        <w:jc w:val="both"/>
        <w:rPr>
          <w:rFonts w:ascii="Arial" w:hAnsi="Arial" w:cs="Arial"/>
          <w:bCs/>
          <w:sz w:val="20"/>
          <w:szCs w:val="20"/>
        </w:rPr>
      </w:pPr>
    </w:p>
    <w:p w14:paraId="6C0FD79D" w14:textId="77777777" w:rsidR="003A4B71" w:rsidRPr="00DC7263" w:rsidRDefault="003A4B71" w:rsidP="003A4B71">
      <w:pPr>
        <w:jc w:val="both"/>
        <w:rPr>
          <w:rFonts w:ascii="Arial" w:hAnsi="Arial" w:cs="Arial"/>
          <w:bCs/>
          <w:sz w:val="20"/>
          <w:szCs w:val="20"/>
        </w:rPr>
      </w:pPr>
      <w:r w:rsidRPr="00DC7263">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36CF8FA8" w14:textId="77777777" w:rsidR="003A4B71" w:rsidRPr="00DC7263" w:rsidRDefault="003A4B71" w:rsidP="003A4B71">
      <w:pPr>
        <w:jc w:val="both"/>
        <w:rPr>
          <w:rFonts w:ascii="Arial" w:hAnsi="Arial" w:cs="Arial"/>
          <w:bCs/>
          <w:sz w:val="20"/>
          <w:szCs w:val="20"/>
        </w:rPr>
      </w:pPr>
    </w:p>
    <w:p w14:paraId="53C6EFFB" w14:textId="77777777" w:rsidR="003A4B71" w:rsidRPr="00DC7263" w:rsidRDefault="003A4B71" w:rsidP="003A4B71">
      <w:pPr>
        <w:jc w:val="both"/>
        <w:rPr>
          <w:rFonts w:ascii="Arial" w:hAnsi="Arial" w:cs="Arial"/>
          <w:bCs/>
          <w:sz w:val="20"/>
          <w:szCs w:val="20"/>
        </w:rPr>
      </w:pPr>
    </w:p>
    <w:p w14:paraId="11F142C2" w14:textId="77777777" w:rsidR="003A4B71" w:rsidRPr="00DC7263" w:rsidRDefault="003A4B71" w:rsidP="003A4B71">
      <w:pPr>
        <w:ind w:left="3600" w:firstLine="720"/>
        <w:rPr>
          <w:rFonts w:ascii="Arial" w:hAnsi="Arial" w:cs="Arial"/>
          <w:sz w:val="20"/>
          <w:szCs w:val="20"/>
        </w:rPr>
      </w:pPr>
      <w:r w:rsidRPr="00DC7263">
        <w:rPr>
          <w:rFonts w:ascii="Arial" w:hAnsi="Arial" w:cs="Arial"/>
          <w:sz w:val="20"/>
          <w:szCs w:val="20"/>
        </w:rPr>
        <w:t>26. člen</w:t>
      </w:r>
    </w:p>
    <w:p w14:paraId="6F9AC665" w14:textId="77777777" w:rsidR="003A4B71" w:rsidRPr="00DC7263" w:rsidRDefault="003A4B71" w:rsidP="003A4B71">
      <w:pPr>
        <w:jc w:val="both"/>
        <w:rPr>
          <w:rFonts w:ascii="Arial" w:hAnsi="Arial" w:cs="Arial"/>
          <w:bCs/>
          <w:sz w:val="20"/>
          <w:szCs w:val="20"/>
        </w:rPr>
      </w:pPr>
    </w:p>
    <w:p w14:paraId="6D2EFEE3" w14:textId="3EF54E57" w:rsidR="00FF4249" w:rsidRPr="00DC7263" w:rsidRDefault="003A4B71" w:rsidP="003A4B71">
      <w:pPr>
        <w:jc w:val="both"/>
        <w:rPr>
          <w:rFonts w:ascii="Arial" w:hAnsi="Arial" w:cs="Arial"/>
          <w:bCs/>
          <w:sz w:val="20"/>
          <w:szCs w:val="20"/>
        </w:rPr>
      </w:pPr>
      <w:r w:rsidRPr="00DC7263">
        <w:rPr>
          <w:rFonts w:ascii="Arial" w:hAnsi="Arial" w:cs="Arial"/>
          <w:bCs/>
          <w:sz w:val="20"/>
          <w:szCs w:val="20"/>
        </w:rPr>
        <w:t xml:space="preserve">Vse morebitne spore iz te pogodbe bosta pogodbeni stranki reševali sporazumno, sicer je pristojno stvarno pristojno sodišče v Ljubljani. </w:t>
      </w:r>
    </w:p>
    <w:p w14:paraId="2BE88CCE" w14:textId="77777777" w:rsidR="003A4B71" w:rsidRPr="00DC7263" w:rsidRDefault="003A4B71" w:rsidP="003A4B71">
      <w:pPr>
        <w:jc w:val="both"/>
        <w:rPr>
          <w:rFonts w:ascii="Arial" w:hAnsi="Arial" w:cs="Arial"/>
          <w:bCs/>
          <w:sz w:val="20"/>
          <w:szCs w:val="20"/>
          <w:highlight w:val="yellow"/>
        </w:rPr>
      </w:pPr>
    </w:p>
    <w:p w14:paraId="136E8AA3" w14:textId="77777777" w:rsidR="003A4B71" w:rsidRPr="00DC7263" w:rsidRDefault="003A4B71" w:rsidP="003A4B71">
      <w:pPr>
        <w:tabs>
          <w:tab w:val="num" w:pos="3600"/>
        </w:tabs>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t>27. člen</w:t>
      </w:r>
    </w:p>
    <w:p w14:paraId="12C953DA" w14:textId="77777777" w:rsidR="003A4B71" w:rsidRPr="00DC7263" w:rsidRDefault="003A4B71" w:rsidP="003A4B71">
      <w:pPr>
        <w:jc w:val="both"/>
        <w:rPr>
          <w:rFonts w:ascii="Arial" w:hAnsi="Arial" w:cs="Arial"/>
          <w:bCs/>
          <w:sz w:val="20"/>
          <w:szCs w:val="20"/>
        </w:rPr>
      </w:pPr>
    </w:p>
    <w:p w14:paraId="4C9A2BAA" w14:textId="77777777" w:rsidR="00FF4249" w:rsidRDefault="003A4B71" w:rsidP="003A4B71">
      <w:pPr>
        <w:jc w:val="both"/>
        <w:rPr>
          <w:rFonts w:ascii="Arial" w:hAnsi="Arial" w:cs="Arial"/>
          <w:bCs/>
          <w:sz w:val="20"/>
          <w:szCs w:val="20"/>
        </w:rPr>
      </w:pPr>
      <w:r w:rsidRPr="00DC7263">
        <w:rPr>
          <w:rFonts w:ascii="Arial" w:hAnsi="Arial" w:cs="Arial"/>
          <w:bCs/>
          <w:sz w:val="20"/>
          <w:szCs w:val="20"/>
        </w:rPr>
        <w:t>Pogodba je sestavljena v treh enakih izvodih, od katerih prejme naročnik dva izvoda, izvajalec pa enega.</w:t>
      </w:r>
    </w:p>
    <w:p w14:paraId="35E47578" w14:textId="194F5B2D" w:rsidR="00FF4249" w:rsidRDefault="00FF4249" w:rsidP="003A4B71">
      <w:pPr>
        <w:jc w:val="both"/>
        <w:rPr>
          <w:rFonts w:ascii="Arial" w:hAnsi="Arial" w:cs="Arial"/>
          <w:b/>
          <w:bCs/>
          <w:sz w:val="20"/>
          <w:szCs w:val="20"/>
        </w:rPr>
      </w:pPr>
    </w:p>
    <w:p w14:paraId="14699E0C" w14:textId="32E0FDE3" w:rsidR="0055770E" w:rsidRDefault="0055770E" w:rsidP="003A4B71">
      <w:pPr>
        <w:jc w:val="both"/>
        <w:rPr>
          <w:rFonts w:ascii="Arial" w:hAnsi="Arial" w:cs="Arial"/>
          <w:b/>
          <w:bCs/>
          <w:sz w:val="20"/>
          <w:szCs w:val="20"/>
        </w:rPr>
      </w:pPr>
    </w:p>
    <w:p w14:paraId="7C78CAE6" w14:textId="410CC6CD" w:rsidR="0055770E" w:rsidRDefault="0055770E" w:rsidP="003A4B71">
      <w:pPr>
        <w:jc w:val="both"/>
        <w:rPr>
          <w:rFonts w:ascii="Arial" w:hAnsi="Arial" w:cs="Arial"/>
          <w:b/>
          <w:bCs/>
          <w:sz w:val="20"/>
          <w:szCs w:val="20"/>
        </w:rPr>
      </w:pPr>
    </w:p>
    <w:p w14:paraId="22337A05" w14:textId="2BDCD999" w:rsidR="0055770E" w:rsidRDefault="0055770E" w:rsidP="003A4B71">
      <w:pPr>
        <w:jc w:val="both"/>
        <w:rPr>
          <w:rFonts w:ascii="Arial" w:hAnsi="Arial" w:cs="Arial"/>
          <w:b/>
          <w:bCs/>
          <w:sz w:val="20"/>
          <w:szCs w:val="20"/>
        </w:rPr>
      </w:pPr>
    </w:p>
    <w:p w14:paraId="52949CDF" w14:textId="2A52EC22" w:rsidR="0055770E" w:rsidRDefault="0055770E" w:rsidP="003A4B71">
      <w:pPr>
        <w:jc w:val="both"/>
        <w:rPr>
          <w:rFonts w:ascii="Arial" w:hAnsi="Arial" w:cs="Arial"/>
          <w:b/>
          <w:bCs/>
          <w:sz w:val="20"/>
          <w:szCs w:val="20"/>
        </w:rPr>
      </w:pPr>
    </w:p>
    <w:p w14:paraId="4A399504" w14:textId="1E168AEE" w:rsidR="0055770E" w:rsidRDefault="0055770E" w:rsidP="003A4B71">
      <w:pPr>
        <w:jc w:val="both"/>
        <w:rPr>
          <w:rFonts w:ascii="Arial" w:hAnsi="Arial" w:cs="Arial"/>
          <w:b/>
          <w:bCs/>
          <w:sz w:val="20"/>
          <w:szCs w:val="20"/>
        </w:rPr>
      </w:pPr>
    </w:p>
    <w:p w14:paraId="61DC8315" w14:textId="639DA66D" w:rsidR="0055770E" w:rsidRDefault="0055770E" w:rsidP="003A4B71">
      <w:pPr>
        <w:jc w:val="both"/>
        <w:rPr>
          <w:rFonts w:ascii="Arial" w:hAnsi="Arial" w:cs="Arial"/>
          <w:b/>
          <w:bCs/>
          <w:sz w:val="20"/>
          <w:szCs w:val="20"/>
        </w:rPr>
      </w:pPr>
    </w:p>
    <w:p w14:paraId="32068FB8" w14:textId="40C463CE" w:rsidR="0055770E" w:rsidRDefault="0055770E" w:rsidP="003A4B71">
      <w:pPr>
        <w:jc w:val="both"/>
        <w:rPr>
          <w:rFonts w:ascii="Arial" w:hAnsi="Arial" w:cs="Arial"/>
          <w:b/>
          <w:bCs/>
          <w:sz w:val="20"/>
          <w:szCs w:val="20"/>
        </w:rPr>
      </w:pPr>
    </w:p>
    <w:p w14:paraId="4935A722" w14:textId="77777777" w:rsidR="0055770E" w:rsidRDefault="0055770E" w:rsidP="003A4B71">
      <w:pPr>
        <w:jc w:val="both"/>
        <w:rPr>
          <w:rFonts w:ascii="Arial" w:hAnsi="Arial" w:cs="Arial"/>
          <w:b/>
          <w:bCs/>
          <w:sz w:val="20"/>
          <w:szCs w:val="20"/>
        </w:rPr>
      </w:pPr>
    </w:p>
    <w:p w14:paraId="24F99FB4" w14:textId="5189FE0F" w:rsidR="003A4B71" w:rsidRPr="00DC7263" w:rsidRDefault="003A4B71" w:rsidP="003A4B71">
      <w:pPr>
        <w:jc w:val="both"/>
        <w:rPr>
          <w:rFonts w:ascii="Arial" w:hAnsi="Arial" w:cs="Arial"/>
          <w:b/>
          <w:bCs/>
          <w:iCs/>
          <w:sz w:val="20"/>
          <w:szCs w:val="20"/>
        </w:rPr>
      </w:pPr>
      <w:r w:rsidRPr="00DC7263">
        <w:rPr>
          <w:rFonts w:ascii="Arial" w:hAnsi="Arial" w:cs="Arial"/>
          <w:b/>
          <w:bCs/>
          <w:sz w:val="20"/>
          <w:szCs w:val="20"/>
        </w:rPr>
        <w:lastRenderedPageBreak/>
        <w:t xml:space="preserve">Trajanje </w:t>
      </w:r>
      <w:r w:rsidRPr="00DC7263">
        <w:rPr>
          <w:rFonts w:ascii="Arial" w:hAnsi="Arial" w:cs="Arial"/>
          <w:b/>
          <w:bCs/>
          <w:iCs/>
          <w:sz w:val="20"/>
          <w:szCs w:val="20"/>
        </w:rPr>
        <w:t xml:space="preserve">pogodbe </w:t>
      </w:r>
    </w:p>
    <w:p w14:paraId="17708872" w14:textId="14409B17" w:rsidR="003A4B71" w:rsidRDefault="003A4B71" w:rsidP="003A4B71">
      <w:pPr>
        <w:jc w:val="both"/>
        <w:rPr>
          <w:rFonts w:ascii="Arial" w:hAnsi="Arial" w:cs="Arial"/>
          <w:b/>
          <w:bCs/>
          <w:iCs/>
          <w:sz w:val="20"/>
          <w:szCs w:val="20"/>
        </w:rPr>
      </w:pPr>
    </w:p>
    <w:p w14:paraId="0D8A7057" w14:textId="77777777" w:rsidR="0055770E" w:rsidRPr="00DC7263" w:rsidRDefault="0055770E" w:rsidP="003A4B71">
      <w:pPr>
        <w:jc w:val="both"/>
        <w:rPr>
          <w:rFonts w:ascii="Arial" w:hAnsi="Arial" w:cs="Arial"/>
          <w:b/>
          <w:bCs/>
          <w:iCs/>
          <w:sz w:val="20"/>
          <w:szCs w:val="20"/>
        </w:rPr>
      </w:pPr>
    </w:p>
    <w:p w14:paraId="532F3EE7" w14:textId="77777777" w:rsidR="003A4B71" w:rsidRPr="00DC7263" w:rsidRDefault="003A4B71" w:rsidP="003A4B71">
      <w:pPr>
        <w:ind w:left="3600" w:firstLine="720"/>
        <w:rPr>
          <w:rFonts w:ascii="Arial" w:hAnsi="Arial" w:cs="Arial"/>
          <w:sz w:val="20"/>
          <w:szCs w:val="20"/>
        </w:rPr>
      </w:pPr>
      <w:r w:rsidRPr="00DC7263">
        <w:rPr>
          <w:rFonts w:ascii="Arial" w:hAnsi="Arial" w:cs="Arial"/>
          <w:sz w:val="20"/>
          <w:szCs w:val="20"/>
        </w:rPr>
        <w:t>28. člen</w:t>
      </w:r>
    </w:p>
    <w:p w14:paraId="568CF451" w14:textId="77777777" w:rsidR="003A4B71" w:rsidRPr="00DC7263" w:rsidRDefault="003A4B71" w:rsidP="003A4B71">
      <w:pPr>
        <w:jc w:val="both"/>
        <w:rPr>
          <w:rFonts w:ascii="Arial" w:hAnsi="Arial" w:cs="Arial"/>
          <w:bCs/>
          <w:sz w:val="20"/>
          <w:szCs w:val="20"/>
          <w:highlight w:val="yellow"/>
        </w:rPr>
      </w:pPr>
    </w:p>
    <w:p w14:paraId="78859D71" w14:textId="187B4547" w:rsidR="003A4B71" w:rsidRPr="00DC7263" w:rsidRDefault="003A4B71" w:rsidP="003A4B71">
      <w:pPr>
        <w:pStyle w:val="MSSodmik"/>
        <w:keepNext/>
        <w:tabs>
          <w:tab w:val="left" w:pos="7088"/>
        </w:tabs>
        <w:spacing w:after="0" w:line="260" w:lineRule="exact"/>
        <w:jc w:val="both"/>
        <w:rPr>
          <w:rFonts w:ascii="Arial" w:hAnsi="Arial" w:cs="Arial"/>
          <w:sz w:val="20"/>
          <w:lang w:val="sl-SI"/>
        </w:rPr>
      </w:pPr>
      <w:r w:rsidRPr="00DC7263">
        <w:rPr>
          <w:rFonts w:ascii="Arial" w:hAnsi="Arial" w:cs="Arial"/>
          <w:sz w:val="20"/>
          <w:lang w:val="sl-SI"/>
        </w:rPr>
        <w:t>Pogodba je sklenjena in prične veljati z dnem podpisa obeh pogodbenih strank ter velja za obdobje izvajanja medsebojnih obveznosti, dogovorjenih s to pogodbo</w:t>
      </w:r>
      <w:r w:rsidR="00FF4249">
        <w:rPr>
          <w:rFonts w:ascii="Arial" w:hAnsi="Arial" w:cs="Arial"/>
          <w:sz w:val="20"/>
          <w:lang w:val="sl-SI"/>
        </w:rPr>
        <w:t>,</w:t>
      </w:r>
      <w:r w:rsidR="00E8174D">
        <w:rPr>
          <w:rFonts w:ascii="Arial" w:hAnsi="Arial" w:cs="Arial"/>
          <w:sz w:val="20"/>
          <w:lang w:val="sl-SI"/>
        </w:rPr>
        <w:t xml:space="preserve"> to je do 31.12.2021</w:t>
      </w:r>
      <w:r w:rsidRPr="00DC7263">
        <w:rPr>
          <w:rFonts w:ascii="Arial" w:hAnsi="Arial" w:cs="Arial"/>
          <w:sz w:val="20"/>
          <w:lang w:val="sl-SI"/>
        </w:rPr>
        <w:t>.</w:t>
      </w:r>
    </w:p>
    <w:p w14:paraId="38F5E5F9" w14:textId="77777777" w:rsidR="000415E6" w:rsidRPr="00DC7263" w:rsidRDefault="000415E6" w:rsidP="000415E6">
      <w:pPr>
        <w:pStyle w:val="MSSodmik"/>
        <w:keepNext/>
        <w:tabs>
          <w:tab w:val="left" w:pos="7088"/>
        </w:tabs>
        <w:spacing w:after="0" w:line="260" w:lineRule="exact"/>
        <w:jc w:val="both"/>
        <w:rPr>
          <w:rFonts w:ascii="Arial" w:hAnsi="Arial" w:cs="Arial"/>
          <w:sz w:val="20"/>
          <w:lang w:val="sl-SI"/>
        </w:rPr>
      </w:pPr>
    </w:p>
    <w:p w14:paraId="4C8446EA" w14:textId="77777777" w:rsidR="000415E6" w:rsidRPr="00DC7263" w:rsidRDefault="000415E6" w:rsidP="000415E6">
      <w:pPr>
        <w:pStyle w:val="MSSodmik"/>
        <w:keepNext/>
        <w:tabs>
          <w:tab w:val="left" w:pos="7088"/>
        </w:tabs>
        <w:spacing w:after="0" w:line="260" w:lineRule="exact"/>
        <w:jc w:val="both"/>
        <w:rPr>
          <w:rFonts w:ascii="Arial" w:hAnsi="Arial" w:cs="Arial"/>
          <w:sz w:val="20"/>
          <w:lang w:val="sl-SI"/>
        </w:rPr>
      </w:pPr>
    </w:p>
    <w:p w14:paraId="09A16776"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dne  _________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Ljubljana, dne _________</w:t>
      </w:r>
    </w:p>
    <w:p w14:paraId="100AD54A" w14:textId="77777777" w:rsidR="000415E6" w:rsidRPr="00DC7263" w:rsidRDefault="000415E6" w:rsidP="000415E6">
      <w:pPr>
        <w:jc w:val="both"/>
        <w:rPr>
          <w:rFonts w:ascii="Arial" w:hAnsi="Arial" w:cs="Arial"/>
          <w:sz w:val="20"/>
          <w:szCs w:val="20"/>
        </w:rPr>
      </w:pPr>
    </w:p>
    <w:p w14:paraId="0AA52CF0" w14:textId="77777777" w:rsidR="000415E6" w:rsidRPr="00DC7263" w:rsidRDefault="000415E6" w:rsidP="000415E6">
      <w:pPr>
        <w:jc w:val="both"/>
        <w:rPr>
          <w:rFonts w:ascii="Arial" w:hAnsi="Arial" w:cs="Arial"/>
          <w:sz w:val="20"/>
          <w:szCs w:val="20"/>
        </w:rPr>
      </w:pPr>
    </w:p>
    <w:p w14:paraId="7DB99760"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Izvajalec:                     </w:t>
      </w:r>
      <w:r w:rsidRPr="00DC7263">
        <w:rPr>
          <w:rFonts w:ascii="Arial" w:hAnsi="Arial" w:cs="Arial"/>
          <w:sz w:val="20"/>
          <w:szCs w:val="20"/>
        </w:rPr>
        <w:tab/>
      </w:r>
      <w:r w:rsidRPr="00DC7263">
        <w:rPr>
          <w:rFonts w:ascii="Arial" w:hAnsi="Arial" w:cs="Arial"/>
          <w:sz w:val="20"/>
          <w:szCs w:val="20"/>
        </w:rPr>
        <w:tab/>
        <w:t xml:space="preserve">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Naročnik:</w:t>
      </w:r>
    </w:p>
    <w:p w14:paraId="53F133D0" w14:textId="77777777" w:rsidR="000415E6" w:rsidRPr="00DC7263" w:rsidRDefault="000415E6" w:rsidP="000415E6">
      <w:pPr>
        <w:jc w:val="both"/>
        <w:rPr>
          <w:rFonts w:ascii="Arial" w:hAnsi="Arial" w:cs="Arial"/>
          <w:sz w:val="20"/>
          <w:szCs w:val="20"/>
        </w:rPr>
      </w:pPr>
    </w:p>
    <w:p w14:paraId="675D88CE"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URAD VLADE REPUBLIKE SLOVENIJE</w:t>
      </w:r>
    </w:p>
    <w:p w14:paraId="0A56234D"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(naziv)            </w:t>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 xml:space="preserve">ZA OSKRBO IN INTEGRACIJO MIGRANTOV </w:t>
      </w:r>
    </w:p>
    <w:p w14:paraId="2594F9FF"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r>
      <w:r w:rsidRPr="00DC7263">
        <w:rPr>
          <w:rFonts w:ascii="Arial" w:hAnsi="Arial" w:cs="Arial"/>
          <w:sz w:val="20"/>
          <w:szCs w:val="20"/>
        </w:rPr>
        <w:tab/>
        <w:t xml:space="preserve">           </w:t>
      </w:r>
    </w:p>
    <w:p w14:paraId="5F4767E1"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w:t>
      </w:r>
      <w:r w:rsidRPr="00DC7263">
        <w:rPr>
          <w:rFonts w:ascii="Arial" w:hAnsi="Arial" w:cs="Arial"/>
          <w:sz w:val="20"/>
          <w:szCs w:val="20"/>
        </w:rPr>
        <w:tab/>
      </w:r>
      <w:r w:rsidRPr="00DC7263">
        <w:rPr>
          <w:rFonts w:ascii="Arial" w:hAnsi="Arial" w:cs="Arial"/>
          <w:sz w:val="20"/>
          <w:szCs w:val="20"/>
        </w:rPr>
        <w:tab/>
        <w:t>………..………………………..</w:t>
      </w:r>
      <w:r w:rsidRPr="00DC7263">
        <w:rPr>
          <w:rFonts w:ascii="Arial" w:hAnsi="Arial" w:cs="Arial"/>
          <w:sz w:val="20"/>
          <w:szCs w:val="20"/>
        </w:rPr>
        <w:tab/>
        <w:t xml:space="preserve">       </w:t>
      </w:r>
    </w:p>
    <w:p w14:paraId="5168FE13"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(ime in priimek podpisnika)                           </w:t>
      </w:r>
      <w:r w:rsidRPr="00DC7263">
        <w:rPr>
          <w:rFonts w:ascii="Arial" w:hAnsi="Arial" w:cs="Arial"/>
          <w:sz w:val="20"/>
          <w:szCs w:val="20"/>
        </w:rPr>
        <w:tab/>
      </w:r>
      <w:r w:rsidRPr="00DC7263">
        <w:rPr>
          <w:rFonts w:ascii="Arial" w:hAnsi="Arial" w:cs="Arial"/>
          <w:sz w:val="20"/>
          <w:szCs w:val="20"/>
        </w:rPr>
        <w:tab/>
        <w:t>(ime in priimek podpisnika)</w:t>
      </w:r>
    </w:p>
    <w:p w14:paraId="43E808DA" w14:textId="77777777" w:rsidR="000415E6" w:rsidRPr="00DC7263" w:rsidRDefault="000415E6" w:rsidP="000415E6">
      <w:pPr>
        <w:jc w:val="both"/>
        <w:rPr>
          <w:rFonts w:ascii="Arial" w:hAnsi="Arial" w:cs="Arial"/>
          <w:sz w:val="20"/>
          <w:szCs w:val="20"/>
        </w:rPr>
      </w:pPr>
    </w:p>
    <w:p w14:paraId="37A866E4" w14:textId="77777777" w:rsidR="000415E6" w:rsidRPr="00DC7263" w:rsidRDefault="000415E6" w:rsidP="000415E6">
      <w:pPr>
        <w:jc w:val="both"/>
        <w:rPr>
          <w:rFonts w:ascii="Arial" w:hAnsi="Arial" w:cs="Arial"/>
          <w:sz w:val="20"/>
          <w:szCs w:val="20"/>
        </w:rPr>
      </w:pPr>
      <w:r w:rsidRPr="00DC7263">
        <w:rPr>
          <w:rFonts w:ascii="Arial" w:hAnsi="Arial" w:cs="Arial"/>
          <w:sz w:val="20"/>
          <w:szCs w:val="20"/>
        </w:rPr>
        <w:t xml:space="preserve">……………………………                           </w:t>
      </w:r>
      <w:r w:rsidRPr="00DC7263">
        <w:rPr>
          <w:rFonts w:ascii="Arial" w:hAnsi="Arial" w:cs="Arial"/>
          <w:sz w:val="20"/>
          <w:szCs w:val="20"/>
        </w:rPr>
        <w:tab/>
      </w:r>
      <w:r w:rsidRPr="00DC7263">
        <w:rPr>
          <w:rFonts w:ascii="Arial" w:hAnsi="Arial" w:cs="Arial"/>
          <w:sz w:val="20"/>
          <w:szCs w:val="20"/>
        </w:rPr>
        <w:tab/>
        <w:t>………………………………………..</w:t>
      </w:r>
    </w:p>
    <w:p w14:paraId="52800E8C" w14:textId="77777777" w:rsidR="000415E6" w:rsidRPr="00DC7263" w:rsidRDefault="000415E6" w:rsidP="000415E6">
      <w:pPr>
        <w:rPr>
          <w:rFonts w:ascii="Arial" w:hAnsi="Arial" w:cs="Arial"/>
          <w:sz w:val="20"/>
          <w:szCs w:val="20"/>
        </w:rPr>
      </w:pPr>
      <w:r w:rsidRPr="00DC7263">
        <w:rPr>
          <w:rFonts w:ascii="Arial" w:hAnsi="Arial" w:cs="Arial"/>
          <w:sz w:val="20"/>
          <w:szCs w:val="20"/>
        </w:rPr>
        <w:t xml:space="preserve">(naziv podpisnika)                                         </w:t>
      </w:r>
      <w:r w:rsidRPr="00DC7263">
        <w:rPr>
          <w:rFonts w:ascii="Arial" w:hAnsi="Arial" w:cs="Arial"/>
          <w:sz w:val="20"/>
          <w:szCs w:val="20"/>
        </w:rPr>
        <w:tab/>
      </w:r>
      <w:r w:rsidRPr="00DC7263">
        <w:rPr>
          <w:rFonts w:ascii="Arial" w:hAnsi="Arial" w:cs="Arial"/>
          <w:sz w:val="20"/>
          <w:szCs w:val="20"/>
        </w:rPr>
        <w:tab/>
        <w:t>(naziv podpisnika)</w:t>
      </w:r>
    </w:p>
    <w:bookmarkEnd w:id="16"/>
    <w:p w14:paraId="15BAE2E9" w14:textId="77777777" w:rsidR="000415E6" w:rsidRPr="00DC7263" w:rsidRDefault="000415E6" w:rsidP="000415E6">
      <w:pPr>
        <w:rPr>
          <w:rFonts w:ascii="Arial" w:hAnsi="Arial" w:cs="Arial"/>
          <w:sz w:val="20"/>
          <w:szCs w:val="20"/>
        </w:rPr>
      </w:pPr>
    </w:p>
    <w:sectPr w:rsidR="000415E6" w:rsidRPr="00DC7263" w:rsidSect="00163841">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68B2A" w14:textId="77777777" w:rsidR="00AD3A9D" w:rsidRDefault="00AD3A9D">
      <w:r>
        <w:separator/>
      </w:r>
    </w:p>
  </w:endnote>
  <w:endnote w:type="continuationSeparator" w:id="0">
    <w:p w14:paraId="5AACAC66" w14:textId="77777777" w:rsidR="00AD3A9D" w:rsidRDefault="00AD3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97E6" w14:textId="77777777" w:rsidR="00AD3A9D" w:rsidRDefault="00AD3A9D" w:rsidP="006343D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3D11C49" w14:textId="77777777" w:rsidR="00AD3A9D" w:rsidRDefault="00AD3A9D">
    <w:pPr>
      <w:pStyle w:val="Nog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50A54" w14:textId="77777777" w:rsidR="00AD3A9D" w:rsidRPr="008941D6" w:rsidRDefault="00AD3A9D">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7728" behindDoc="0" locked="0" layoutInCell="0" allowOverlap="1" wp14:anchorId="4D7BCF65" wp14:editId="21D02C29">
              <wp:simplePos x="0" y="0"/>
              <wp:positionH relativeFrom="column">
                <wp:posOffset>-77470</wp:posOffset>
              </wp:positionH>
              <wp:positionV relativeFrom="paragraph">
                <wp:posOffset>3288665</wp:posOffset>
              </wp:positionV>
              <wp:extent cx="5852160" cy="0"/>
              <wp:effectExtent l="13335" t="6985" r="11430"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045CB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dQ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" o:allowincell="f"/>
          </w:pict>
        </mc:Fallback>
      </mc:AlternateContent>
    </w:r>
    <w:r w:rsidRPr="008941D6">
      <w:rPr>
        <w:rStyle w:val="tevilkastrani"/>
        <w:rFonts w:ascii="Arial" w:hAnsi="Arial" w:cs="Arial"/>
        <w:sz w:val="18"/>
        <w:szCs w:val="18"/>
      </w:rPr>
      <w:fldChar w:fldCharType="begin"/>
    </w:r>
    <w:r w:rsidRPr="008941D6">
      <w:rPr>
        <w:rStyle w:val="tevilkastrani"/>
        <w:rFonts w:ascii="Arial" w:hAnsi="Arial" w:cs="Arial"/>
        <w:sz w:val="18"/>
        <w:szCs w:val="18"/>
      </w:rPr>
      <w:instrText xml:space="preserve"> PAGE </w:instrText>
    </w:r>
    <w:r w:rsidRPr="008941D6">
      <w:rPr>
        <w:rStyle w:val="tevilkastrani"/>
        <w:rFonts w:ascii="Arial" w:hAnsi="Arial" w:cs="Arial"/>
        <w:sz w:val="18"/>
        <w:szCs w:val="18"/>
      </w:rPr>
      <w:fldChar w:fldCharType="separate"/>
    </w:r>
    <w:r>
      <w:rPr>
        <w:rStyle w:val="tevilkastrani"/>
        <w:rFonts w:ascii="Arial" w:hAnsi="Arial" w:cs="Arial"/>
        <w:noProof/>
        <w:sz w:val="18"/>
        <w:szCs w:val="18"/>
      </w:rPr>
      <w:t>57</w:t>
    </w:r>
    <w:r w:rsidRPr="008941D6">
      <w:rPr>
        <w:rStyle w:val="tevilkastrani"/>
        <w:rFonts w:ascii="Arial" w:hAnsi="Arial" w:cs="Arial"/>
        <w:sz w:val="18"/>
        <w:szCs w:val="18"/>
      </w:rPr>
      <w:fldChar w:fldCharType="end"/>
    </w:r>
  </w:p>
  <w:p w14:paraId="217A1B59" w14:textId="77777777" w:rsidR="00AD3A9D" w:rsidRDefault="00AD3A9D">
    <w:pPr>
      <w:pStyle w:val="Noga"/>
      <w:framePr w:wrap="around" w:vAnchor="text" w:hAnchor="margin" w:xAlign="center" w:y="1"/>
      <w:rPr>
        <w:rStyle w:val="tevilkastrani"/>
        <w:sz w:val="21"/>
      </w:rPr>
    </w:pPr>
  </w:p>
  <w:p w14:paraId="6477EF36" w14:textId="77777777" w:rsidR="00AD3A9D" w:rsidRDefault="00AD3A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F0AAE" w14:textId="77777777" w:rsidR="00AD3A9D" w:rsidRPr="00EA33F1" w:rsidRDefault="00AD3A9D" w:rsidP="006343DB">
    <w:pPr>
      <w:pStyle w:val="Noga"/>
      <w:framePr w:wrap="around" w:vAnchor="text" w:hAnchor="margin" w:xAlign="center" w:y="1"/>
      <w:jc w:val="center"/>
      <w:rPr>
        <w:rStyle w:val="tevilkastrani"/>
        <w:rFonts w:ascii="Arial" w:hAnsi="Arial" w:cs="Arial"/>
        <w:sz w:val="18"/>
        <w:szCs w:val="18"/>
      </w:rPr>
    </w:pPr>
    <w:r w:rsidRPr="00EA33F1">
      <w:rPr>
        <w:rStyle w:val="tevilkastrani"/>
        <w:rFonts w:ascii="Arial" w:hAnsi="Arial" w:cs="Arial"/>
        <w:sz w:val="18"/>
        <w:szCs w:val="18"/>
      </w:rPr>
      <w:fldChar w:fldCharType="begin"/>
    </w:r>
    <w:r w:rsidRPr="00EA33F1">
      <w:rPr>
        <w:rStyle w:val="tevilkastrani"/>
        <w:rFonts w:ascii="Arial" w:hAnsi="Arial" w:cs="Arial"/>
        <w:sz w:val="18"/>
        <w:szCs w:val="18"/>
      </w:rPr>
      <w:instrText xml:space="preserve"> PAGE </w:instrText>
    </w:r>
    <w:r w:rsidRPr="00EA33F1">
      <w:rPr>
        <w:rStyle w:val="tevilkastrani"/>
        <w:rFonts w:ascii="Arial" w:hAnsi="Arial" w:cs="Arial"/>
        <w:sz w:val="18"/>
        <w:szCs w:val="18"/>
      </w:rPr>
      <w:fldChar w:fldCharType="separate"/>
    </w:r>
    <w:r>
      <w:rPr>
        <w:rStyle w:val="tevilkastrani"/>
        <w:rFonts w:ascii="Arial" w:hAnsi="Arial" w:cs="Arial"/>
        <w:noProof/>
        <w:sz w:val="18"/>
        <w:szCs w:val="18"/>
      </w:rPr>
      <w:t>20</w:t>
    </w:r>
    <w:r w:rsidRPr="00EA33F1">
      <w:rPr>
        <w:rStyle w:val="tevilkastrani"/>
        <w:rFonts w:ascii="Arial" w:hAnsi="Arial" w:cs="Arial"/>
        <w:sz w:val="18"/>
        <w:szCs w:val="18"/>
      </w:rPr>
      <w:fldChar w:fldCharType="end"/>
    </w:r>
  </w:p>
  <w:p w14:paraId="2219A5FB" w14:textId="77777777" w:rsidR="00AD3A9D" w:rsidRDefault="00AD3A9D" w:rsidP="006343DB">
    <w:pPr>
      <w:pStyle w:val="Noga"/>
      <w:framePr w:wrap="around" w:vAnchor="text" w:hAnchor="margin" w:xAlign="center" w:y="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2E97F" w14:textId="77777777" w:rsidR="00AD3A9D" w:rsidRDefault="00AD3A9D">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BA476CA" w14:textId="77777777" w:rsidR="00AD3A9D" w:rsidRDefault="00AD3A9D">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5C0C7" w14:textId="77777777" w:rsidR="00AD3A9D" w:rsidRPr="000130EC" w:rsidRDefault="00AD3A9D">
    <w:pPr>
      <w:pStyle w:val="Noga"/>
      <w:framePr w:wrap="around" w:vAnchor="text" w:hAnchor="margin" w:xAlign="center" w:y="1"/>
      <w:jc w:val="center"/>
      <w:rPr>
        <w:rStyle w:val="tevilkastrani"/>
        <w:rFonts w:ascii="Arial" w:hAnsi="Arial" w:cs="Arial"/>
        <w:sz w:val="18"/>
        <w:szCs w:val="18"/>
      </w:rPr>
    </w:pPr>
    <w:r w:rsidRPr="000130EC">
      <w:rPr>
        <w:rStyle w:val="tevilkastrani"/>
        <w:rFonts w:ascii="Arial" w:hAnsi="Arial" w:cs="Arial"/>
        <w:sz w:val="18"/>
        <w:szCs w:val="18"/>
      </w:rPr>
      <w:fldChar w:fldCharType="begin"/>
    </w:r>
    <w:r w:rsidRPr="000130EC">
      <w:rPr>
        <w:rStyle w:val="tevilkastrani"/>
        <w:rFonts w:ascii="Arial" w:hAnsi="Arial" w:cs="Arial"/>
        <w:sz w:val="18"/>
        <w:szCs w:val="18"/>
      </w:rPr>
      <w:instrText xml:space="preserve"> PAGE </w:instrText>
    </w:r>
    <w:r w:rsidRPr="000130EC">
      <w:rPr>
        <w:rStyle w:val="tevilkastrani"/>
        <w:rFonts w:ascii="Arial" w:hAnsi="Arial" w:cs="Arial"/>
        <w:sz w:val="18"/>
        <w:szCs w:val="18"/>
      </w:rPr>
      <w:fldChar w:fldCharType="separate"/>
    </w:r>
    <w:r>
      <w:rPr>
        <w:rStyle w:val="tevilkastrani"/>
        <w:rFonts w:ascii="Arial" w:hAnsi="Arial" w:cs="Arial"/>
        <w:noProof/>
        <w:sz w:val="18"/>
        <w:szCs w:val="18"/>
      </w:rPr>
      <w:t>31</w:t>
    </w:r>
    <w:r w:rsidRPr="000130EC">
      <w:rPr>
        <w:rStyle w:val="tevilkastrani"/>
        <w:rFonts w:ascii="Arial" w:hAnsi="Arial" w:cs="Arial"/>
        <w:sz w:val="18"/>
        <w:szCs w:val="18"/>
      </w:rPr>
      <w:fldChar w:fldCharType="end"/>
    </w:r>
  </w:p>
  <w:p w14:paraId="598182AF" w14:textId="77777777" w:rsidR="00AD3A9D" w:rsidRDefault="00AD3A9D">
    <w:pPr>
      <w:pStyle w:val="Noga"/>
      <w:framePr w:wrap="around" w:vAnchor="text" w:hAnchor="margin" w:xAlign="center" w:y="1"/>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B353" w14:textId="77777777" w:rsidR="00AD3A9D" w:rsidRDefault="00AD3A9D" w:rsidP="00195194">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0E622610" w14:textId="77777777" w:rsidR="00AD3A9D" w:rsidRDefault="00AD3A9D">
    <w:pPr>
      <w:pStyle w:val="Noga"/>
      <w:rPr>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8A6F4" w14:textId="77777777" w:rsidR="00AD3A9D" w:rsidRPr="00B83CE5" w:rsidRDefault="00AD3A9D" w:rsidP="00195194">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8752" behindDoc="0" locked="0" layoutInCell="0" allowOverlap="1" wp14:anchorId="2EA4DC46" wp14:editId="05A32407">
              <wp:simplePos x="0" y="0"/>
              <wp:positionH relativeFrom="column">
                <wp:posOffset>-77470</wp:posOffset>
              </wp:positionH>
              <wp:positionV relativeFrom="paragraph">
                <wp:posOffset>3288665</wp:posOffset>
              </wp:positionV>
              <wp:extent cx="5852160" cy="0"/>
              <wp:effectExtent l="13335" t="9525" r="11430"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01D32"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Jh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" o:allowincell="f"/>
          </w:pict>
        </mc:Fallback>
      </mc:AlternateContent>
    </w:r>
    <w:r w:rsidRPr="00B83CE5">
      <w:rPr>
        <w:rStyle w:val="tevilkastrani"/>
        <w:rFonts w:ascii="Arial" w:hAnsi="Arial" w:cs="Arial"/>
        <w:sz w:val="18"/>
        <w:szCs w:val="18"/>
      </w:rPr>
      <w:fldChar w:fldCharType="begin"/>
    </w:r>
    <w:r w:rsidRPr="00B83CE5">
      <w:rPr>
        <w:rStyle w:val="tevilkastrani"/>
        <w:rFonts w:ascii="Arial" w:hAnsi="Arial" w:cs="Arial"/>
        <w:sz w:val="18"/>
        <w:szCs w:val="18"/>
      </w:rPr>
      <w:instrText xml:space="preserve"> PAGE </w:instrText>
    </w:r>
    <w:r w:rsidRPr="00B83CE5">
      <w:rPr>
        <w:rStyle w:val="tevilkastrani"/>
        <w:rFonts w:ascii="Arial" w:hAnsi="Arial" w:cs="Arial"/>
        <w:sz w:val="18"/>
        <w:szCs w:val="18"/>
      </w:rPr>
      <w:fldChar w:fldCharType="separate"/>
    </w:r>
    <w:r>
      <w:rPr>
        <w:rStyle w:val="tevilkastrani"/>
        <w:rFonts w:ascii="Arial" w:hAnsi="Arial" w:cs="Arial"/>
        <w:noProof/>
        <w:sz w:val="18"/>
        <w:szCs w:val="18"/>
      </w:rPr>
      <w:t>35</w:t>
    </w:r>
    <w:r w:rsidRPr="00B83CE5">
      <w:rPr>
        <w:rStyle w:val="tevilkastrani"/>
        <w:rFonts w:ascii="Arial" w:hAnsi="Arial" w:cs="Arial"/>
        <w:sz w:val="18"/>
        <w:szCs w:val="18"/>
      </w:rPr>
      <w:fldChar w:fldCharType="end"/>
    </w:r>
  </w:p>
  <w:p w14:paraId="34E9BC60" w14:textId="77777777" w:rsidR="00AD3A9D" w:rsidRDefault="00AD3A9D" w:rsidP="00195194">
    <w:pPr>
      <w:pStyle w:val="Noga"/>
      <w:framePr w:wrap="around" w:vAnchor="text" w:hAnchor="margin" w:xAlign="center" w:y="1"/>
      <w:rPr>
        <w:rStyle w:val="tevilkastrani"/>
        <w:sz w:val="21"/>
      </w:rPr>
    </w:pPr>
  </w:p>
  <w:p w14:paraId="05EC91A2" w14:textId="77777777" w:rsidR="00AD3A9D" w:rsidRDefault="00AD3A9D" w:rsidP="0019519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AE42A" w14:textId="77777777" w:rsidR="00AD3A9D" w:rsidRDefault="00AD3A9D">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6EFFCE63" w14:textId="77777777" w:rsidR="00AD3A9D" w:rsidRDefault="00AD3A9D">
    <w:pPr>
      <w:pStyle w:val="Noga"/>
      <w:rPr>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5D0D3" w14:textId="77777777" w:rsidR="00AD3A9D" w:rsidRPr="0073796A" w:rsidRDefault="00AD3A9D">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6704" behindDoc="0" locked="0" layoutInCell="0" allowOverlap="1" wp14:anchorId="5EA9D5AA" wp14:editId="3476D2A5">
              <wp:simplePos x="0" y="0"/>
              <wp:positionH relativeFrom="column">
                <wp:posOffset>-77470</wp:posOffset>
              </wp:positionH>
              <wp:positionV relativeFrom="paragraph">
                <wp:posOffset>3288665</wp:posOffset>
              </wp:positionV>
              <wp:extent cx="5852160" cy="0"/>
              <wp:effectExtent l="13335" t="8255" r="11430"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A7235"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1Wf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" o:allowincell="f"/>
          </w:pict>
        </mc:Fallback>
      </mc:AlternateContent>
    </w:r>
    <w:r w:rsidRPr="0073796A">
      <w:rPr>
        <w:rStyle w:val="tevilkastrani"/>
        <w:rFonts w:ascii="Arial" w:hAnsi="Arial" w:cs="Arial"/>
        <w:sz w:val="18"/>
        <w:szCs w:val="18"/>
      </w:rPr>
      <w:fldChar w:fldCharType="begin"/>
    </w:r>
    <w:r w:rsidRPr="0073796A">
      <w:rPr>
        <w:rStyle w:val="tevilkastrani"/>
        <w:rFonts w:ascii="Arial" w:hAnsi="Arial" w:cs="Arial"/>
        <w:sz w:val="18"/>
        <w:szCs w:val="18"/>
      </w:rPr>
      <w:instrText xml:space="preserve"> PAGE </w:instrText>
    </w:r>
    <w:r w:rsidRPr="0073796A">
      <w:rPr>
        <w:rStyle w:val="tevilkastrani"/>
        <w:rFonts w:ascii="Arial" w:hAnsi="Arial" w:cs="Arial"/>
        <w:sz w:val="18"/>
        <w:szCs w:val="18"/>
      </w:rPr>
      <w:fldChar w:fldCharType="separate"/>
    </w:r>
    <w:r>
      <w:rPr>
        <w:rStyle w:val="tevilkastrani"/>
        <w:rFonts w:ascii="Arial" w:hAnsi="Arial" w:cs="Arial"/>
        <w:noProof/>
        <w:sz w:val="18"/>
        <w:szCs w:val="18"/>
      </w:rPr>
      <w:t>36</w:t>
    </w:r>
    <w:r w:rsidRPr="0073796A">
      <w:rPr>
        <w:rStyle w:val="tevilkastrani"/>
        <w:rFonts w:ascii="Arial" w:hAnsi="Arial" w:cs="Arial"/>
        <w:sz w:val="18"/>
        <w:szCs w:val="18"/>
      </w:rPr>
      <w:fldChar w:fldCharType="end"/>
    </w:r>
  </w:p>
  <w:p w14:paraId="1F790D84" w14:textId="77777777" w:rsidR="00AD3A9D" w:rsidRDefault="00AD3A9D">
    <w:pPr>
      <w:pStyle w:val="Noga"/>
      <w:framePr w:wrap="around" w:vAnchor="text" w:hAnchor="margin" w:xAlign="center" w:y="1"/>
      <w:rPr>
        <w:rStyle w:val="tevilkastrani"/>
        <w:sz w:val="21"/>
      </w:rPr>
    </w:pPr>
  </w:p>
  <w:p w14:paraId="020832C9" w14:textId="77777777" w:rsidR="00AD3A9D" w:rsidRDefault="00AD3A9D">
    <w:pPr>
      <w:pStyle w:val="Nog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08355" w14:textId="77777777" w:rsidR="00AD3A9D" w:rsidRDefault="00AD3A9D">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4F1B31D7" w14:textId="77777777" w:rsidR="00AD3A9D" w:rsidRDefault="00AD3A9D">
    <w:pPr>
      <w:pStyle w:val="Noga"/>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955C4" w14:textId="77777777" w:rsidR="00AD3A9D" w:rsidRDefault="00AD3A9D">
      <w:r>
        <w:separator/>
      </w:r>
    </w:p>
  </w:footnote>
  <w:footnote w:type="continuationSeparator" w:id="0">
    <w:p w14:paraId="5607EDB1" w14:textId="77777777" w:rsidR="00AD3A9D" w:rsidRDefault="00AD3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AA0FC" w14:textId="77777777" w:rsidR="00AD3A9D" w:rsidRDefault="00AD3A9D">
    <w:pPr>
      <w:pStyle w:val="Glava"/>
    </w:pPr>
  </w:p>
  <w:p w14:paraId="490E9620" w14:textId="77777777" w:rsidR="00AD3A9D" w:rsidRDefault="00AD3A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0EA9" w14:textId="77777777" w:rsidR="00AD3A9D" w:rsidRDefault="00AD3A9D">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4AEF354C" w14:textId="77777777" w:rsidR="00AD3A9D" w:rsidRDefault="00AD3A9D">
    <w:pPr>
      <w:pStyle w:val="Glava"/>
      <w:rPr>
        <w:sz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F388B" w14:textId="77777777" w:rsidR="00AD3A9D" w:rsidRDefault="00AD3A9D">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09E9274F" w14:textId="77777777" w:rsidR="00AD3A9D" w:rsidRDefault="00AD3A9D">
    <w:pPr>
      <w:pStyle w:val="Glava"/>
      <w:rPr>
        <w:sz w:val="23"/>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FD3A6" w14:textId="77777777" w:rsidR="00AD3A9D" w:rsidRDefault="00AD3A9D">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5F67644A" w14:textId="77777777" w:rsidR="00AD3A9D" w:rsidRDefault="00AD3A9D">
    <w:pPr>
      <w:pStyle w:val="Glava"/>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B4178"/>
    <w:multiLevelType w:val="hybridMultilevel"/>
    <w:tmpl w:val="CE4E2C08"/>
    <w:lvl w:ilvl="0" w:tplc="16F62084">
      <w:start w:val="1"/>
      <w:numFmt w:val="bullet"/>
      <w:lvlText w:val="–"/>
      <w:lvlJc w:val="left"/>
      <w:pPr>
        <w:tabs>
          <w:tab w:val="num" w:pos="360"/>
        </w:tabs>
        <w:ind w:left="360" w:hanging="360"/>
      </w:pPr>
      <w:rPr>
        <w:rFonts w:ascii="Arial" w:eastAsia="Times New Roman" w:hAnsi="Arial" w:hint="default"/>
      </w:rPr>
    </w:lvl>
    <w:lvl w:ilvl="1" w:tplc="A02AD842">
      <w:start w:val="1"/>
      <w:numFmt w:val="bullet"/>
      <w:lvlText w:val=""/>
      <w:lvlJc w:val="left"/>
      <w:pPr>
        <w:tabs>
          <w:tab w:val="num" w:pos="1080"/>
        </w:tabs>
        <w:ind w:left="1080" w:hanging="360"/>
      </w:pPr>
      <w:rPr>
        <w:rFonts w:ascii="Symbol" w:hAnsi="Symbol" w:hint="default"/>
      </w:rPr>
    </w:lvl>
    <w:lvl w:ilvl="2" w:tplc="04240005">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7233B9"/>
    <w:multiLevelType w:val="hybridMultilevel"/>
    <w:tmpl w:val="AFD863D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826B99"/>
    <w:multiLevelType w:val="hybridMultilevel"/>
    <w:tmpl w:val="316A087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1F3CF7"/>
    <w:multiLevelType w:val="hybridMultilevel"/>
    <w:tmpl w:val="418CE88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8F24F6"/>
    <w:multiLevelType w:val="hybridMultilevel"/>
    <w:tmpl w:val="534621D4"/>
    <w:lvl w:ilvl="0" w:tplc="A71ED8EA">
      <w:start w:val="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164B27"/>
    <w:multiLevelType w:val="hybridMultilevel"/>
    <w:tmpl w:val="D46CCCA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D30C7"/>
    <w:multiLevelType w:val="hybridMultilevel"/>
    <w:tmpl w:val="ECB455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BE04FB"/>
    <w:multiLevelType w:val="hybridMultilevel"/>
    <w:tmpl w:val="621078F8"/>
    <w:lvl w:ilvl="0" w:tplc="AB046C7C">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FFC2F42"/>
    <w:multiLevelType w:val="hybridMultilevel"/>
    <w:tmpl w:val="67F6A024"/>
    <w:lvl w:ilvl="0" w:tplc="04240017">
      <w:start w:val="1"/>
      <w:numFmt w:val="lowerLetter"/>
      <w:lvlText w:val="%1)"/>
      <w:lvlJc w:val="left"/>
      <w:pPr>
        <w:tabs>
          <w:tab w:val="num" w:pos="360"/>
        </w:tabs>
        <w:ind w:left="360" w:hanging="360"/>
      </w:pPr>
      <w:rPr>
        <w:rFonts w:cs="Times New Roman" w:hint="default"/>
      </w:rPr>
    </w:lvl>
    <w:lvl w:ilvl="1" w:tplc="FCF86FFE">
      <w:start w:val="3"/>
      <w:numFmt w:val="decimal"/>
      <w:lvlText w:val="%2."/>
      <w:lvlJc w:val="left"/>
      <w:pPr>
        <w:tabs>
          <w:tab w:val="num" w:pos="1080"/>
        </w:tabs>
        <w:ind w:left="1080" w:hanging="360"/>
      </w:pPr>
      <w:rPr>
        <w:rFonts w:cs="Times New Roman"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0AD52CA"/>
    <w:multiLevelType w:val="hybridMultilevel"/>
    <w:tmpl w:val="C22209C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4E52840"/>
    <w:multiLevelType w:val="hybridMultilevel"/>
    <w:tmpl w:val="8E20E5F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E80CB4"/>
    <w:multiLevelType w:val="hybridMultilevel"/>
    <w:tmpl w:val="18DAAE34"/>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81D0F24"/>
    <w:multiLevelType w:val="hybridMultilevel"/>
    <w:tmpl w:val="8CBCB3E8"/>
    <w:lvl w:ilvl="0" w:tplc="1EF85616">
      <w:numFmt w:val="bullet"/>
      <w:lvlText w:val="-"/>
      <w:lvlJc w:val="left"/>
      <w:pPr>
        <w:tabs>
          <w:tab w:val="num" w:pos="720"/>
        </w:tabs>
        <w:ind w:left="720" w:hanging="360"/>
      </w:pPr>
      <w:rPr>
        <w:rFonts w:ascii="Arial" w:eastAsia="Times New Roman" w:hAnsi="Arial" w:hint="default"/>
        <w:color w:val="auto"/>
      </w:rPr>
    </w:lvl>
    <w:lvl w:ilvl="1" w:tplc="04240019">
      <w:start w:val="1"/>
      <w:numFmt w:val="lowerLetter"/>
      <w:lvlText w:val="%2."/>
      <w:lvlJc w:val="left"/>
      <w:pPr>
        <w:tabs>
          <w:tab w:val="num" w:pos="1440"/>
        </w:tabs>
        <w:ind w:left="1440" w:hanging="360"/>
      </w:pPr>
      <w:rPr>
        <w:rFonts w:cs="Times New Roman"/>
      </w:rPr>
    </w:lvl>
    <w:lvl w:ilvl="2" w:tplc="818693C2">
      <w:start w:val="1"/>
      <w:numFmt w:val="decimal"/>
      <w:lvlText w:val="%3."/>
      <w:lvlJc w:val="left"/>
      <w:pPr>
        <w:tabs>
          <w:tab w:val="num" w:pos="1985"/>
        </w:tabs>
        <w:ind w:left="2340" w:hanging="360"/>
      </w:pPr>
      <w:rPr>
        <w:rFonts w:cs="Times New Roman" w:hint="default"/>
        <w:color w:val="auto"/>
      </w:rPr>
    </w:lvl>
    <w:lvl w:ilvl="3" w:tplc="BCF0D5EA">
      <w:start w:val="7"/>
      <w:numFmt w:val="bullet"/>
      <w:lvlText w:val="-"/>
      <w:lvlJc w:val="left"/>
      <w:pPr>
        <w:tabs>
          <w:tab w:val="num" w:pos="2880"/>
        </w:tabs>
        <w:ind w:left="2880" w:hanging="360"/>
      </w:pPr>
      <w:rPr>
        <w:rFonts w:ascii="Arial" w:eastAsia="Times New Roman" w:hAnsi="Arial" w:hint="default"/>
        <w:color w:val="auto"/>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032467"/>
    <w:multiLevelType w:val="hybridMultilevel"/>
    <w:tmpl w:val="4154B980"/>
    <w:lvl w:ilvl="0" w:tplc="BDBEBB56">
      <w:numFmt w:val="bullet"/>
      <w:lvlText w:val="-"/>
      <w:lvlJc w:val="left"/>
      <w:pPr>
        <w:tabs>
          <w:tab w:val="num" w:pos="900"/>
        </w:tabs>
        <w:ind w:left="900" w:hanging="360"/>
      </w:pPr>
      <w:rPr>
        <w:rFonts w:ascii="Arial" w:eastAsia="Times New Roman" w:hAnsi="Arial" w:cs="Arial" w:hint="default"/>
      </w:rPr>
    </w:lvl>
    <w:lvl w:ilvl="1" w:tplc="04240003">
      <w:start w:val="1"/>
      <w:numFmt w:val="bullet"/>
      <w:lvlText w:val="o"/>
      <w:lvlJc w:val="left"/>
      <w:pPr>
        <w:tabs>
          <w:tab w:val="num" w:pos="1620"/>
        </w:tabs>
        <w:ind w:left="1620" w:hanging="360"/>
      </w:pPr>
      <w:rPr>
        <w:rFonts w:ascii="Courier New" w:hAnsi="Courier New" w:cs="Courier New" w:hint="default"/>
      </w:rPr>
    </w:lvl>
    <w:lvl w:ilvl="2" w:tplc="04240005">
      <w:start w:val="1"/>
      <w:numFmt w:val="bullet"/>
      <w:lvlText w:val=""/>
      <w:lvlJc w:val="left"/>
      <w:pPr>
        <w:tabs>
          <w:tab w:val="num" w:pos="2340"/>
        </w:tabs>
        <w:ind w:left="2340" w:hanging="360"/>
      </w:pPr>
      <w:rPr>
        <w:rFonts w:ascii="Wingdings" w:hAnsi="Wingdings" w:hint="default"/>
      </w:rPr>
    </w:lvl>
    <w:lvl w:ilvl="3" w:tplc="04240001">
      <w:start w:val="1"/>
      <w:numFmt w:val="bullet"/>
      <w:lvlText w:val=""/>
      <w:lvlJc w:val="left"/>
      <w:pPr>
        <w:tabs>
          <w:tab w:val="num" w:pos="3060"/>
        </w:tabs>
        <w:ind w:left="3060" w:hanging="360"/>
      </w:pPr>
      <w:rPr>
        <w:rFonts w:ascii="Symbol" w:hAnsi="Symbol" w:hint="default"/>
      </w:rPr>
    </w:lvl>
    <w:lvl w:ilvl="4" w:tplc="04240003">
      <w:start w:val="1"/>
      <w:numFmt w:val="bullet"/>
      <w:lvlText w:val="o"/>
      <w:lvlJc w:val="left"/>
      <w:pPr>
        <w:tabs>
          <w:tab w:val="num" w:pos="3780"/>
        </w:tabs>
        <w:ind w:left="3780" w:hanging="360"/>
      </w:pPr>
      <w:rPr>
        <w:rFonts w:ascii="Courier New" w:hAnsi="Courier New" w:cs="Courier New" w:hint="default"/>
      </w:rPr>
    </w:lvl>
    <w:lvl w:ilvl="5" w:tplc="04240005">
      <w:start w:val="1"/>
      <w:numFmt w:val="bullet"/>
      <w:lvlText w:val=""/>
      <w:lvlJc w:val="left"/>
      <w:pPr>
        <w:tabs>
          <w:tab w:val="num" w:pos="4500"/>
        </w:tabs>
        <w:ind w:left="4500" w:hanging="360"/>
      </w:pPr>
      <w:rPr>
        <w:rFonts w:ascii="Wingdings" w:hAnsi="Wingdings" w:hint="default"/>
      </w:rPr>
    </w:lvl>
    <w:lvl w:ilvl="6" w:tplc="04240001">
      <w:start w:val="1"/>
      <w:numFmt w:val="bullet"/>
      <w:lvlText w:val=""/>
      <w:lvlJc w:val="left"/>
      <w:pPr>
        <w:tabs>
          <w:tab w:val="num" w:pos="5220"/>
        </w:tabs>
        <w:ind w:left="5220" w:hanging="360"/>
      </w:pPr>
      <w:rPr>
        <w:rFonts w:ascii="Symbol" w:hAnsi="Symbol" w:hint="default"/>
      </w:rPr>
    </w:lvl>
    <w:lvl w:ilvl="7" w:tplc="04240003">
      <w:start w:val="1"/>
      <w:numFmt w:val="bullet"/>
      <w:lvlText w:val="o"/>
      <w:lvlJc w:val="left"/>
      <w:pPr>
        <w:tabs>
          <w:tab w:val="num" w:pos="5940"/>
        </w:tabs>
        <w:ind w:left="5940" w:hanging="360"/>
      </w:pPr>
      <w:rPr>
        <w:rFonts w:ascii="Courier New" w:hAnsi="Courier New" w:cs="Courier New" w:hint="default"/>
      </w:rPr>
    </w:lvl>
    <w:lvl w:ilvl="8" w:tplc="04240005">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29124E53"/>
    <w:multiLevelType w:val="hybridMultilevel"/>
    <w:tmpl w:val="5714F2BE"/>
    <w:lvl w:ilvl="0" w:tplc="3F668904">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DA4381"/>
    <w:multiLevelType w:val="hybridMultilevel"/>
    <w:tmpl w:val="DD6E81F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FC30C91"/>
    <w:multiLevelType w:val="hybridMultilevel"/>
    <w:tmpl w:val="95544526"/>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2AB0F83"/>
    <w:multiLevelType w:val="hybridMultilevel"/>
    <w:tmpl w:val="A4468A78"/>
    <w:lvl w:ilvl="0" w:tplc="1DA6A850">
      <w:start w:val="3"/>
      <w:numFmt w:val="bullet"/>
      <w:lvlText w:val=""/>
      <w:lvlJc w:val="left"/>
      <w:pPr>
        <w:tabs>
          <w:tab w:val="num" w:pos="436"/>
        </w:tabs>
        <w:ind w:left="436" w:hanging="360"/>
      </w:pPr>
      <w:rPr>
        <w:rFonts w:ascii="Symbol" w:eastAsia="Times New Roman" w:hAnsi="Symbol" w:hint="default"/>
        <w:color w:val="auto"/>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27903"/>
    <w:multiLevelType w:val="hybridMultilevel"/>
    <w:tmpl w:val="8CC629F4"/>
    <w:lvl w:ilvl="0" w:tplc="16F62084">
      <w:start w:val="1"/>
      <w:numFmt w:val="bullet"/>
      <w:lvlText w:val="–"/>
      <w:lvlJc w:val="left"/>
      <w:pPr>
        <w:tabs>
          <w:tab w:val="num" w:pos="360"/>
        </w:tabs>
        <w:ind w:left="360" w:hanging="360"/>
      </w:pPr>
      <w:rPr>
        <w:rFonts w:ascii="Arial" w:eastAsia="Times New Roman" w:hAnsi="Arial"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3436202"/>
    <w:multiLevelType w:val="hybridMultilevel"/>
    <w:tmpl w:val="5EBCD2FA"/>
    <w:lvl w:ilvl="0" w:tplc="04240017">
      <w:start w:val="1"/>
      <w:numFmt w:val="lowerLetter"/>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3946961"/>
    <w:multiLevelType w:val="hybridMultilevel"/>
    <w:tmpl w:val="F9CA85CE"/>
    <w:lvl w:ilvl="0" w:tplc="27C63B08">
      <w:start w:val="11"/>
      <w:numFmt w:val="decimal"/>
      <w:lvlText w:val="%1."/>
      <w:lvlJc w:val="left"/>
      <w:pPr>
        <w:tabs>
          <w:tab w:val="num" w:pos="1980"/>
        </w:tabs>
        <w:ind w:left="1980" w:hanging="360"/>
      </w:pPr>
      <w:rPr>
        <w:rFonts w:cs="Times New Roman" w:hint="default"/>
      </w:rPr>
    </w:lvl>
    <w:lvl w:ilvl="1" w:tplc="04240019" w:tentative="1">
      <w:start w:val="1"/>
      <w:numFmt w:val="lowerLetter"/>
      <w:lvlText w:val="%2."/>
      <w:lvlJc w:val="left"/>
      <w:pPr>
        <w:tabs>
          <w:tab w:val="num" w:pos="2700"/>
        </w:tabs>
        <w:ind w:left="2700" w:hanging="360"/>
      </w:pPr>
      <w:rPr>
        <w:rFonts w:cs="Times New Roman"/>
      </w:rPr>
    </w:lvl>
    <w:lvl w:ilvl="2" w:tplc="0424001B">
      <w:start w:val="1"/>
      <w:numFmt w:val="lowerRoman"/>
      <w:lvlText w:val="%3."/>
      <w:lvlJc w:val="right"/>
      <w:pPr>
        <w:tabs>
          <w:tab w:val="num" w:pos="3420"/>
        </w:tabs>
        <w:ind w:left="3420" w:hanging="180"/>
      </w:pPr>
      <w:rPr>
        <w:rFonts w:cs="Times New Roman"/>
      </w:rPr>
    </w:lvl>
    <w:lvl w:ilvl="3" w:tplc="0424000F" w:tentative="1">
      <w:start w:val="1"/>
      <w:numFmt w:val="decimal"/>
      <w:lvlText w:val="%4."/>
      <w:lvlJc w:val="left"/>
      <w:pPr>
        <w:tabs>
          <w:tab w:val="num" w:pos="4140"/>
        </w:tabs>
        <w:ind w:left="4140" w:hanging="360"/>
      </w:pPr>
      <w:rPr>
        <w:rFonts w:cs="Times New Roman"/>
      </w:rPr>
    </w:lvl>
    <w:lvl w:ilvl="4" w:tplc="04240019" w:tentative="1">
      <w:start w:val="1"/>
      <w:numFmt w:val="lowerLetter"/>
      <w:lvlText w:val="%5."/>
      <w:lvlJc w:val="left"/>
      <w:pPr>
        <w:tabs>
          <w:tab w:val="num" w:pos="4860"/>
        </w:tabs>
        <w:ind w:left="4860" w:hanging="360"/>
      </w:pPr>
      <w:rPr>
        <w:rFonts w:cs="Times New Roman"/>
      </w:rPr>
    </w:lvl>
    <w:lvl w:ilvl="5" w:tplc="0424001B" w:tentative="1">
      <w:start w:val="1"/>
      <w:numFmt w:val="lowerRoman"/>
      <w:lvlText w:val="%6."/>
      <w:lvlJc w:val="right"/>
      <w:pPr>
        <w:tabs>
          <w:tab w:val="num" w:pos="5580"/>
        </w:tabs>
        <w:ind w:left="5580" w:hanging="180"/>
      </w:pPr>
      <w:rPr>
        <w:rFonts w:cs="Times New Roman"/>
      </w:rPr>
    </w:lvl>
    <w:lvl w:ilvl="6" w:tplc="0424000F" w:tentative="1">
      <w:start w:val="1"/>
      <w:numFmt w:val="decimal"/>
      <w:lvlText w:val="%7."/>
      <w:lvlJc w:val="left"/>
      <w:pPr>
        <w:tabs>
          <w:tab w:val="num" w:pos="6300"/>
        </w:tabs>
        <w:ind w:left="6300" w:hanging="360"/>
      </w:pPr>
      <w:rPr>
        <w:rFonts w:cs="Times New Roman"/>
      </w:rPr>
    </w:lvl>
    <w:lvl w:ilvl="7" w:tplc="04240019" w:tentative="1">
      <w:start w:val="1"/>
      <w:numFmt w:val="lowerLetter"/>
      <w:lvlText w:val="%8."/>
      <w:lvlJc w:val="left"/>
      <w:pPr>
        <w:tabs>
          <w:tab w:val="num" w:pos="7020"/>
        </w:tabs>
        <w:ind w:left="7020" w:hanging="360"/>
      </w:pPr>
      <w:rPr>
        <w:rFonts w:cs="Times New Roman"/>
      </w:rPr>
    </w:lvl>
    <w:lvl w:ilvl="8" w:tplc="0424001B" w:tentative="1">
      <w:start w:val="1"/>
      <w:numFmt w:val="lowerRoman"/>
      <w:lvlText w:val="%9."/>
      <w:lvlJc w:val="right"/>
      <w:pPr>
        <w:tabs>
          <w:tab w:val="num" w:pos="7740"/>
        </w:tabs>
        <w:ind w:left="7740" w:hanging="180"/>
      </w:pPr>
      <w:rPr>
        <w:rFonts w:cs="Times New Roman"/>
      </w:rPr>
    </w:lvl>
  </w:abstractNum>
  <w:abstractNum w:abstractNumId="22"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E8D6146"/>
    <w:multiLevelType w:val="hybridMultilevel"/>
    <w:tmpl w:val="A1E2C2A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5A2716"/>
    <w:multiLevelType w:val="hybridMultilevel"/>
    <w:tmpl w:val="45845BA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4BE62D6"/>
    <w:multiLevelType w:val="hybridMultilevel"/>
    <w:tmpl w:val="EC9C9A36"/>
    <w:lvl w:ilvl="0" w:tplc="B9B8402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5017CE1"/>
    <w:multiLevelType w:val="hybridMultilevel"/>
    <w:tmpl w:val="43FC83FC"/>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5D8239B"/>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1032023"/>
    <w:multiLevelType w:val="hybridMultilevel"/>
    <w:tmpl w:val="0DC0EE1A"/>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AB542E"/>
    <w:multiLevelType w:val="hybridMultilevel"/>
    <w:tmpl w:val="DB46BF58"/>
    <w:lvl w:ilvl="0" w:tplc="85940C02">
      <w:numFmt w:val="bullet"/>
      <w:lvlText w:val="-"/>
      <w:lvlJc w:val="left"/>
      <w:pPr>
        <w:tabs>
          <w:tab w:val="num" w:pos="720"/>
        </w:tabs>
        <w:ind w:left="720" w:hanging="360"/>
      </w:pPr>
      <w:rPr>
        <w:rFonts w:ascii="Arial" w:eastAsia="Times New Roman" w:hAnsi="Arial" w:hint="default"/>
      </w:rPr>
    </w:lvl>
    <w:lvl w:ilvl="1" w:tplc="04240019">
      <w:start w:val="1"/>
      <w:numFmt w:val="decimal"/>
      <w:isLgl/>
      <w:lvlText w:val="%2.%2."/>
      <w:lvlJc w:val="left"/>
      <w:pPr>
        <w:tabs>
          <w:tab w:val="num" w:pos="1800"/>
        </w:tabs>
        <w:ind w:left="1800" w:hanging="720"/>
      </w:pPr>
      <w:rPr>
        <w:rFonts w:cs="Times New Roman" w:hint="default"/>
      </w:rPr>
    </w:lvl>
    <w:lvl w:ilvl="2" w:tplc="9A60CB04">
      <w:start w:val="9"/>
      <w:numFmt w:val="decimal"/>
      <w:lvlText w:val="%3."/>
      <w:lvlJc w:val="left"/>
      <w:pPr>
        <w:tabs>
          <w:tab w:val="num" w:pos="2160"/>
        </w:tabs>
        <w:ind w:left="2160" w:hanging="360"/>
      </w:pPr>
      <w:rPr>
        <w:rFonts w:cs="Times New Roman" w:hint="default"/>
      </w:rPr>
    </w:lvl>
    <w:lvl w:ilvl="3" w:tplc="49CCA0E4">
      <w:start w:val="5"/>
      <w:numFmt w:val="lowerLetter"/>
      <w:lvlText w:val="%4)"/>
      <w:lvlJc w:val="left"/>
      <w:pPr>
        <w:tabs>
          <w:tab w:val="num" w:pos="2880"/>
        </w:tabs>
        <w:ind w:left="2880" w:hanging="360"/>
      </w:pPr>
      <w:rPr>
        <w:rFonts w:cs="Times New Roman"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16537E"/>
    <w:multiLevelType w:val="hybridMultilevel"/>
    <w:tmpl w:val="83E44A32"/>
    <w:lvl w:ilvl="0" w:tplc="1DA6A850">
      <w:start w:val="3"/>
      <w:numFmt w:val="bullet"/>
      <w:lvlText w:val=""/>
      <w:lvlJc w:val="left"/>
      <w:pPr>
        <w:tabs>
          <w:tab w:val="num" w:pos="436"/>
        </w:tabs>
        <w:ind w:left="436" w:hanging="360"/>
      </w:pPr>
      <w:rPr>
        <w:rFonts w:ascii="Symbol" w:eastAsia="Times New Roman" w:hAnsi="Symbol" w:hint="default"/>
        <w:color w:val="auto"/>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FC509B"/>
    <w:multiLevelType w:val="hybridMultilevel"/>
    <w:tmpl w:val="18FCE6CE"/>
    <w:lvl w:ilvl="0" w:tplc="16F62084">
      <w:start w:val="1"/>
      <w:numFmt w:val="bullet"/>
      <w:lvlText w:val="–"/>
      <w:lvlJc w:val="left"/>
      <w:pPr>
        <w:tabs>
          <w:tab w:val="num" w:pos="360"/>
        </w:tabs>
        <w:ind w:left="360" w:hanging="360"/>
      </w:pPr>
      <w:rPr>
        <w:rFonts w:ascii="Arial" w:eastAsia="Times New Roman" w:hAnsi="Arial"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1E30202"/>
    <w:multiLevelType w:val="hybridMultilevel"/>
    <w:tmpl w:val="8506A01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2692493"/>
    <w:multiLevelType w:val="hybridMultilevel"/>
    <w:tmpl w:val="AECA2D54"/>
    <w:lvl w:ilvl="0" w:tplc="7A5202A8">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62510E"/>
    <w:multiLevelType w:val="hybridMultilevel"/>
    <w:tmpl w:val="20C6B494"/>
    <w:lvl w:ilvl="0" w:tplc="1DA6A850">
      <w:start w:val="3"/>
      <w:numFmt w:val="bullet"/>
      <w:lvlText w:val=""/>
      <w:lvlJc w:val="left"/>
      <w:pPr>
        <w:tabs>
          <w:tab w:val="num" w:pos="436"/>
        </w:tabs>
        <w:ind w:left="436" w:hanging="360"/>
      </w:pPr>
      <w:rPr>
        <w:rFonts w:ascii="Symbol" w:eastAsia="Times New Roman" w:hAnsi="Symbol" w:hint="default"/>
        <w:color w:val="auto"/>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color w:val="auto"/>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C63DD7"/>
    <w:multiLevelType w:val="hybridMultilevel"/>
    <w:tmpl w:val="2B5CAC8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9676E9"/>
    <w:multiLevelType w:val="hybridMultilevel"/>
    <w:tmpl w:val="E8F21658"/>
    <w:lvl w:ilvl="0" w:tplc="04240015">
      <w:numFmt w:val="bullet"/>
      <w:lvlText w:val="–"/>
      <w:lvlJc w:val="left"/>
      <w:pPr>
        <w:ind w:left="720" w:hanging="360"/>
      </w:pPr>
      <w:rPr>
        <w:rFonts w:ascii="Arial" w:eastAsia="Times New Roman" w:hAnsi="Arial"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37" w15:restartNumberingAfterBreak="0">
    <w:nsid w:val="67697ACE"/>
    <w:multiLevelType w:val="hybridMultilevel"/>
    <w:tmpl w:val="FB080B8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C5093F"/>
    <w:multiLevelType w:val="hybridMultilevel"/>
    <w:tmpl w:val="E2929B44"/>
    <w:lvl w:ilvl="0" w:tplc="3D4C0B1A">
      <w:start w:val="1"/>
      <w:numFmt w:val="bullet"/>
      <w:lvlText w:val=""/>
      <w:lvlJc w:val="left"/>
      <w:pPr>
        <w:tabs>
          <w:tab w:val="num" w:pos="720"/>
        </w:tabs>
        <w:ind w:left="720" w:hanging="360"/>
      </w:pPr>
      <w:rPr>
        <w:rFonts w:ascii="Symbol" w:hAnsi="Symbol" w:hint="default"/>
        <w:color w:val="auto"/>
      </w:rPr>
    </w:lvl>
    <w:lvl w:ilvl="1" w:tplc="0F42C146">
      <w:start w:val="2"/>
      <w:numFmt w:val="decimal"/>
      <w:lvlText w:val="%2."/>
      <w:lvlJc w:val="left"/>
      <w:pPr>
        <w:tabs>
          <w:tab w:val="num" w:pos="1440"/>
        </w:tabs>
        <w:ind w:left="1440" w:hanging="360"/>
      </w:pPr>
      <w:rPr>
        <w:rFonts w:cs="Times New Roman"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ACB39B2"/>
    <w:multiLevelType w:val="hybridMultilevel"/>
    <w:tmpl w:val="44B66C70"/>
    <w:lvl w:ilvl="0" w:tplc="2B32810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C84EE5"/>
    <w:multiLevelType w:val="hybridMultilevel"/>
    <w:tmpl w:val="EE7A696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1" w15:restartNumberingAfterBreak="0">
    <w:nsid w:val="6FE60C41"/>
    <w:multiLevelType w:val="hybridMultilevel"/>
    <w:tmpl w:val="96E2D2B0"/>
    <w:lvl w:ilvl="0" w:tplc="0424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FF967EE"/>
    <w:multiLevelType w:val="hybridMultilevel"/>
    <w:tmpl w:val="DE10CF8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0E1A81"/>
    <w:multiLevelType w:val="hybridMultilevel"/>
    <w:tmpl w:val="1A1C2D10"/>
    <w:lvl w:ilvl="0" w:tplc="3D4C0B1A">
      <w:start w:val="1"/>
      <w:numFmt w:val="bullet"/>
      <w:lvlText w:val=""/>
      <w:lvlJc w:val="left"/>
      <w:pPr>
        <w:tabs>
          <w:tab w:val="num" w:pos="720"/>
        </w:tabs>
        <w:ind w:left="720" w:hanging="360"/>
      </w:pPr>
      <w:rPr>
        <w:rFonts w:ascii="Symbol" w:hAnsi="Symbol" w:hint="default"/>
        <w:color w:val="auto"/>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0E7150E"/>
    <w:multiLevelType w:val="hybridMultilevel"/>
    <w:tmpl w:val="4A2CCCD2"/>
    <w:lvl w:ilvl="0" w:tplc="2B328100">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DEE5CD6"/>
    <w:multiLevelType w:val="hybridMultilevel"/>
    <w:tmpl w:val="6CAA485A"/>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E9A1CCC"/>
    <w:multiLevelType w:val="hybridMultilevel"/>
    <w:tmpl w:val="EC448420"/>
    <w:lvl w:ilvl="0" w:tplc="1EF85616">
      <w:numFmt w:val="bullet"/>
      <w:lvlText w:val="-"/>
      <w:lvlJc w:val="left"/>
      <w:pPr>
        <w:ind w:left="1080" w:hanging="360"/>
      </w:pPr>
      <w:rPr>
        <w:rFonts w:ascii="Arial" w:eastAsia="Times New Roman" w:hAnsi="Arial" w:hint="default"/>
        <w:color w:val="auto"/>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45"/>
  </w:num>
  <w:num w:numId="2">
    <w:abstractNumId w:val="29"/>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3"/>
  </w:num>
  <w:num w:numId="5">
    <w:abstractNumId w:val="38"/>
  </w:num>
  <w:num w:numId="6">
    <w:abstractNumId w:val="43"/>
  </w:num>
  <w:num w:numId="7">
    <w:abstractNumId w:val="23"/>
  </w:num>
  <w:num w:numId="8">
    <w:abstractNumId w:val="27"/>
  </w:num>
  <w:num w:numId="9">
    <w:abstractNumId w:val="41"/>
  </w:num>
  <w:num w:numId="10">
    <w:abstractNumId w:val="33"/>
  </w:num>
  <w:num w:numId="11">
    <w:abstractNumId w:val="9"/>
  </w:num>
  <w:num w:numId="12">
    <w:abstractNumId w:val="36"/>
  </w:num>
  <w:num w:numId="13">
    <w:abstractNumId w:val="39"/>
  </w:num>
  <w:num w:numId="14">
    <w:abstractNumId w:val="44"/>
  </w:num>
  <w:num w:numId="15">
    <w:abstractNumId w:val="46"/>
  </w:num>
  <w:num w:numId="16">
    <w:abstractNumId w:val="0"/>
  </w:num>
  <w:num w:numId="17">
    <w:abstractNumId w:val="5"/>
  </w:num>
  <w:num w:numId="18">
    <w:abstractNumId w:val="1"/>
  </w:num>
  <w:num w:numId="19">
    <w:abstractNumId w:val="10"/>
  </w:num>
  <w:num w:numId="20">
    <w:abstractNumId w:val="22"/>
  </w:num>
  <w:num w:numId="21">
    <w:abstractNumId w:val="37"/>
  </w:num>
  <w:num w:numId="22">
    <w:abstractNumId w:val="28"/>
  </w:num>
  <w:num w:numId="23">
    <w:abstractNumId w:val="32"/>
  </w:num>
  <w:num w:numId="24">
    <w:abstractNumId w:val="16"/>
  </w:num>
  <w:num w:numId="25">
    <w:abstractNumId w:val="26"/>
  </w:num>
  <w:num w:numId="26">
    <w:abstractNumId w:val="3"/>
  </w:num>
  <w:num w:numId="27">
    <w:abstractNumId w:val="17"/>
  </w:num>
  <w:num w:numId="28">
    <w:abstractNumId w:val="6"/>
  </w:num>
  <w:num w:numId="29">
    <w:abstractNumId w:val="11"/>
  </w:num>
  <w:num w:numId="30">
    <w:abstractNumId w:val="35"/>
  </w:num>
  <w:num w:numId="31">
    <w:abstractNumId w:val="47"/>
  </w:num>
  <w:num w:numId="32">
    <w:abstractNumId w:val="7"/>
  </w:num>
  <w:num w:numId="33">
    <w:abstractNumId w:val="40"/>
  </w:num>
  <w:num w:numId="34">
    <w:abstractNumId w:val="19"/>
  </w:num>
  <w:num w:numId="35">
    <w:abstractNumId w:val="14"/>
  </w:num>
  <w:num w:numId="36">
    <w:abstractNumId w:val="31"/>
  </w:num>
  <w:num w:numId="37">
    <w:abstractNumId w:val="8"/>
  </w:num>
  <w:num w:numId="38">
    <w:abstractNumId w:val="15"/>
  </w:num>
  <w:num w:numId="39">
    <w:abstractNumId w:val="2"/>
  </w:num>
  <w:num w:numId="40">
    <w:abstractNumId w:val="42"/>
  </w:num>
  <w:num w:numId="41">
    <w:abstractNumId w:val="24"/>
  </w:num>
  <w:num w:numId="42">
    <w:abstractNumId w:val="4"/>
  </w:num>
  <w:num w:numId="43">
    <w:abstractNumId w:val="48"/>
  </w:num>
  <w:num w:numId="44">
    <w:abstractNumId w:val="21"/>
  </w:num>
  <w:num w:numId="45">
    <w:abstractNumId w:val="18"/>
  </w:num>
  <w:num w:numId="46">
    <w:abstractNumId w:val="34"/>
  </w:num>
  <w:num w:numId="47">
    <w:abstractNumId w:val="30"/>
  </w:num>
  <w:num w:numId="48">
    <w:abstractNumId w:val="25"/>
  </w:num>
  <w:num w:numId="49">
    <w:abstractNumId w:val="12"/>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a Vodopivec">
    <w15:presenceInfo w15:providerId="AD" w15:userId="S-1-5-21-2782405042-3377266677-136962954-54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59"/>
    <w:rsid w:val="00000436"/>
    <w:rsid w:val="000006D5"/>
    <w:rsid w:val="00001922"/>
    <w:rsid w:val="00001999"/>
    <w:rsid w:val="00001BA3"/>
    <w:rsid w:val="00001E84"/>
    <w:rsid w:val="00001F95"/>
    <w:rsid w:val="00002AFA"/>
    <w:rsid w:val="0000331F"/>
    <w:rsid w:val="000034EC"/>
    <w:rsid w:val="000039A9"/>
    <w:rsid w:val="000041BF"/>
    <w:rsid w:val="000056D7"/>
    <w:rsid w:val="000064B9"/>
    <w:rsid w:val="00010B81"/>
    <w:rsid w:val="00011EF5"/>
    <w:rsid w:val="00012963"/>
    <w:rsid w:val="00012D9F"/>
    <w:rsid w:val="000130EC"/>
    <w:rsid w:val="00015F80"/>
    <w:rsid w:val="00017016"/>
    <w:rsid w:val="00021987"/>
    <w:rsid w:val="00023B13"/>
    <w:rsid w:val="00023B17"/>
    <w:rsid w:val="000247A8"/>
    <w:rsid w:val="00025D3B"/>
    <w:rsid w:val="00025FBB"/>
    <w:rsid w:val="000271CD"/>
    <w:rsid w:val="00027E4D"/>
    <w:rsid w:val="00030058"/>
    <w:rsid w:val="00031840"/>
    <w:rsid w:val="00032930"/>
    <w:rsid w:val="00032A87"/>
    <w:rsid w:val="000338AB"/>
    <w:rsid w:val="0003429B"/>
    <w:rsid w:val="00034A63"/>
    <w:rsid w:val="00036307"/>
    <w:rsid w:val="0003631C"/>
    <w:rsid w:val="00036C61"/>
    <w:rsid w:val="00036D2B"/>
    <w:rsid w:val="00036FF3"/>
    <w:rsid w:val="0003712C"/>
    <w:rsid w:val="00037498"/>
    <w:rsid w:val="000378C7"/>
    <w:rsid w:val="000415E6"/>
    <w:rsid w:val="00041D19"/>
    <w:rsid w:val="00042732"/>
    <w:rsid w:val="00042944"/>
    <w:rsid w:val="00042FA6"/>
    <w:rsid w:val="00043808"/>
    <w:rsid w:val="00043896"/>
    <w:rsid w:val="00044877"/>
    <w:rsid w:val="0004570A"/>
    <w:rsid w:val="00045B41"/>
    <w:rsid w:val="00046174"/>
    <w:rsid w:val="0004694E"/>
    <w:rsid w:val="00047EAE"/>
    <w:rsid w:val="0005060C"/>
    <w:rsid w:val="00051B4F"/>
    <w:rsid w:val="000523F6"/>
    <w:rsid w:val="0005668B"/>
    <w:rsid w:val="00056A49"/>
    <w:rsid w:val="00057091"/>
    <w:rsid w:val="00057D07"/>
    <w:rsid w:val="000602E1"/>
    <w:rsid w:val="000615A0"/>
    <w:rsid w:val="00061D31"/>
    <w:rsid w:val="00062D18"/>
    <w:rsid w:val="00063520"/>
    <w:rsid w:val="00063F99"/>
    <w:rsid w:val="00066852"/>
    <w:rsid w:val="00067742"/>
    <w:rsid w:val="000709F2"/>
    <w:rsid w:val="00072247"/>
    <w:rsid w:val="00074890"/>
    <w:rsid w:val="00074EBA"/>
    <w:rsid w:val="00081C63"/>
    <w:rsid w:val="00082E27"/>
    <w:rsid w:val="00083D61"/>
    <w:rsid w:val="00084213"/>
    <w:rsid w:val="00084DC7"/>
    <w:rsid w:val="00085EF3"/>
    <w:rsid w:val="00086476"/>
    <w:rsid w:val="0009064B"/>
    <w:rsid w:val="00090889"/>
    <w:rsid w:val="00090C46"/>
    <w:rsid w:val="000919CB"/>
    <w:rsid w:val="00091AA8"/>
    <w:rsid w:val="00092AE0"/>
    <w:rsid w:val="00092D9C"/>
    <w:rsid w:val="00093AE2"/>
    <w:rsid w:val="0009583E"/>
    <w:rsid w:val="00095AE9"/>
    <w:rsid w:val="0009646B"/>
    <w:rsid w:val="00096DBD"/>
    <w:rsid w:val="0009739F"/>
    <w:rsid w:val="000977EB"/>
    <w:rsid w:val="00097C92"/>
    <w:rsid w:val="000A04ED"/>
    <w:rsid w:val="000A0DBC"/>
    <w:rsid w:val="000A2572"/>
    <w:rsid w:val="000A2C69"/>
    <w:rsid w:val="000A30DD"/>
    <w:rsid w:val="000A64CF"/>
    <w:rsid w:val="000A6562"/>
    <w:rsid w:val="000A6785"/>
    <w:rsid w:val="000B0041"/>
    <w:rsid w:val="000B01F7"/>
    <w:rsid w:val="000B09D4"/>
    <w:rsid w:val="000B0F7A"/>
    <w:rsid w:val="000B180D"/>
    <w:rsid w:val="000B1FFF"/>
    <w:rsid w:val="000B21AB"/>
    <w:rsid w:val="000B3365"/>
    <w:rsid w:val="000B3574"/>
    <w:rsid w:val="000B59FE"/>
    <w:rsid w:val="000B5A0A"/>
    <w:rsid w:val="000B5F17"/>
    <w:rsid w:val="000B6A77"/>
    <w:rsid w:val="000B7048"/>
    <w:rsid w:val="000B71A6"/>
    <w:rsid w:val="000C19D2"/>
    <w:rsid w:val="000C1A0E"/>
    <w:rsid w:val="000C2037"/>
    <w:rsid w:val="000C253A"/>
    <w:rsid w:val="000C4255"/>
    <w:rsid w:val="000C460E"/>
    <w:rsid w:val="000C487E"/>
    <w:rsid w:val="000C60DA"/>
    <w:rsid w:val="000C79F8"/>
    <w:rsid w:val="000D0EA0"/>
    <w:rsid w:val="000D2317"/>
    <w:rsid w:val="000D330E"/>
    <w:rsid w:val="000D3963"/>
    <w:rsid w:val="000D3CF7"/>
    <w:rsid w:val="000D4E0F"/>
    <w:rsid w:val="000D55AF"/>
    <w:rsid w:val="000D55EE"/>
    <w:rsid w:val="000D6123"/>
    <w:rsid w:val="000D6B4D"/>
    <w:rsid w:val="000D7AF6"/>
    <w:rsid w:val="000E02B9"/>
    <w:rsid w:val="000E03D2"/>
    <w:rsid w:val="000E0743"/>
    <w:rsid w:val="000E0972"/>
    <w:rsid w:val="000E106C"/>
    <w:rsid w:val="000E2D3F"/>
    <w:rsid w:val="000E3FB5"/>
    <w:rsid w:val="000E550D"/>
    <w:rsid w:val="000E56B7"/>
    <w:rsid w:val="000E64D5"/>
    <w:rsid w:val="000E6830"/>
    <w:rsid w:val="000E6DDA"/>
    <w:rsid w:val="000E7C13"/>
    <w:rsid w:val="000F0903"/>
    <w:rsid w:val="000F1A1B"/>
    <w:rsid w:val="000F1C0E"/>
    <w:rsid w:val="000F2686"/>
    <w:rsid w:val="000F2C2B"/>
    <w:rsid w:val="000F2C74"/>
    <w:rsid w:val="000F411D"/>
    <w:rsid w:val="000F70AC"/>
    <w:rsid w:val="000F7549"/>
    <w:rsid w:val="00100781"/>
    <w:rsid w:val="001046D7"/>
    <w:rsid w:val="00104DB7"/>
    <w:rsid w:val="00105A7B"/>
    <w:rsid w:val="0010610F"/>
    <w:rsid w:val="001064A3"/>
    <w:rsid w:val="001069FB"/>
    <w:rsid w:val="00107AAC"/>
    <w:rsid w:val="00110A77"/>
    <w:rsid w:val="00111103"/>
    <w:rsid w:val="001127D7"/>
    <w:rsid w:val="00114404"/>
    <w:rsid w:val="00116889"/>
    <w:rsid w:val="00117BEE"/>
    <w:rsid w:val="00120381"/>
    <w:rsid w:val="0012067F"/>
    <w:rsid w:val="001206C3"/>
    <w:rsid w:val="00122770"/>
    <w:rsid w:val="00122825"/>
    <w:rsid w:val="001241E1"/>
    <w:rsid w:val="00124C45"/>
    <w:rsid w:val="00126438"/>
    <w:rsid w:val="00127673"/>
    <w:rsid w:val="0012777A"/>
    <w:rsid w:val="001300BF"/>
    <w:rsid w:val="0013055F"/>
    <w:rsid w:val="00130F57"/>
    <w:rsid w:val="0013210D"/>
    <w:rsid w:val="00132176"/>
    <w:rsid w:val="00132AAF"/>
    <w:rsid w:val="00133F2E"/>
    <w:rsid w:val="0013421A"/>
    <w:rsid w:val="0013636A"/>
    <w:rsid w:val="00136A97"/>
    <w:rsid w:val="001372EB"/>
    <w:rsid w:val="00137675"/>
    <w:rsid w:val="00137D64"/>
    <w:rsid w:val="001419D9"/>
    <w:rsid w:val="00141A87"/>
    <w:rsid w:val="001428ED"/>
    <w:rsid w:val="00142FFF"/>
    <w:rsid w:val="00143960"/>
    <w:rsid w:val="00145FF0"/>
    <w:rsid w:val="00146BFC"/>
    <w:rsid w:val="00147F6B"/>
    <w:rsid w:val="00147F88"/>
    <w:rsid w:val="00150938"/>
    <w:rsid w:val="00151721"/>
    <w:rsid w:val="00152173"/>
    <w:rsid w:val="00154949"/>
    <w:rsid w:val="00154FE7"/>
    <w:rsid w:val="0015712B"/>
    <w:rsid w:val="00160244"/>
    <w:rsid w:val="001604FF"/>
    <w:rsid w:val="00160ACE"/>
    <w:rsid w:val="00160FF8"/>
    <w:rsid w:val="00162CF1"/>
    <w:rsid w:val="00162F8E"/>
    <w:rsid w:val="00163841"/>
    <w:rsid w:val="001638F8"/>
    <w:rsid w:val="00167F67"/>
    <w:rsid w:val="00170F26"/>
    <w:rsid w:val="00172452"/>
    <w:rsid w:val="001728E5"/>
    <w:rsid w:val="00173ADB"/>
    <w:rsid w:val="00173C79"/>
    <w:rsid w:val="00173F74"/>
    <w:rsid w:val="00175740"/>
    <w:rsid w:val="00175F1F"/>
    <w:rsid w:val="00182FC8"/>
    <w:rsid w:val="0018311E"/>
    <w:rsid w:val="0018422F"/>
    <w:rsid w:val="00184638"/>
    <w:rsid w:val="001857F0"/>
    <w:rsid w:val="00185837"/>
    <w:rsid w:val="00185BD9"/>
    <w:rsid w:val="00186171"/>
    <w:rsid w:val="00186D83"/>
    <w:rsid w:val="00186F5D"/>
    <w:rsid w:val="00191AA6"/>
    <w:rsid w:val="00192AD1"/>
    <w:rsid w:val="00193FBD"/>
    <w:rsid w:val="00194D2C"/>
    <w:rsid w:val="00194F57"/>
    <w:rsid w:val="00195194"/>
    <w:rsid w:val="001957C2"/>
    <w:rsid w:val="00195C9F"/>
    <w:rsid w:val="00196F44"/>
    <w:rsid w:val="00197C52"/>
    <w:rsid w:val="001A036E"/>
    <w:rsid w:val="001A20C5"/>
    <w:rsid w:val="001A3822"/>
    <w:rsid w:val="001A6522"/>
    <w:rsid w:val="001B12CC"/>
    <w:rsid w:val="001B2A04"/>
    <w:rsid w:val="001B3178"/>
    <w:rsid w:val="001B3433"/>
    <w:rsid w:val="001B70C1"/>
    <w:rsid w:val="001C1F14"/>
    <w:rsid w:val="001C216C"/>
    <w:rsid w:val="001C264A"/>
    <w:rsid w:val="001C26E2"/>
    <w:rsid w:val="001C2C5B"/>
    <w:rsid w:val="001C44FE"/>
    <w:rsid w:val="001C4EE4"/>
    <w:rsid w:val="001C53F3"/>
    <w:rsid w:val="001C6039"/>
    <w:rsid w:val="001C7632"/>
    <w:rsid w:val="001C77C5"/>
    <w:rsid w:val="001D582A"/>
    <w:rsid w:val="001D62F8"/>
    <w:rsid w:val="001D6E79"/>
    <w:rsid w:val="001E055E"/>
    <w:rsid w:val="001E15D8"/>
    <w:rsid w:val="001E1CE5"/>
    <w:rsid w:val="001E20DB"/>
    <w:rsid w:val="001E2451"/>
    <w:rsid w:val="001E2737"/>
    <w:rsid w:val="001E2D05"/>
    <w:rsid w:val="001E2E19"/>
    <w:rsid w:val="001E336B"/>
    <w:rsid w:val="001E38E8"/>
    <w:rsid w:val="001E3DF8"/>
    <w:rsid w:val="001E4541"/>
    <w:rsid w:val="001E4905"/>
    <w:rsid w:val="001E549A"/>
    <w:rsid w:val="001E7086"/>
    <w:rsid w:val="001E7E6F"/>
    <w:rsid w:val="001F1330"/>
    <w:rsid w:val="001F1830"/>
    <w:rsid w:val="001F30A0"/>
    <w:rsid w:val="001F4A3A"/>
    <w:rsid w:val="001F4B95"/>
    <w:rsid w:val="001F7863"/>
    <w:rsid w:val="001F7EF2"/>
    <w:rsid w:val="0020039F"/>
    <w:rsid w:val="00200AD1"/>
    <w:rsid w:val="00202334"/>
    <w:rsid w:val="00202363"/>
    <w:rsid w:val="002025BA"/>
    <w:rsid w:val="00203980"/>
    <w:rsid w:val="002053A8"/>
    <w:rsid w:val="00205935"/>
    <w:rsid w:val="00205E49"/>
    <w:rsid w:val="00206745"/>
    <w:rsid w:val="00206835"/>
    <w:rsid w:val="0020736A"/>
    <w:rsid w:val="0020799F"/>
    <w:rsid w:val="00207A2C"/>
    <w:rsid w:val="00212705"/>
    <w:rsid w:val="00213480"/>
    <w:rsid w:val="00214FB6"/>
    <w:rsid w:val="0021574D"/>
    <w:rsid w:val="00215D28"/>
    <w:rsid w:val="0021704E"/>
    <w:rsid w:val="00217178"/>
    <w:rsid w:val="00220B98"/>
    <w:rsid w:val="00220E7D"/>
    <w:rsid w:val="002214BD"/>
    <w:rsid w:val="00221580"/>
    <w:rsid w:val="0022190F"/>
    <w:rsid w:val="0022211A"/>
    <w:rsid w:val="002221E7"/>
    <w:rsid w:val="0022284E"/>
    <w:rsid w:val="0022385E"/>
    <w:rsid w:val="0022429F"/>
    <w:rsid w:val="002262C3"/>
    <w:rsid w:val="00226ACF"/>
    <w:rsid w:val="002272D4"/>
    <w:rsid w:val="002278DE"/>
    <w:rsid w:val="002301ED"/>
    <w:rsid w:val="00230D4F"/>
    <w:rsid w:val="002326F7"/>
    <w:rsid w:val="002331CE"/>
    <w:rsid w:val="002331E1"/>
    <w:rsid w:val="00233FC8"/>
    <w:rsid w:val="002340E2"/>
    <w:rsid w:val="00234431"/>
    <w:rsid w:val="002345F4"/>
    <w:rsid w:val="002358F2"/>
    <w:rsid w:val="00235B02"/>
    <w:rsid w:val="00236481"/>
    <w:rsid w:val="00236BB8"/>
    <w:rsid w:val="00237965"/>
    <w:rsid w:val="00240AEC"/>
    <w:rsid w:val="00241BFB"/>
    <w:rsid w:val="00242BC7"/>
    <w:rsid w:val="00243335"/>
    <w:rsid w:val="00243D1E"/>
    <w:rsid w:val="00245FA9"/>
    <w:rsid w:val="00246906"/>
    <w:rsid w:val="00252697"/>
    <w:rsid w:val="00253356"/>
    <w:rsid w:val="00254C49"/>
    <w:rsid w:val="0025682A"/>
    <w:rsid w:val="00256F2A"/>
    <w:rsid w:val="0025747C"/>
    <w:rsid w:val="00260523"/>
    <w:rsid w:val="00262C8D"/>
    <w:rsid w:val="0026334B"/>
    <w:rsid w:val="00263589"/>
    <w:rsid w:val="00263E5E"/>
    <w:rsid w:val="00265129"/>
    <w:rsid w:val="00265B90"/>
    <w:rsid w:val="00265E5A"/>
    <w:rsid w:val="00267297"/>
    <w:rsid w:val="002675F7"/>
    <w:rsid w:val="00267AD9"/>
    <w:rsid w:val="00270E83"/>
    <w:rsid w:val="00272111"/>
    <w:rsid w:val="00274328"/>
    <w:rsid w:val="0027541B"/>
    <w:rsid w:val="002765FC"/>
    <w:rsid w:val="00276EEF"/>
    <w:rsid w:val="0027709E"/>
    <w:rsid w:val="002775F8"/>
    <w:rsid w:val="0027771D"/>
    <w:rsid w:val="00277D1E"/>
    <w:rsid w:val="00280B80"/>
    <w:rsid w:val="00280BDD"/>
    <w:rsid w:val="002817EA"/>
    <w:rsid w:val="00282143"/>
    <w:rsid w:val="002823D8"/>
    <w:rsid w:val="0028325B"/>
    <w:rsid w:val="002840C4"/>
    <w:rsid w:val="00284C1B"/>
    <w:rsid w:val="00285AA3"/>
    <w:rsid w:val="002900B7"/>
    <w:rsid w:val="0029093A"/>
    <w:rsid w:val="00291863"/>
    <w:rsid w:val="0029254F"/>
    <w:rsid w:val="00293750"/>
    <w:rsid w:val="002944C8"/>
    <w:rsid w:val="00295371"/>
    <w:rsid w:val="00295DE2"/>
    <w:rsid w:val="00296B70"/>
    <w:rsid w:val="00297F66"/>
    <w:rsid w:val="002A2089"/>
    <w:rsid w:val="002A2B08"/>
    <w:rsid w:val="002A3960"/>
    <w:rsid w:val="002A3B56"/>
    <w:rsid w:val="002A4E44"/>
    <w:rsid w:val="002A62E8"/>
    <w:rsid w:val="002A6500"/>
    <w:rsid w:val="002A680C"/>
    <w:rsid w:val="002A7429"/>
    <w:rsid w:val="002A7A5A"/>
    <w:rsid w:val="002A7B69"/>
    <w:rsid w:val="002A7C76"/>
    <w:rsid w:val="002B1E25"/>
    <w:rsid w:val="002B205A"/>
    <w:rsid w:val="002B276A"/>
    <w:rsid w:val="002B28D6"/>
    <w:rsid w:val="002B419E"/>
    <w:rsid w:val="002B5178"/>
    <w:rsid w:val="002B6908"/>
    <w:rsid w:val="002B70CD"/>
    <w:rsid w:val="002B73CE"/>
    <w:rsid w:val="002B7E7F"/>
    <w:rsid w:val="002C043D"/>
    <w:rsid w:val="002C04DB"/>
    <w:rsid w:val="002C0C9E"/>
    <w:rsid w:val="002C0F57"/>
    <w:rsid w:val="002C1E4B"/>
    <w:rsid w:val="002C3B0B"/>
    <w:rsid w:val="002C57A1"/>
    <w:rsid w:val="002C5B3B"/>
    <w:rsid w:val="002C665B"/>
    <w:rsid w:val="002D0941"/>
    <w:rsid w:val="002D0ADC"/>
    <w:rsid w:val="002D1CA7"/>
    <w:rsid w:val="002D2D0C"/>
    <w:rsid w:val="002D4B1F"/>
    <w:rsid w:val="002D4CB0"/>
    <w:rsid w:val="002D6184"/>
    <w:rsid w:val="002D626F"/>
    <w:rsid w:val="002D72AD"/>
    <w:rsid w:val="002E066A"/>
    <w:rsid w:val="002E0912"/>
    <w:rsid w:val="002E316F"/>
    <w:rsid w:val="002E4D7E"/>
    <w:rsid w:val="002E646C"/>
    <w:rsid w:val="002E6CD3"/>
    <w:rsid w:val="002E74B2"/>
    <w:rsid w:val="002E7698"/>
    <w:rsid w:val="002E777C"/>
    <w:rsid w:val="002E7AB6"/>
    <w:rsid w:val="002F05A9"/>
    <w:rsid w:val="002F0FB1"/>
    <w:rsid w:val="002F2C9A"/>
    <w:rsid w:val="002F3496"/>
    <w:rsid w:val="002F3A56"/>
    <w:rsid w:val="002F4228"/>
    <w:rsid w:val="002F5352"/>
    <w:rsid w:val="002F53C8"/>
    <w:rsid w:val="002F6C74"/>
    <w:rsid w:val="002F74C6"/>
    <w:rsid w:val="003014DA"/>
    <w:rsid w:val="003015BB"/>
    <w:rsid w:val="00301F82"/>
    <w:rsid w:val="00302502"/>
    <w:rsid w:val="003028C2"/>
    <w:rsid w:val="00303060"/>
    <w:rsid w:val="003034FF"/>
    <w:rsid w:val="0030370E"/>
    <w:rsid w:val="0030390D"/>
    <w:rsid w:val="00304EB9"/>
    <w:rsid w:val="00307E3F"/>
    <w:rsid w:val="00307ECA"/>
    <w:rsid w:val="00311E79"/>
    <w:rsid w:val="00312844"/>
    <w:rsid w:val="003146F0"/>
    <w:rsid w:val="00314DAD"/>
    <w:rsid w:val="00315DE3"/>
    <w:rsid w:val="003170D3"/>
    <w:rsid w:val="00317A32"/>
    <w:rsid w:val="00320BED"/>
    <w:rsid w:val="00324818"/>
    <w:rsid w:val="00325749"/>
    <w:rsid w:val="0032614B"/>
    <w:rsid w:val="003264DD"/>
    <w:rsid w:val="00326BAD"/>
    <w:rsid w:val="00326C07"/>
    <w:rsid w:val="003315ED"/>
    <w:rsid w:val="0033200F"/>
    <w:rsid w:val="00332262"/>
    <w:rsid w:val="003322B7"/>
    <w:rsid w:val="00333BEA"/>
    <w:rsid w:val="0033499D"/>
    <w:rsid w:val="003353F5"/>
    <w:rsid w:val="003357EF"/>
    <w:rsid w:val="00337345"/>
    <w:rsid w:val="00337674"/>
    <w:rsid w:val="00337B53"/>
    <w:rsid w:val="00340072"/>
    <w:rsid w:val="00340460"/>
    <w:rsid w:val="0034219E"/>
    <w:rsid w:val="00342EE0"/>
    <w:rsid w:val="00346214"/>
    <w:rsid w:val="00346748"/>
    <w:rsid w:val="00346854"/>
    <w:rsid w:val="00347D74"/>
    <w:rsid w:val="00350C83"/>
    <w:rsid w:val="00350F36"/>
    <w:rsid w:val="00351987"/>
    <w:rsid w:val="003526B5"/>
    <w:rsid w:val="00354003"/>
    <w:rsid w:val="00354286"/>
    <w:rsid w:val="00354485"/>
    <w:rsid w:val="003548B8"/>
    <w:rsid w:val="00354C72"/>
    <w:rsid w:val="003554EE"/>
    <w:rsid w:val="00355E79"/>
    <w:rsid w:val="00355FD2"/>
    <w:rsid w:val="003566B2"/>
    <w:rsid w:val="00356BA3"/>
    <w:rsid w:val="003572DE"/>
    <w:rsid w:val="00357496"/>
    <w:rsid w:val="00360ED0"/>
    <w:rsid w:val="00362B3D"/>
    <w:rsid w:val="00362E63"/>
    <w:rsid w:val="00363D0F"/>
    <w:rsid w:val="00364136"/>
    <w:rsid w:val="0036439B"/>
    <w:rsid w:val="00365875"/>
    <w:rsid w:val="0036624C"/>
    <w:rsid w:val="0036636E"/>
    <w:rsid w:val="0036686B"/>
    <w:rsid w:val="003707EE"/>
    <w:rsid w:val="00372183"/>
    <w:rsid w:val="00372F65"/>
    <w:rsid w:val="0037651D"/>
    <w:rsid w:val="00377024"/>
    <w:rsid w:val="003807E8"/>
    <w:rsid w:val="003824CD"/>
    <w:rsid w:val="00383566"/>
    <w:rsid w:val="00383D96"/>
    <w:rsid w:val="00383F75"/>
    <w:rsid w:val="00384424"/>
    <w:rsid w:val="003850EE"/>
    <w:rsid w:val="00387230"/>
    <w:rsid w:val="00391C2D"/>
    <w:rsid w:val="0039604E"/>
    <w:rsid w:val="00396100"/>
    <w:rsid w:val="003970CB"/>
    <w:rsid w:val="0039713B"/>
    <w:rsid w:val="003979FD"/>
    <w:rsid w:val="00397B5C"/>
    <w:rsid w:val="00397F1E"/>
    <w:rsid w:val="003A059C"/>
    <w:rsid w:val="003A11FA"/>
    <w:rsid w:val="003A21D4"/>
    <w:rsid w:val="003A4322"/>
    <w:rsid w:val="003A4B71"/>
    <w:rsid w:val="003A5565"/>
    <w:rsid w:val="003A5674"/>
    <w:rsid w:val="003A6F1C"/>
    <w:rsid w:val="003A7AE9"/>
    <w:rsid w:val="003B09A3"/>
    <w:rsid w:val="003B0F7C"/>
    <w:rsid w:val="003B236E"/>
    <w:rsid w:val="003B2499"/>
    <w:rsid w:val="003B28BA"/>
    <w:rsid w:val="003B3401"/>
    <w:rsid w:val="003B37CC"/>
    <w:rsid w:val="003B39AB"/>
    <w:rsid w:val="003B3BAE"/>
    <w:rsid w:val="003B5E15"/>
    <w:rsid w:val="003B6B25"/>
    <w:rsid w:val="003B6FDC"/>
    <w:rsid w:val="003B79A4"/>
    <w:rsid w:val="003C0AAC"/>
    <w:rsid w:val="003C0B48"/>
    <w:rsid w:val="003C1E60"/>
    <w:rsid w:val="003C229C"/>
    <w:rsid w:val="003C2B39"/>
    <w:rsid w:val="003C2BF8"/>
    <w:rsid w:val="003C3F5D"/>
    <w:rsid w:val="003C4655"/>
    <w:rsid w:val="003C634B"/>
    <w:rsid w:val="003C6E49"/>
    <w:rsid w:val="003C70AB"/>
    <w:rsid w:val="003C72EB"/>
    <w:rsid w:val="003C795F"/>
    <w:rsid w:val="003C7B0F"/>
    <w:rsid w:val="003C7D1B"/>
    <w:rsid w:val="003C7D1C"/>
    <w:rsid w:val="003D0D6C"/>
    <w:rsid w:val="003D13E1"/>
    <w:rsid w:val="003D214D"/>
    <w:rsid w:val="003D2E33"/>
    <w:rsid w:val="003D32D2"/>
    <w:rsid w:val="003D4B1E"/>
    <w:rsid w:val="003E148D"/>
    <w:rsid w:val="003E1535"/>
    <w:rsid w:val="003E48F9"/>
    <w:rsid w:val="003E6AEC"/>
    <w:rsid w:val="003E74AF"/>
    <w:rsid w:val="003E78EF"/>
    <w:rsid w:val="003F030A"/>
    <w:rsid w:val="003F038B"/>
    <w:rsid w:val="003F0BC6"/>
    <w:rsid w:val="003F198A"/>
    <w:rsid w:val="003F1E2D"/>
    <w:rsid w:val="003F23B1"/>
    <w:rsid w:val="003F2E40"/>
    <w:rsid w:val="003F3855"/>
    <w:rsid w:val="003F412F"/>
    <w:rsid w:val="003F6F40"/>
    <w:rsid w:val="003F7414"/>
    <w:rsid w:val="003F7B63"/>
    <w:rsid w:val="003F7DAA"/>
    <w:rsid w:val="004012AD"/>
    <w:rsid w:val="00401B5B"/>
    <w:rsid w:val="0040294A"/>
    <w:rsid w:val="00402C55"/>
    <w:rsid w:val="004040EB"/>
    <w:rsid w:val="004044EE"/>
    <w:rsid w:val="00406053"/>
    <w:rsid w:val="004062F1"/>
    <w:rsid w:val="00406705"/>
    <w:rsid w:val="00406FFC"/>
    <w:rsid w:val="00407522"/>
    <w:rsid w:val="00410DCD"/>
    <w:rsid w:val="00412673"/>
    <w:rsid w:val="004152E9"/>
    <w:rsid w:val="00415831"/>
    <w:rsid w:val="0041589A"/>
    <w:rsid w:val="004160F7"/>
    <w:rsid w:val="00420482"/>
    <w:rsid w:val="004207E1"/>
    <w:rsid w:val="00421E88"/>
    <w:rsid w:val="00423F40"/>
    <w:rsid w:val="00424F52"/>
    <w:rsid w:val="00425477"/>
    <w:rsid w:val="00425DEE"/>
    <w:rsid w:val="0043031A"/>
    <w:rsid w:val="0043035F"/>
    <w:rsid w:val="00430ABD"/>
    <w:rsid w:val="0043188B"/>
    <w:rsid w:val="00431D34"/>
    <w:rsid w:val="0043240E"/>
    <w:rsid w:val="004334B9"/>
    <w:rsid w:val="0043391D"/>
    <w:rsid w:val="00434ABB"/>
    <w:rsid w:val="00435D98"/>
    <w:rsid w:val="0043618A"/>
    <w:rsid w:val="00437E6D"/>
    <w:rsid w:val="00437EC8"/>
    <w:rsid w:val="00440A11"/>
    <w:rsid w:val="004414FE"/>
    <w:rsid w:val="00441C1A"/>
    <w:rsid w:val="00441DC1"/>
    <w:rsid w:val="004424DB"/>
    <w:rsid w:val="00442C6A"/>
    <w:rsid w:val="00443481"/>
    <w:rsid w:val="004437D6"/>
    <w:rsid w:val="004449AF"/>
    <w:rsid w:val="00445055"/>
    <w:rsid w:val="00445B89"/>
    <w:rsid w:val="00445BD0"/>
    <w:rsid w:val="00447025"/>
    <w:rsid w:val="004477F1"/>
    <w:rsid w:val="00447ED8"/>
    <w:rsid w:val="00451093"/>
    <w:rsid w:val="004516FD"/>
    <w:rsid w:val="00451BA8"/>
    <w:rsid w:val="00451C24"/>
    <w:rsid w:val="00452B7D"/>
    <w:rsid w:val="00454B2B"/>
    <w:rsid w:val="0045522D"/>
    <w:rsid w:val="00455950"/>
    <w:rsid w:val="00455A77"/>
    <w:rsid w:val="0045698D"/>
    <w:rsid w:val="004570F8"/>
    <w:rsid w:val="00460295"/>
    <w:rsid w:val="00460601"/>
    <w:rsid w:val="00461222"/>
    <w:rsid w:val="004614D5"/>
    <w:rsid w:val="00461541"/>
    <w:rsid w:val="00463C69"/>
    <w:rsid w:val="00464053"/>
    <w:rsid w:val="00464775"/>
    <w:rsid w:val="0046577F"/>
    <w:rsid w:val="0047018D"/>
    <w:rsid w:val="0047032E"/>
    <w:rsid w:val="00470984"/>
    <w:rsid w:val="00470A80"/>
    <w:rsid w:val="00470C62"/>
    <w:rsid w:val="00471703"/>
    <w:rsid w:val="0047244B"/>
    <w:rsid w:val="00473736"/>
    <w:rsid w:val="00473895"/>
    <w:rsid w:val="004738DC"/>
    <w:rsid w:val="00475390"/>
    <w:rsid w:val="00475514"/>
    <w:rsid w:val="00477FA6"/>
    <w:rsid w:val="0048105E"/>
    <w:rsid w:val="00481753"/>
    <w:rsid w:val="00481950"/>
    <w:rsid w:val="00481E5C"/>
    <w:rsid w:val="00481ED0"/>
    <w:rsid w:val="0048234C"/>
    <w:rsid w:val="00482F44"/>
    <w:rsid w:val="004843FB"/>
    <w:rsid w:val="00484CED"/>
    <w:rsid w:val="00485373"/>
    <w:rsid w:val="0048573A"/>
    <w:rsid w:val="00485E27"/>
    <w:rsid w:val="0048755E"/>
    <w:rsid w:val="00487F77"/>
    <w:rsid w:val="00490920"/>
    <w:rsid w:val="00491405"/>
    <w:rsid w:val="0049155A"/>
    <w:rsid w:val="00491BC9"/>
    <w:rsid w:val="0049241F"/>
    <w:rsid w:val="00493E91"/>
    <w:rsid w:val="0049583F"/>
    <w:rsid w:val="00495A59"/>
    <w:rsid w:val="004968F4"/>
    <w:rsid w:val="00496A7E"/>
    <w:rsid w:val="004A2A85"/>
    <w:rsid w:val="004A2AC4"/>
    <w:rsid w:val="004A52EA"/>
    <w:rsid w:val="004A57B4"/>
    <w:rsid w:val="004A5B03"/>
    <w:rsid w:val="004A5F77"/>
    <w:rsid w:val="004A617B"/>
    <w:rsid w:val="004A64E0"/>
    <w:rsid w:val="004A78A5"/>
    <w:rsid w:val="004B1858"/>
    <w:rsid w:val="004B332F"/>
    <w:rsid w:val="004B44FD"/>
    <w:rsid w:val="004B6023"/>
    <w:rsid w:val="004C164D"/>
    <w:rsid w:val="004C2E8C"/>
    <w:rsid w:val="004C30A5"/>
    <w:rsid w:val="004C338C"/>
    <w:rsid w:val="004C5AEE"/>
    <w:rsid w:val="004C6D66"/>
    <w:rsid w:val="004D02E5"/>
    <w:rsid w:val="004D164F"/>
    <w:rsid w:val="004D2484"/>
    <w:rsid w:val="004D2C9F"/>
    <w:rsid w:val="004D554D"/>
    <w:rsid w:val="004D5600"/>
    <w:rsid w:val="004D612B"/>
    <w:rsid w:val="004E1B69"/>
    <w:rsid w:val="004E23C8"/>
    <w:rsid w:val="004E36B7"/>
    <w:rsid w:val="004E3D40"/>
    <w:rsid w:val="004E5EDD"/>
    <w:rsid w:val="004E620E"/>
    <w:rsid w:val="004E7A04"/>
    <w:rsid w:val="004F036D"/>
    <w:rsid w:val="004F084B"/>
    <w:rsid w:val="004F0A52"/>
    <w:rsid w:val="004F17B1"/>
    <w:rsid w:val="004F205F"/>
    <w:rsid w:val="004F2D6E"/>
    <w:rsid w:val="004F44CD"/>
    <w:rsid w:val="004F49F0"/>
    <w:rsid w:val="004F4C1E"/>
    <w:rsid w:val="004F51E3"/>
    <w:rsid w:val="004F7BB3"/>
    <w:rsid w:val="00500888"/>
    <w:rsid w:val="0050125B"/>
    <w:rsid w:val="00501EFE"/>
    <w:rsid w:val="0050461A"/>
    <w:rsid w:val="0050560E"/>
    <w:rsid w:val="00505B61"/>
    <w:rsid w:val="00506BA7"/>
    <w:rsid w:val="00507ACC"/>
    <w:rsid w:val="00507D58"/>
    <w:rsid w:val="005107FC"/>
    <w:rsid w:val="00510E57"/>
    <w:rsid w:val="00512CF3"/>
    <w:rsid w:val="00515544"/>
    <w:rsid w:val="0051555D"/>
    <w:rsid w:val="0051567B"/>
    <w:rsid w:val="005161DB"/>
    <w:rsid w:val="00520685"/>
    <w:rsid w:val="005218A2"/>
    <w:rsid w:val="00521E3A"/>
    <w:rsid w:val="00522EC1"/>
    <w:rsid w:val="00525C09"/>
    <w:rsid w:val="005271C8"/>
    <w:rsid w:val="00527248"/>
    <w:rsid w:val="005272A6"/>
    <w:rsid w:val="005275B6"/>
    <w:rsid w:val="00527DB4"/>
    <w:rsid w:val="00531005"/>
    <w:rsid w:val="0053120A"/>
    <w:rsid w:val="00531275"/>
    <w:rsid w:val="005345F7"/>
    <w:rsid w:val="0053641E"/>
    <w:rsid w:val="00536CB3"/>
    <w:rsid w:val="00536D6E"/>
    <w:rsid w:val="005405DB"/>
    <w:rsid w:val="00540F2A"/>
    <w:rsid w:val="005410D3"/>
    <w:rsid w:val="005415C0"/>
    <w:rsid w:val="0054171C"/>
    <w:rsid w:val="00542C22"/>
    <w:rsid w:val="00543748"/>
    <w:rsid w:val="00544516"/>
    <w:rsid w:val="00544784"/>
    <w:rsid w:val="005455CF"/>
    <w:rsid w:val="00546B5E"/>
    <w:rsid w:val="005500E6"/>
    <w:rsid w:val="00550E8A"/>
    <w:rsid w:val="00551058"/>
    <w:rsid w:val="00552BE1"/>
    <w:rsid w:val="00553622"/>
    <w:rsid w:val="00556178"/>
    <w:rsid w:val="00556E49"/>
    <w:rsid w:val="0055770E"/>
    <w:rsid w:val="0056125C"/>
    <w:rsid w:val="00564C8B"/>
    <w:rsid w:val="00564CDF"/>
    <w:rsid w:val="00565409"/>
    <w:rsid w:val="00565C30"/>
    <w:rsid w:val="00566A23"/>
    <w:rsid w:val="00567294"/>
    <w:rsid w:val="005672F2"/>
    <w:rsid w:val="005676D4"/>
    <w:rsid w:val="005677F7"/>
    <w:rsid w:val="0056795E"/>
    <w:rsid w:val="00567A34"/>
    <w:rsid w:val="005706BA"/>
    <w:rsid w:val="0057223B"/>
    <w:rsid w:val="005742BA"/>
    <w:rsid w:val="00574AF4"/>
    <w:rsid w:val="00574CB5"/>
    <w:rsid w:val="00575DF5"/>
    <w:rsid w:val="005768F3"/>
    <w:rsid w:val="005774F2"/>
    <w:rsid w:val="005778A7"/>
    <w:rsid w:val="0058046C"/>
    <w:rsid w:val="00580AD3"/>
    <w:rsid w:val="005811A4"/>
    <w:rsid w:val="0058166B"/>
    <w:rsid w:val="00583041"/>
    <w:rsid w:val="00583BC6"/>
    <w:rsid w:val="00583D6B"/>
    <w:rsid w:val="0058569F"/>
    <w:rsid w:val="00585E08"/>
    <w:rsid w:val="00586FF1"/>
    <w:rsid w:val="00587F10"/>
    <w:rsid w:val="005904EE"/>
    <w:rsid w:val="005906B9"/>
    <w:rsid w:val="00590D57"/>
    <w:rsid w:val="00591EB6"/>
    <w:rsid w:val="00592C31"/>
    <w:rsid w:val="00592F7F"/>
    <w:rsid w:val="00593F9A"/>
    <w:rsid w:val="0059404F"/>
    <w:rsid w:val="00594380"/>
    <w:rsid w:val="00597091"/>
    <w:rsid w:val="0059760F"/>
    <w:rsid w:val="005A1C33"/>
    <w:rsid w:val="005A1F8E"/>
    <w:rsid w:val="005A20D6"/>
    <w:rsid w:val="005A3A11"/>
    <w:rsid w:val="005A40BD"/>
    <w:rsid w:val="005A76C4"/>
    <w:rsid w:val="005A7A7D"/>
    <w:rsid w:val="005B0347"/>
    <w:rsid w:val="005B0AAA"/>
    <w:rsid w:val="005B1D3F"/>
    <w:rsid w:val="005B2BF9"/>
    <w:rsid w:val="005B36E8"/>
    <w:rsid w:val="005B43B2"/>
    <w:rsid w:val="005B4439"/>
    <w:rsid w:val="005B73B1"/>
    <w:rsid w:val="005C060A"/>
    <w:rsid w:val="005C345B"/>
    <w:rsid w:val="005C35D3"/>
    <w:rsid w:val="005C3707"/>
    <w:rsid w:val="005C445D"/>
    <w:rsid w:val="005C67E1"/>
    <w:rsid w:val="005C7D4D"/>
    <w:rsid w:val="005D13D4"/>
    <w:rsid w:val="005D453E"/>
    <w:rsid w:val="005D534D"/>
    <w:rsid w:val="005D703A"/>
    <w:rsid w:val="005D77BD"/>
    <w:rsid w:val="005D7CA5"/>
    <w:rsid w:val="005D7E08"/>
    <w:rsid w:val="005E0039"/>
    <w:rsid w:val="005E0250"/>
    <w:rsid w:val="005E0366"/>
    <w:rsid w:val="005E10A5"/>
    <w:rsid w:val="005E15D2"/>
    <w:rsid w:val="005E1794"/>
    <w:rsid w:val="005E19FC"/>
    <w:rsid w:val="005E2F39"/>
    <w:rsid w:val="005E347D"/>
    <w:rsid w:val="005E403B"/>
    <w:rsid w:val="005E4480"/>
    <w:rsid w:val="005E68DF"/>
    <w:rsid w:val="005E6E6E"/>
    <w:rsid w:val="005E7C71"/>
    <w:rsid w:val="005F02FB"/>
    <w:rsid w:val="005F05FE"/>
    <w:rsid w:val="005F0B6D"/>
    <w:rsid w:val="005F0C6B"/>
    <w:rsid w:val="005F13CF"/>
    <w:rsid w:val="005F24B7"/>
    <w:rsid w:val="005F25C0"/>
    <w:rsid w:val="005F53F4"/>
    <w:rsid w:val="005F75E5"/>
    <w:rsid w:val="005F7DA3"/>
    <w:rsid w:val="0060069B"/>
    <w:rsid w:val="00600C05"/>
    <w:rsid w:val="00602B0E"/>
    <w:rsid w:val="00602FA2"/>
    <w:rsid w:val="00603B0E"/>
    <w:rsid w:val="006043F7"/>
    <w:rsid w:val="00604C4D"/>
    <w:rsid w:val="006054C5"/>
    <w:rsid w:val="006104C3"/>
    <w:rsid w:val="00611E3E"/>
    <w:rsid w:val="00612142"/>
    <w:rsid w:val="00613B0C"/>
    <w:rsid w:val="00614887"/>
    <w:rsid w:val="00615080"/>
    <w:rsid w:val="00615F32"/>
    <w:rsid w:val="00616525"/>
    <w:rsid w:val="00617566"/>
    <w:rsid w:val="0062047D"/>
    <w:rsid w:val="006237D0"/>
    <w:rsid w:val="006238DD"/>
    <w:rsid w:val="00626ED0"/>
    <w:rsid w:val="0062744E"/>
    <w:rsid w:val="006274C7"/>
    <w:rsid w:val="0062775D"/>
    <w:rsid w:val="006302A2"/>
    <w:rsid w:val="0063081F"/>
    <w:rsid w:val="00630E82"/>
    <w:rsid w:val="006311F0"/>
    <w:rsid w:val="00631C27"/>
    <w:rsid w:val="006338CD"/>
    <w:rsid w:val="00633FCB"/>
    <w:rsid w:val="00634395"/>
    <w:rsid w:val="006343DB"/>
    <w:rsid w:val="00634B07"/>
    <w:rsid w:val="006362BB"/>
    <w:rsid w:val="00636BD9"/>
    <w:rsid w:val="00637023"/>
    <w:rsid w:val="00637437"/>
    <w:rsid w:val="00641652"/>
    <w:rsid w:val="00642719"/>
    <w:rsid w:val="00642970"/>
    <w:rsid w:val="00644E1D"/>
    <w:rsid w:val="00645E01"/>
    <w:rsid w:val="00646D8C"/>
    <w:rsid w:val="00650CAA"/>
    <w:rsid w:val="0065189A"/>
    <w:rsid w:val="0065280B"/>
    <w:rsid w:val="00653448"/>
    <w:rsid w:val="0065348A"/>
    <w:rsid w:val="00653860"/>
    <w:rsid w:val="006571A2"/>
    <w:rsid w:val="00661FDC"/>
    <w:rsid w:val="006627F6"/>
    <w:rsid w:val="00662FD8"/>
    <w:rsid w:val="006632BB"/>
    <w:rsid w:val="006638CD"/>
    <w:rsid w:val="0066491E"/>
    <w:rsid w:val="006653DE"/>
    <w:rsid w:val="00665C1E"/>
    <w:rsid w:val="006720FD"/>
    <w:rsid w:val="0067243A"/>
    <w:rsid w:val="0067257A"/>
    <w:rsid w:val="0067264B"/>
    <w:rsid w:val="006727A0"/>
    <w:rsid w:val="00673357"/>
    <w:rsid w:val="00673A8A"/>
    <w:rsid w:val="006740A6"/>
    <w:rsid w:val="00674364"/>
    <w:rsid w:val="00674375"/>
    <w:rsid w:val="00674FC1"/>
    <w:rsid w:val="00675401"/>
    <w:rsid w:val="00675459"/>
    <w:rsid w:val="0067549F"/>
    <w:rsid w:val="00676893"/>
    <w:rsid w:val="00676C80"/>
    <w:rsid w:val="00676CF7"/>
    <w:rsid w:val="006770B6"/>
    <w:rsid w:val="00677BE5"/>
    <w:rsid w:val="0068129D"/>
    <w:rsid w:val="006813C0"/>
    <w:rsid w:val="0068191E"/>
    <w:rsid w:val="00681997"/>
    <w:rsid w:val="00681B8E"/>
    <w:rsid w:val="00682F98"/>
    <w:rsid w:val="006835C3"/>
    <w:rsid w:val="00683B0B"/>
    <w:rsid w:val="0068656A"/>
    <w:rsid w:val="00687F06"/>
    <w:rsid w:val="0069093F"/>
    <w:rsid w:val="006911F3"/>
    <w:rsid w:val="0069228C"/>
    <w:rsid w:val="006933BA"/>
    <w:rsid w:val="00693A16"/>
    <w:rsid w:val="00694480"/>
    <w:rsid w:val="00694C35"/>
    <w:rsid w:val="00694F09"/>
    <w:rsid w:val="006955A4"/>
    <w:rsid w:val="006967CC"/>
    <w:rsid w:val="00696B4C"/>
    <w:rsid w:val="00696C7D"/>
    <w:rsid w:val="0069780D"/>
    <w:rsid w:val="006A368B"/>
    <w:rsid w:val="006A54CE"/>
    <w:rsid w:val="006A6E79"/>
    <w:rsid w:val="006A7E18"/>
    <w:rsid w:val="006A7E20"/>
    <w:rsid w:val="006B161F"/>
    <w:rsid w:val="006B29E6"/>
    <w:rsid w:val="006B316F"/>
    <w:rsid w:val="006B34AF"/>
    <w:rsid w:val="006B3F2F"/>
    <w:rsid w:val="006B495C"/>
    <w:rsid w:val="006B60F6"/>
    <w:rsid w:val="006B6AB0"/>
    <w:rsid w:val="006B718B"/>
    <w:rsid w:val="006B7D4F"/>
    <w:rsid w:val="006C0CB6"/>
    <w:rsid w:val="006C19C0"/>
    <w:rsid w:val="006C1AA1"/>
    <w:rsid w:val="006C1F52"/>
    <w:rsid w:val="006C242F"/>
    <w:rsid w:val="006C27D8"/>
    <w:rsid w:val="006C2C9B"/>
    <w:rsid w:val="006C408D"/>
    <w:rsid w:val="006C44FA"/>
    <w:rsid w:val="006C4BD6"/>
    <w:rsid w:val="006C55C5"/>
    <w:rsid w:val="006C5BCF"/>
    <w:rsid w:val="006C6026"/>
    <w:rsid w:val="006C686F"/>
    <w:rsid w:val="006C7B17"/>
    <w:rsid w:val="006C7C6D"/>
    <w:rsid w:val="006D1384"/>
    <w:rsid w:val="006D21C2"/>
    <w:rsid w:val="006D29FF"/>
    <w:rsid w:val="006D4E9F"/>
    <w:rsid w:val="006D647A"/>
    <w:rsid w:val="006D66BC"/>
    <w:rsid w:val="006D696E"/>
    <w:rsid w:val="006D6AB8"/>
    <w:rsid w:val="006D7A99"/>
    <w:rsid w:val="006D7D20"/>
    <w:rsid w:val="006E0201"/>
    <w:rsid w:val="006E0BED"/>
    <w:rsid w:val="006E1A4B"/>
    <w:rsid w:val="006E1A5B"/>
    <w:rsid w:val="006E26AC"/>
    <w:rsid w:val="006E2E4E"/>
    <w:rsid w:val="006E469B"/>
    <w:rsid w:val="006E4B98"/>
    <w:rsid w:val="006E4E87"/>
    <w:rsid w:val="006E4FE2"/>
    <w:rsid w:val="006E5900"/>
    <w:rsid w:val="006E5C9E"/>
    <w:rsid w:val="006E6257"/>
    <w:rsid w:val="006E708A"/>
    <w:rsid w:val="006E7CF2"/>
    <w:rsid w:val="006F2C90"/>
    <w:rsid w:val="006F3B48"/>
    <w:rsid w:val="006F425D"/>
    <w:rsid w:val="006F647C"/>
    <w:rsid w:val="006F6D95"/>
    <w:rsid w:val="006F71F9"/>
    <w:rsid w:val="006F72E9"/>
    <w:rsid w:val="006F774C"/>
    <w:rsid w:val="007001B9"/>
    <w:rsid w:val="007014AC"/>
    <w:rsid w:val="00702ACB"/>
    <w:rsid w:val="00702CDF"/>
    <w:rsid w:val="00703C4E"/>
    <w:rsid w:val="0070400B"/>
    <w:rsid w:val="00704C40"/>
    <w:rsid w:val="00705ACF"/>
    <w:rsid w:val="007060CD"/>
    <w:rsid w:val="007077D3"/>
    <w:rsid w:val="00707C03"/>
    <w:rsid w:val="00707E5B"/>
    <w:rsid w:val="007109A8"/>
    <w:rsid w:val="00711B4C"/>
    <w:rsid w:val="00712E1B"/>
    <w:rsid w:val="007137BE"/>
    <w:rsid w:val="007139CD"/>
    <w:rsid w:val="007148E4"/>
    <w:rsid w:val="00714C3D"/>
    <w:rsid w:val="0071518C"/>
    <w:rsid w:val="00715EAB"/>
    <w:rsid w:val="00716699"/>
    <w:rsid w:val="007169D7"/>
    <w:rsid w:val="0071743D"/>
    <w:rsid w:val="007210EB"/>
    <w:rsid w:val="0072151D"/>
    <w:rsid w:val="00723E4E"/>
    <w:rsid w:val="0072413B"/>
    <w:rsid w:val="00724740"/>
    <w:rsid w:val="00724A62"/>
    <w:rsid w:val="00726924"/>
    <w:rsid w:val="00726E4B"/>
    <w:rsid w:val="0072709D"/>
    <w:rsid w:val="007276A8"/>
    <w:rsid w:val="007304DE"/>
    <w:rsid w:val="00731DE4"/>
    <w:rsid w:val="0073202E"/>
    <w:rsid w:val="007335D9"/>
    <w:rsid w:val="00733C5E"/>
    <w:rsid w:val="00733D9A"/>
    <w:rsid w:val="00733DC1"/>
    <w:rsid w:val="00734E52"/>
    <w:rsid w:val="0073789C"/>
    <w:rsid w:val="0073796A"/>
    <w:rsid w:val="00740847"/>
    <w:rsid w:val="00743A58"/>
    <w:rsid w:val="007472AE"/>
    <w:rsid w:val="0074770C"/>
    <w:rsid w:val="00750502"/>
    <w:rsid w:val="0075070D"/>
    <w:rsid w:val="0075277B"/>
    <w:rsid w:val="00752CA8"/>
    <w:rsid w:val="007536E2"/>
    <w:rsid w:val="00753C11"/>
    <w:rsid w:val="00754914"/>
    <w:rsid w:val="00754A81"/>
    <w:rsid w:val="00756AF1"/>
    <w:rsid w:val="00756CB8"/>
    <w:rsid w:val="0075722A"/>
    <w:rsid w:val="00757B71"/>
    <w:rsid w:val="00757D78"/>
    <w:rsid w:val="007613D3"/>
    <w:rsid w:val="00761BC8"/>
    <w:rsid w:val="00763CBA"/>
    <w:rsid w:val="00764A6D"/>
    <w:rsid w:val="00765393"/>
    <w:rsid w:val="007658E2"/>
    <w:rsid w:val="007666CD"/>
    <w:rsid w:val="007674B9"/>
    <w:rsid w:val="007703BD"/>
    <w:rsid w:val="0077384A"/>
    <w:rsid w:val="00774023"/>
    <w:rsid w:val="00774B69"/>
    <w:rsid w:val="00774FCF"/>
    <w:rsid w:val="00776657"/>
    <w:rsid w:val="00776A17"/>
    <w:rsid w:val="00776A7D"/>
    <w:rsid w:val="007772BF"/>
    <w:rsid w:val="00777569"/>
    <w:rsid w:val="00780089"/>
    <w:rsid w:val="00781580"/>
    <w:rsid w:val="0078185C"/>
    <w:rsid w:val="00781EF5"/>
    <w:rsid w:val="00782E60"/>
    <w:rsid w:val="00783308"/>
    <w:rsid w:val="00783740"/>
    <w:rsid w:val="007841F6"/>
    <w:rsid w:val="00784BA4"/>
    <w:rsid w:val="00786386"/>
    <w:rsid w:val="0078747C"/>
    <w:rsid w:val="00790DC1"/>
    <w:rsid w:val="0079253C"/>
    <w:rsid w:val="00792C1B"/>
    <w:rsid w:val="007937C0"/>
    <w:rsid w:val="00794E94"/>
    <w:rsid w:val="007952F7"/>
    <w:rsid w:val="00796242"/>
    <w:rsid w:val="00796BEE"/>
    <w:rsid w:val="00796D59"/>
    <w:rsid w:val="00797AC0"/>
    <w:rsid w:val="007A076E"/>
    <w:rsid w:val="007A0ADE"/>
    <w:rsid w:val="007A0D6D"/>
    <w:rsid w:val="007A2839"/>
    <w:rsid w:val="007A2B5E"/>
    <w:rsid w:val="007A30FA"/>
    <w:rsid w:val="007A43F2"/>
    <w:rsid w:val="007A49ED"/>
    <w:rsid w:val="007A4E90"/>
    <w:rsid w:val="007A54EA"/>
    <w:rsid w:val="007A5517"/>
    <w:rsid w:val="007A5C76"/>
    <w:rsid w:val="007A654E"/>
    <w:rsid w:val="007A65E1"/>
    <w:rsid w:val="007A7B87"/>
    <w:rsid w:val="007A7F56"/>
    <w:rsid w:val="007B065E"/>
    <w:rsid w:val="007B1A69"/>
    <w:rsid w:val="007B2039"/>
    <w:rsid w:val="007B242B"/>
    <w:rsid w:val="007B2DBE"/>
    <w:rsid w:val="007B2E3A"/>
    <w:rsid w:val="007B58A6"/>
    <w:rsid w:val="007B6703"/>
    <w:rsid w:val="007B6DA3"/>
    <w:rsid w:val="007B7AB2"/>
    <w:rsid w:val="007B7E93"/>
    <w:rsid w:val="007C1509"/>
    <w:rsid w:val="007C6C3B"/>
    <w:rsid w:val="007C7761"/>
    <w:rsid w:val="007C7CD7"/>
    <w:rsid w:val="007D0215"/>
    <w:rsid w:val="007D063A"/>
    <w:rsid w:val="007D0D23"/>
    <w:rsid w:val="007D0E72"/>
    <w:rsid w:val="007D1533"/>
    <w:rsid w:val="007D1BF8"/>
    <w:rsid w:val="007D20DB"/>
    <w:rsid w:val="007D2A7F"/>
    <w:rsid w:val="007D2B38"/>
    <w:rsid w:val="007D39E3"/>
    <w:rsid w:val="007D427A"/>
    <w:rsid w:val="007D4AB5"/>
    <w:rsid w:val="007D61D2"/>
    <w:rsid w:val="007D70ED"/>
    <w:rsid w:val="007E07B9"/>
    <w:rsid w:val="007E0A54"/>
    <w:rsid w:val="007E0BC7"/>
    <w:rsid w:val="007E14FA"/>
    <w:rsid w:val="007E1F69"/>
    <w:rsid w:val="007E2F2B"/>
    <w:rsid w:val="007E2FA7"/>
    <w:rsid w:val="007E3017"/>
    <w:rsid w:val="007E4B30"/>
    <w:rsid w:val="007E53BA"/>
    <w:rsid w:val="007E6359"/>
    <w:rsid w:val="007E6C2E"/>
    <w:rsid w:val="007E6E45"/>
    <w:rsid w:val="007E7218"/>
    <w:rsid w:val="007F0829"/>
    <w:rsid w:val="007F2616"/>
    <w:rsid w:val="007F29C0"/>
    <w:rsid w:val="007F31D9"/>
    <w:rsid w:val="007F3E08"/>
    <w:rsid w:val="007F422D"/>
    <w:rsid w:val="007F5A68"/>
    <w:rsid w:val="007F5C4F"/>
    <w:rsid w:val="007F6395"/>
    <w:rsid w:val="007F6610"/>
    <w:rsid w:val="007F6E86"/>
    <w:rsid w:val="007F72B4"/>
    <w:rsid w:val="007F7F60"/>
    <w:rsid w:val="007F7FC4"/>
    <w:rsid w:val="008003BD"/>
    <w:rsid w:val="008004E4"/>
    <w:rsid w:val="008004EF"/>
    <w:rsid w:val="008026CC"/>
    <w:rsid w:val="00803A37"/>
    <w:rsid w:val="00803C54"/>
    <w:rsid w:val="008044A4"/>
    <w:rsid w:val="00805127"/>
    <w:rsid w:val="0080568E"/>
    <w:rsid w:val="00806327"/>
    <w:rsid w:val="0080686F"/>
    <w:rsid w:val="00807C89"/>
    <w:rsid w:val="00810A9F"/>
    <w:rsid w:val="00810AD8"/>
    <w:rsid w:val="008117D6"/>
    <w:rsid w:val="00811FC5"/>
    <w:rsid w:val="008139D3"/>
    <w:rsid w:val="00813CD2"/>
    <w:rsid w:val="00814363"/>
    <w:rsid w:val="008143C5"/>
    <w:rsid w:val="008149C9"/>
    <w:rsid w:val="008163DB"/>
    <w:rsid w:val="008207DC"/>
    <w:rsid w:val="0082208A"/>
    <w:rsid w:val="00822A57"/>
    <w:rsid w:val="00823DC4"/>
    <w:rsid w:val="00823DEB"/>
    <w:rsid w:val="0082458F"/>
    <w:rsid w:val="0082493E"/>
    <w:rsid w:val="0082495B"/>
    <w:rsid w:val="008271BD"/>
    <w:rsid w:val="00827202"/>
    <w:rsid w:val="008272C6"/>
    <w:rsid w:val="00827A0F"/>
    <w:rsid w:val="00827C00"/>
    <w:rsid w:val="00827E46"/>
    <w:rsid w:val="0083023A"/>
    <w:rsid w:val="0083040F"/>
    <w:rsid w:val="00830490"/>
    <w:rsid w:val="008307DE"/>
    <w:rsid w:val="00830B4C"/>
    <w:rsid w:val="008318E0"/>
    <w:rsid w:val="00834995"/>
    <w:rsid w:val="00835B30"/>
    <w:rsid w:val="00836E2A"/>
    <w:rsid w:val="008371A9"/>
    <w:rsid w:val="00837419"/>
    <w:rsid w:val="00840260"/>
    <w:rsid w:val="00841EDC"/>
    <w:rsid w:val="008422EC"/>
    <w:rsid w:val="0084430B"/>
    <w:rsid w:val="00844688"/>
    <w:rsid w:val="00846238"/>
    <w:rsid w:val="00846560"/>
    <w:rsid w:val="00850DC5"/>
    <w:rsid w:val="00850F19"/>
    <w:rsid w:val="00851843"/>
    <w:rsid w:val="008533AB"/>
    <w:rsid w:val="00854B35"/>
    <w:rsid w:val="00855A58"/>
    <w:rsid w:val="008566C4"/>
    <w:rsid w:val="00856AD8"/>
    <w:rsid w:val="008573D9"/>
    <w:rsid w:val="00857BB0"/>
    <w:rsid w:val="00860509"/>
    <w:rsid w:val="00860922"/>
    <w:rsid w:val="0086108A"/>
    <w:rsid w:val="00861400"/>
    <w:rsid w:val="00861E3E"/>
    <w:rsid w:val="00862910"/>
    <w:rsid w:val="0086306A"/>
    <w:rsid w:val="00863200"/>
    <w:rsid w:val="00864D86"/>
    <w:rsid w:val="00865913"/>
    <w:rsid w:val="00866A09"/>
    <w:rsid w:val="00867270"/>
    <w:rsid w:val="00867867"/>
    <w:rsid w:val="00871160"/>
    <w:rsid w:val="0087232C"/>
    <w:rsid w:val="00872D43"/>
    <w:rsid w:val="008732C3"/>
    <w:rsid w:val="0087391C"/>
    <w:rsid w:val="00876F06"/>
    <w:rsid w:val="008779A6"/>
    <w:rsid w:val="00877F6A"/>
    <w:rsid w:val="00882360"/>
    <w:rsid w:val="00883871"/>
    <w:rsid w:val="00884E7C"/>
    <w:rsid w:val="00884FDE"/>
    <w:rsid w:val="00885B7A"/>
    <w:rsid w:val="0088698F"/>
    <w:rsid w:val="0088721D"/>
    <w:rsid w:val="0088775F"/>
    <w:rsid w:val="008878EF"/>
    <w:rsid w:val="00887D0E"/>
    <w:rsid w:val="008900BE"/>
    <w:rsid w:val="00890F20"/>
    <w:rsid w:val="0089138C"/>
    <w:rsid w:val="00893957"/>
    <w:rsid w:val="008941D6"/>
    <w:rsid w:val="008952EC"/>
    <w:rsid w:val="00897AE3"/>
    <w:rsid w:val="008A19D2"/>
    <w:rsid w:val="008A2295"/>
    <w:rsid w:val="008A24E7"/>
    <w:rsid w:val="008A2A94"/>
    <w:rsid w:val="008A2D54"/>
    <w:rsid w:val="008A3319"/>
    <w:rsid w:val="008A408C"/>
    <w:rsid w:val="008A408E"/>
    <w:rsid w:val="008A5768"/>
    <w:rsid w:val="008A5C63"/>
    <w:rsid w:val="008A6151"/>
    <w:rsid w:val="008B0FE5"/>
    <w:rsid w:val="008B13A8"/>
    <w:rsid w:val="008B1AA5"/>
    <w:rsid w:val="008B1D72"/>
    <w:rsid w:val="008B249A"/>
    <w:rsid w:val="008B3112"/>
    <w:rsid w:val="008B3EBF"/>
    <w:rsid w:val="008B52BE"/>
    <w:rsid w:val="008B7879"/>
    <w:rsid w:val="008B7AE4"/>
    <w:rsid w:val="008B7D9F"/>
    <w:rsid w:val="008C0C21"/>
    <w:rsid w:val="008C276C"/>
    <w:rsid w:val="008C3001"/>
    <w:rsid w:val="008C310E"/>
    <w:rsid w:val="008C3602"/>
    <w:rsid w:val="008C5DF5"/>
    <w:rsid w:val="008C672F"/>
    <w:rsid w:val="008C6FE6"/>
    <w:rsid w:val="008D0214"/>
    <w:rsid w:val="008D09C5"/>
    <w:rsid w:val="008D0B7C"/>
    <w:rsid w:val="008D1B80"/>
    <w:rsid w:val="008D27C8"/>
    <w:rsid w:val="008D3B57"/>
    <w:rsid w:val="008D4283"/>
    <w:rsid w:val="008D58AB"/>
    <w:rsid w:val="008D5D8F"/>
    <w:rsid w:val="008D62B9"/>
    <w:rsid w:val="008D62E7"/>
    <w:rsid w:val="008E0847"/>
    <w:rsid w:val="008E08CC"/>
    <w:rsid w:val="008E0A27"/>
    <w:rsid w:val="008E21A4"/>
    <w:rsid w:val="008E239E"/>
    <w:rsid w:val="008E2BE6"/>
    <w:rsid w:val="008E396D"/>
    <w:rsid w:val="008E4336"/>
    <w:rsid w:val="008E436C"/>
    <w:rsid w:val="008E5B89"/>
    <w:rsid w:val="008E6FC5"/>
    <w:rsid w:val="008E7236"/>
    <w:rsid w:val="008E75C3"/>
    <w:rsid w:val="008F1C6E"/>
    <w:rsid w:val="008F1DF5"/>
    <w:rsid w:val="008F25E4"/>
    <w:rsid w:val="008F26FC"/>
    <w:rsid w:val="008F3035"/>
    <w:rsid w:val="008F694D"/>
    <w:rsid w:val="008F7812"/>
    <w:rsid w:val="00900154"/>
    <w:rsid w:val="00902659"/>
    <w:rsid w:val="0090478C"/>
    <w:rsid w:val="009064E3"/>
    <w:rsid w:val="00906A6B"/>
    <w:rsid w:val="00906A8D"/>
    <w:rsid w:val="0090732F"/>
    <w:rsid w:val="009074D4"/>
    <w:rsid w:val="00907925"/>
    <w:rsid w:val="00910E8B"/>
    <w:rsid w:val="00911315"/>
    <w:rsid w:val="00911414"/>
    <w:rsid w:val="00911C66"/>
    <w:rsid w:val="00913398"/>
    <w:rsid w:val="00914369"/>
    <w:rsid w:val="00915932"/>
    <w:rsid w:val="00915A16"/>
    <w:rsid w:val="009176E0"/>
    <w:rsid w:val="00917E0A"/>
    <w:rsid w:val="00921B00"/>
    <w:rsid w:val="009220C9"/>
    <w:rsid w:val="00922994"/>
    <w:rsid w:val="00923756"/>
    <w:rsid w:val="00924061"/>
    <w:rsid w:val="00924AFB"/>
    <w:rsid w:val="00925CAE"/>
    <w:rsid w:val="00926223"/>
    <w:rsid w:val="00926E8E"/>
    <w:rsid w:val="009274C3"/>
    <w:rsid w:val="009275E4"/>
    <w:rsid w:val="00927901"/>
    <w:rsid w:val="0093136D"/>
    <w:rsid w:val="009314FE"/>
    <w:rsid w:val="00932371"/>
    <w:rsid w:val="00932B7D"/>
    <w:rsid w:val="009340A5"/>
    <w:rsid w:val="00934E36"/>
    <w:rsid w:val="00935144"/>
    <w:rsid w:val="009359B7"/>
    <w:rsid w:val="009363F5"/>
    <w:rsid w:val="00936758"/>
    <w:rsid w:val="009367C5"/>
    <w:rsid w:val="009369E7"/>
    <w:rsid w:val="00937A0C"/>
    <w:rsid w:val="0094027F"/>
    <w:rsid w:val="009406EC"/>
    <w:rsid w:val="00940E5F"/>
    <w:rsid w:val="0094147F"/>
    <w:rsid w:val="00941D61"/>
    <w:rsid w:val="00943727"/>
    <w:rsid w:val="00943CCC"/>
    <w:rsid w:val="00943F55"/>
    <w:rsid w:val="00944020"/>
    <w:rsid w:val="0094611B"/>
    <w:rsid w:val="009466B6"/>
    <w:rsid w:val="009469FF"/>
    <w:rsid w:val="00946A85"/>
    <w:rsid w:val="00950B74"/>
    <w:rsid w:val="00950FDE"/>
    <w:rsid w:val="00951FBC"/>
    <w:rsid w:val="00952FB9"/>
    <w:rsid w:val="009539A8"/>
    <w:rsid w:val="00953D3D"/>
    <w:rsid w:val="00954C68"/>
    <w:rsid w:val="00960700"/>
    <w:rsid w:val="009620A1"/>
    <w:rsid w:val="009622EF"/>
    <w:rsid w:val="00963529"/>
    <w:rsid w:val="0096450B"/>
    <w:rsid w:val="00964828"/>
    <w:rsid w:val="00964CD7"/>
    <w:rsid w:val="00965ED4"/>
    <w:rsid w:val="009668B3"/>
    <w:rsid w:val="0097058F"/>
    <w:rsid w:val="00970694"/>
    <w:rsid w:val="009707BB"/>
    <w:rsid w:val="00971D21"/>
    <w:rsid w:val="009738EE"/>
    <w:rsid w:val="009762DE"/>
    <w:rsid w:val="0097637D"/>
    <w:rsid w:val="00976626"/>
    <w:rsid w:val="00977047"/>
    <w:rsid w:val="009777F9"/>
    <w:rsid w:val="0098088D"/>
    <w:rsid w:val="00980B6D"/>
    <w:rsid w:val="00981ADF"/>
    <w:rsid w:val="00981DA0"/>
    <w:rsid w:val="00981FC6"/>
    <w:rsid w:val="009824C5"/>
    <w:rsid w:val="0098387F"/>
    <w:rsid w:val="00984E46"/>
    <w:rsid w:val="0098619F"/>
    <w:rsid w:val="00990611"/>
    <w:rsid w:val="00990C2D"/>
    <w:rsid w:val="00991418"/>
    <w:rsid w:val="009938C1"/>
    <w:rsid w:val="00993C68"/>
    <w:rsid w:val="009943BB"/>
    <w:rsid w:val="0099518B"/>
    <w:rsid w:val="00996234"/>
    <w:rsid w:val="00996547"/>
    <w:rsid w:val="00996B36"/>
    <w:rsid w:val="00997D64"/>
    <w:rsid w:val="009A00B2"/>
    <w:rsid w:val="009A111C"/>
    <w:rsid w:val="009A3458"/>
    <w:rsid w:val="009A358D"/>
    <w:rsid w:val="009A38B3"/>
    <w:rsid w:val="009A4512"/>
    <w:rsid w:val="009A5457"/>
    <w:rsid w:val="009A5DD2"/>
    <w:rsid w:val="009A661D"/>
    <w:rsid w:val="009A7FBB"/>
    <w:rsid w:val="009B1A18"/>
    <w:rsid w:val="009B3F9A"/>
    <w:rsid w:val="009B412C"/>
    <w:rsid w:val="009B6C94"/>
    <w:rsid w:val="009B794B"/>
    <w:rsid w:val="009C0142"/>
    <w:rsid w:val="009C2F54"/>
    <w:rsid w:val="009C4131"/>
    <w:rsid w:val="009C4995"/>
    <w:rsid w:val="009C4A32"/>
    <w:rsid w:val="009C505E"/>
    <w:rsid w:val="009C5563"/>
    <w:rsid w:val="009C5C63"/>
    <w:rsid w:val="009C6BC5"/>
    <w:rsid w:val="009C7085"/>
    <w:rsid w:val="009C7821"/>
    <w:rsid w:val="009C7B2A"/>
    <w:rsid w:val="009D0EAF"/>
    <w:rsid w:val="009D109F"/>
    <w:rsid w:val="009D18F1"/>
    <w:rsid w:val="009D3BA0"/>
    <w:rsid w:val="009D41C6"/>
    <w:rsid w:val="009D53B2"/>
    <w:rsid w:val="009D63A5"/>
    <w:rsid w:val="009D6F10"/>
    <w:rsid w:val="009D701D"/>
    <w:rsid w:val="009D7225"/>
    <w:rsid w:val="009E0286"/>
    <w:rsid w:val="009E05F4"/>
    <w:rsid w:val="009E09CF"/>
    <w:rsid w:val="009E1389"/>
    <w:rsid w:val="009E1CE1"/>
    <w:rsid w:val="009E261C"/>
    <w:rsid w:val="009E2B44"/>
    <w:rsid w:val="009E2C73"/>
    <w:rsid w:val="009E5A6D"/>
    <w:rsid w:val="009E7250"/>
    <w:rsid w:val="009F07BB"/>
    <w:rsid w:val="009F0AC3"/>
    <w:rsid w:val="009F48C2"/>
    <w:rsid w:val="009F4909"/>
    <w:rsid w:val="009F51EC"/>
    <w:rsid w:val="009F522B"/>
    <w:rsid w:val="009F5429"/>
    <w:rsid w:val="009F7290"/>
    <w:rsid w:val="009F749F"/>
    <w:rsid w:val="009F7820"/>
    <w:rsid w:val="00A01299"/>
    <w:rsid w:val="00A01357"/>
    <w:rsid w:val="00A02250"/>
    <w:rsid w:val="00A02F54"/>
    <w:rsid w:val="00A036A6"/>
    <w:rsid w:val="00A04D58"/>
    <w:rsid w:val="00A056D1"/>
    <w:rsid w:val="00A06E4D"/>
    <w:rsid w:val="00A0717F"/>
    <w:rsid w:val="00A10964"/>
    <w:rsid w:val="00A11C8D"/>
    <w:rsid w:val="00A11D55"/>
    <w:rsid w:val="00A12B29"/>
    <w:rsid w:val="00A12F4C"/>
    <w:rsid w:val="00A12F97"/>
    <w:rsid w:val="00A13D42"/>
    <w:rsid w:val="00A14EB8"/>
    <w:rsid w:val="00A14FC8"/>
    <w:rsid w:val="00A152A2"/>
    <w:rsid w:val="00A15F7B"/>
    <w:rsid w:val="00A15FF1"/>
    <w:rsid w:val="00A1600C"/>
    <w:rsid w:val="00A17DCF"/>
    <w:rsid w:val="00A21398"/>
    <w:rsid w:val="00A25447"/>
    <w:rsid w:val="00A31519"/>
    <w:rsid w:val="00A31DC1"/>
    <w:rsid w:val="00A33EA5"/>
    <w:rsid w:val="00A35748"/>
    <w:rsid w:val="00A36295"/>
    <w:rsid w:val="00A37377"/>
    <w:rsid w:val="00A37586"/>
    <w:rsid w:val="00A40E15"/>
    <w:rsid w:val="00A41D2E"/>
    <w:rsid w:val="00A42218"/>
    <w:rsid w:val="00A42828"/>
    <w:rsid w:val="00A43209"/>
    <w:rsid w:val="00A432FF"/>
    <w:rsid w:val="00A436A2"/>
    <w:rsid w:val="00A43EC2"/>
    <w:rsid w:val="00A44D10"/>
    <w:rsid w:val="00A45021"/>
    <w:rsid w:val="00A463EB"/>
    <w:rsid w:val="00A4750A"/>
    <w:rsid w:val="00A505C5"/>
    <w:rsid w:val="00A51AA2"/>
    <w:rsid w:val="00A51D41"/>
    <w:rsid w:val="00A52C2F"/>
    <w:rsid w:val="00A52DED"/>
    <w:rsid w:val="00A54869"/>
    <w:rsid w:val="00A555E1"/>
    <w:rsid w:val="00A5592E"/>
    <w:rsid w:val="00A56C62"/>
    <w:rsid w:val="00A56E21"/>
    <w:rsid w:val="00A56E5A"/>
    <w:rsid w:val="00A61054"/>
    <w:rsid w:val="00A61E58"/>
    <w:rsid w:val="00A62304"/>
    <w:rsid w:val="00A6238C"/>
    <w:rsid w:val="00A63AAB"/>
    <w:rsid w:val="00A63CBB"/>
    <w:rsid w:val="00A64C09"/>
    <w:rsid w:val="00A6582F"/>
    <w:rsid w:val="00A67288"/>
    <w:rsid w:val="00A67A8D"/>
    <w:rsid w:val="00A67D40"/>
    <w:rsid w:val="00A67EF3"/>
    <w:rsid w:val="00A719C2"/>
    <w:rsid w:val="00A719D1"/>
    <w:rsid w:val="00A72DA9"/>
    <w:rsid w:val="00A73E77"/>
    <w:rsid w:val="00A7493D"/>
    <w:rsid w:val="00A74AB9"/>
    <w:rsid w:val="00A74C8E"/>
    <w:rsid w:val="00A7538F"/>
    <w:rsid w:val="00A77D04"/>
    <w:rsid w:val="00A819A0"/>
    <w:rsid w:val="00A81DCB"/>
    <w:rsid w:val="00A8213B"/>
    <w:rsid w:val="00A823B2"/>
    <w:rsid w:val="00A82793"/>
    <w:rsid w:val="00A838EB"/>
    <w:rsid w:val="00A84E07"/>
    <w:rsid w:val="00A852B8"/>
    <w:rsid w:val="00A91405"/>
    <w:rsid w:val="00A9390C"/>
    <w:rsid w:val="00A947CF"/>
    <w:rsid w:val="00A950CE"/>
    <w:rsid w:val="00A97071"/>
    <w:rsid w:val="00A9746D"/>
    <w:rsid w:val="00AA1F79"/>
    <w:rsid w:val="00AA2CB2"/>
    <w:rsid w:val="00AA363F"/>
    <w:rsid w:val="00AA38DD"/>
    <w:rsid w:val="00AA4378"/>
    <w:rsid w:val="00AA4BAE"/>
    <w:rsid w:val="00AA53BF"/>
    <w:rsid w:val="00AA5574"/>
    <w:rsid w:val="00AA6695"/>
    <w:rsid w:val="00AA680E"/>
    <w:rsid w:val="00AA6A49"/>
    <w:rsid w:val="00AB32DF"/>
    <w:rsid w:val="00AB3533"/>
    <w:rsid w:val="00AB3671"/>
    <w:rsid w:val="00AB394A"/>
    <w:rsid w:val="00AB4104"/>
    <w:rsid w:val="00AB6593"/>
    <w:rsid w:val="00AC1DC2"/>
    <w:rsid w:val="00AC1FB2"/>
    <w:rsid w:val="00AC2709"/>
    <w:rsid w:val="00AC3A29"/>
    <w:rsid w:val="00AC3BA0"/>
    <w:rsid w:val="00AC4291"/>
    <w:rsid w:val="00AC45AB"/>
    <w:rsid w:val="00AC47AE"/>
    <w:rsid w:val="00AC5001"/>
    <w:rsid w:val="00AC516C"/>
    <w:rsid w:val="00AC5AA3"/>
    <w:rsid w:val="00AC7D93"/>
    <w:rsid w:val="00AC7E01"/>
    <w:rsid w:val="00AD01DD"/>
    <w:rsid w:val="00AD0C37"/>
    <w:rsid w:val="00AD0E5C"/>
    <w:rsid w:val="00AD13DE"/>
    <w:rsid w:val="00AD1682"/>
    <w:rsid w:val="00AD19B1"/>
    <w:rsid w:val="00AD1FEF"/>
    <w:rsid w:val="00AD255E"/>
    <w:rsid w:val="00AD2563"/>
    <w:rsid w:val="00AD2C82"/>
    <w:rsid w:val="00AD34FC"/>
    <w:rsid w:val="00AD3795"/>
    <w:rsid w:val="00AD3A9D"/>
    <w:rsid w:val="00AD41FD"/>
    <w:rsid w:val="00AD4FD8"/>
    <w:rsid w:val="00AD5181"/>
    <w:rsid w:val="00AD5F98"/>
    <w:rsid w:val="00AD613D"/>
    <w:rsid w:val="00AD6FDF"/>
    <w:rsid w:val="00AD7261"/>
    <w:rsid w:val="00AE2068"/>
    <w:rsid w:val="00AE2A69"/>
    <w:rsid w:val="00AE4807"/>
    <w:rsid w:val="00AE4913"/>
    <w:rsid w:val="00AE5090"/>
    <w:rsid w:val="00AE5266"/>
    <w:rsid w:val="00AE61C7"/>
    <w:rsid w:val="00AF00E0"/>
    <w:rsid w:val="00AF05F1"/>
    <w:rsid w:val="00AF3244"/>
    <w:rsid w:val="00AF3359"/>
    <w:rsid w:val="00AF3C12"/>
    <w:rsid w:val="00AF48FD"/>
    <w:rsid w:val="00AF4CCE"/>
    <w:rsid w:val="00AF5250"/>
    <w:rsid w:val="00AF52B5"/>
    <w:rsid w:val="00AF5355"/>
    <w:rsid w:val="00AF5510"/>
    <w:rsid w:val="00AF67D7"/>
    <w:rsid w:val="00AF6854"/>
    <w:rsid w:val="00AF73EA"/>
    <w:rsid w:val="00B001B8"/>
    <w:rsid w:val="00B003F4"/>
    <w:rsid w:val="00B01AA8"/>
    <w:rsid w:val="00B027F3"/>
    <w:rsid w:val="00B048D5"/>
    <w:rsid w:val="00B04BD8"/>
    <w:rsid w:val="00B06AA9"/>
    <w:rsid w:val="00B07088"/>
    <w:rsid w:val="00B07C3C"/>
    <w:rsid w:val="00B10B46"/>
    <w:rsid w:val="00B10CE8"/>
    <w:rsid w:val="00B12150"/>
    <w:rsid w:val="00B121EC"/>
    <w:rsid w:val="00B13DB9"/>
    <w:rsid w:val="00B14DD6"/>
    <w:rsid w:val="00B15BED"/>
    <w:rsid w:val="00B16AC8"/>
    <w:rsid w:val="00B16B14"/>
    <w:rsid w:val="00B178EF"/>
    <w:rsid w:val="00B17AA3"/>
    <w:rsid w:val="00B20105"/>
    <w:rsid w:val="00B20674"/>
    <w:rsid w:val="00B2408A"/>
    <w:rsid w:val="00B242C2"/>
    <w:rsid w:val="00B25648"/>
    <w:rsid w:val="00B25ABF"/>
    <w:rsid w:val="00B26493"/>
    <w:rsid w:val="00B30A57"/>
    <w:rsid w:val="00B314E8"/>
    <w:rsid w:val="00B315BF"/>
    <w:rsid w:val="00B32D3C"/>
    <w:rsid w:val="00B33A9E"/>
    <w:rsid w:val="00B33AAE"/>
    <w:rsid w:val="00B33CF6"/>
    <w:rsid w:val="00B35CC1"/>
    <w:rsid w:val="00B35D5D"/>
    <w:rsid w:val="00B36C27"/>
    <w:rsid w:val="00B37F5F"/>
    <w:rsid w:val="00B40B29"/>
    <w:rsid w:val="00B40F6B"/>
    <w:rsid w:val="00B41021"/>
    <w:rsid w:val="00B41473"/>
    <w:rsid w:val="00B4362C"/>
    <w:rsid w:val="00B43A6B"/>
    <w:rsid w:val="00B43F54"/>
    <w:rsid w:val="00B44801"/>
    <w:rsid w:val="00B44BED"/>
    <w:rsid w:val="00B45470"/>
    <w:rsid w:val="00B458EC"/>
    <w:rsid w:val="00B46550"/>
    <w:rsid w:val="00B500B0"/>
    <w:rsid w:val="00B5143A"/>
    <w:rsid w:val="00B5206D"/>
    <w:rsid w:val="00B52D1E"/>
    <w:rsid w:val="00B539B5"/>
    <w:rsid w:val="00B545C5"/>
    <w:rsid w:val="00B54973"/>
    <w:rsid w:val="00B55752"/>
    <w:rsid w:val="00B575EA"/>
    <w:rsid w:val="00B57C3E"/>
    <w:rsid w:val="00B607F5"/>
    <w:rsid w:val="00B6084A"/>
    <w:rsid w:val="00B60D5B"/>
    <w:rsid w:val="00B61C53"/>
    <w:rsid w:val="00B61FF0"/>
    <w:rsid w:val="00B6239F"/>
    <w:rsid w:val="00B62851"/>
    <w:rsid w:val="00B634BB"/>
    <w:rsid w:val="00B63F12"/>
    <w:rsid w:val="00B64BC1"/>
    <w:rsid w:val="00B659F1"/>
    <w:rsid w:val="00B70C8F"/>
    <w:rsid w:val="00B70FF6"/>
    <w:rsid w:val="00B715B1"/>
    <w:rsid w:val="00B7211D"/>
    <w:rsid w:val="00B72CD6"/>
    <w:rsid w:val="00B747EA"/>
    <w:rsid w:val="00B76FBB"/>
    <w:rsid w:val="00B77D6F"/>
    <w:rsid w:val="00B81013"/>
    <w:rsid w:val="00B81DB8"/>
    <w:rsid w:val="00B83CE5"/>
    <w:rsid w:val="00B840F5"/>
    <w:rsid w:val="00B84852"/>
    <w:rsid w:val="00B85514"/>
    <w:rsid w:val="00B85E39"/>
    <w:rsid w:val="00B86C4A"/>
    <w:rsid w:val="00B873AF"/>
    <w:rsid w:val="00B9298C"/>
    <w:rsid w:val="00B9546E"/>
    <w:rsid w:val="00B95713"/>
    <w:rsid w:val="00B95CA7"/>
    <w:rsid w:val="00B964F0"/>
    <w:rsid w:val="00B96AC7"/>
    <w:rsid w:val="00B9702F"/>
    <w:rsid w:val="00B971CF"/>
    <w:rsid w:val="00B9721A"/>
    <w:rsid w:val="00B97CBC"/>
    <w:rsid w:val="00BA1D45"/>
    <w:rsid w:val="00BA22EE"/>
    <w:rsid w:val="00BA246D"/>
    <w:rsid w:val="00BA25C2"/>
    <w:rsid w:val="00BA304F"/>
    <w:rsid w:val="00BA3EAD"/>
    <w:rsid w:val="00BA4A78"/>
    <w:rsid w:val="00BA57E4"/>
    <w:rsid w:val="00BA702E"/>
    <w:rsid w:val="00BA7C3B"/>
    <w:rsid w:val="00BB195A"/>
    <w:rsid w:val="00BB1D68"/>
    <w:rsid w:val="00BB1F18"/>
    <w:rsid w:val="00BB2177"/>
    <w:rsid w:val="00BB34A8"/>
    <w:rsid w:val="00BB3F3F"/>
    <w:rsid w:val="00BB592D"/>
    <w:rsid w:val="00BB6287"/>
    <w:rsid w:val="00BB638D"/>
    <w:rsid w:val="00BB6A58"/>
    <w:rsid w:val="00BB6D8B"/>
    <w:rsid w:val="00BB7649"/>
    <w:rsid w:val="00BB7C30"/>
    <w:rsid w:val="00BC1989"/>
    <w:rsid w:val="00BC1EA7"/>
    <w:rsid w:val="00BC3F6F"/>
    <w:rsid w:val="00BC4FE5"/>
    <w:rsid w:val="00BC5860"/>
    <w:rsid w:val="00BC65A8"/>
    <w:rsid w:val="00BC72C8"/>
    <w:rsid w:val="00BD05A8"/>
    <w:rsid w:val="00BD33BC"/>
    <w:rsid w:val="00BD4F63"/>
    <w:rsid w:val="00BD5B8D"/>
    <w:rsid w:val="00BD6E82"/>
    <w:rsid w:val="00BD761D"/>
    <w:rsid w:val="00BE05F3"/>
    <w:rsid w:val="00BE25BF"/>
    <w:rsid w:val="00BE3586"/>
    <w:rsid w:val="00BE3795"/>
    <w:rsid w:val="00BE524E"/>
    <w:rsid w:val="00BE593E"/>
    <w:rsid w:val="00BE73EF"/>
    <w:rsid w:val="00BF0159"/>
    <w:rsid w:val="00BF0964"/>
    <w:rsid w:val="00BF0DFF"/>
    <w:rsid w:val="00BF3827"/>
    <w:rsid w:val="00BF42D0"/>
    <w:rsid w:val="00BF4BFF"/>
    <w:rsid w:val="00BF4E56"/>
    <w:rsid w:val="00BF529B"/>
    <w:rsid w:val="00BF551C"/>
    <w:rsid w:val="00BF7815"/>
    <w:rsid w:val="00C00327"/>
    <w:rsid w:val="00C016DF"/>
    <w:rsid w:val="00C03D7F"/>
    <w:rsid w:val="00C044E2"/>
    <w:rsid w:val="00C049AF"/>
    <w:rsid w:val="00C05F48"/>
    <w:rsid w:val="00C06317"/>
    <w:rsid w:val="00C06FC6"/>
    <w:rsid w:val="00C11A73"/>
    <w:rsid w:val="00C1445C"/>
    <w:rsid w:val="00C144A3"/>
    <w:rsid w:val="00C14932"/>
    <w:rsid w:val="00C15526"/>
    <w:rsid w:val="00C157DC"/>
    <w:rsid w:val="00C15D02"/>
    <w:rsid w:val="00C175B8"/>
    <w:rsid w:val="00C20250"/>
    <w:rsid w:val="00C213D2"/>
    <w:rsid w:val="00C215EC"/>
    <w:rsid w:val="00C21860"/>
    <w:rsid w:val="00C225A0"/>
    <w:rsid w:val="00C2324A"/>
    <w:rsid w:val="00C234D2"/>
    <w:rsid w:val="00C2397F"/>
    <w:rsid w:val="00C240FA"/>
    <w:rsid w:val="00C24AE9"/>
    <w:rsid w:val="00C25BE8"/>
    <w:rsid w:val="00C26EDB"/>
    <w:rsid w:val="00C27A43"/>
    <w:rsid w:val="00C30209"/>
    <w:rsid w:val="00C30609"/>
    <w:rsid w:val="00C30E37"/>
    <w:rsid w:val="00C30F6A"/>
    <w:rsid w:val="00C31456"/>
    <w:rsid w:val="00C3150F"/>
    <w:rsid w:val="00C31D6E"/>
    <w:rsid w:val="00C32943"/>
    <w:rsid w:val="00C33CA0"/>
    <w:rsid w:val="00C3654C"/>
    <w:rsid w:val="00C36836"/>
    <w:rsid w:val="00C4126A"/>
    <w:rsid w:val="00C416C1"/>
    <w:rsid w:val="00C42169"/>
    <w:rsid w:val="00C43B94"/>
    <w:rsid w:val="00C44D8D"/>
    <w:rsid w:val="00C451EB"/>
    <w:rsid w:val="00C45482"/>
    <w:rsid w:val="00C459AE"/>
    <w:rsid w:val="00C45C86"/>
    <w:rsid w:val="00C46058"/>
    <w:rsid w:val="00C46ABC"/>
    <w:rsid w:val="00C4753B"/>
    <w:rsid w:val="00C47FFB"/>
    <w:rsid w:val="00C52DD7"/>
    <w:rsid w:val="00C5327D"/>
    <w:rsid w:val="00C536B7"/>
    <w:rsid w:val="00C540EE"/>
    <w:rsid w:val="00C541F0"/>
    <w:rsid w:val="00C552D9"/>
    <w:rsid w:val="00C55D2B"/>
    <w:rsid w:val="00C57B8E"/>
    <w:rsid w:val="00C57EDA"/>
    <w:rsid w:val="00C6312C"/>
    <w:rsid w:val="00C641CE"/>
    <w:rsid w:val="00C6460F"/>
    <w:rsid w:val="00C7009E"/>
    <w:rsid w:val="00C70D57"/>
    <w:rsid w:val="00C710E5"/>
    <w:rsid w:val="00C71EEE"/>
    <w:rsid w:val="00C742D1"/>
    <w:rsid w:val="00C7466F"/>
    <w:rsid w:val="00C7557F"/>
    <w:rsid w:val="00C76C5B"/>
    <w:rsid w:val="00C77085"/>
    <w:rsid w:val="00C77CD6"/>
    <w:rsid w:val="00C77D7F"/>
    <w:rsid w:val="00C77E86"/>
    <w:rsid w:val="00C81C1D"/>
    <w:rsid w:val="00C82F19"/>
    <w:rsid w:val="00C8627C"/>
    <w:rsid w:val="00C86AA1"/>
    <w:rsid w:val="00C87889"/>
    <w:rsid w:val="00C91313"/>
    <w:rsid w:val="00C91958"/>
    <w:rsid w:val="00C91C30"/>
    <w:rsid w:val="00C92DFF"/>
    <w:rsid w:val="00C930C6"/>
    <w:rsid w:val="00C93681"/>
    <w:rsid w:val="00C974A4"/>
    <w:rsid w:val="00C97B49"/>
    <w:rsid w:val="00CA04B3"/>
    <w:rsid w:val="00CA1973"/>
    <w:rsid w:val="00CA2326"/>
    <w:rsid w:val="00CA3F93"/>
    <w:rsid w:val="00CA4A3D"/>
    <w:rsid w:val="00CA5DA2"/>
    <w:rsid w:val="00CA7C72"/>
    <w:rsid w:val="00CB478A"/>
    <w:rsid w:val="00CB6700"/>
    <w:rsid w:val="00CB6C27"/>
    <w:rsid w:val="00CC15B3"/>
    <w:rsid w:val="00CC1717"/>
    <w:rsid w:val="00CC1E47"/>
    <w:rsid w:val="00CC216C"/>
    <w:rsid w:val="00CC3E88"/>
    <w:rsid w:val="00CC553C"/>
    <w:rsid w:val="00CC76A2"/>
    <w:rsid w:val="00CD0733"/>
    <w:rsid w:val="00CD0E1F"/>
    <w:rsid w:val="00CD0F3D"/>
    <w:rsid w:val="00CD269D"/>
    <w:rsid w:val="00CD26BE"/>
    <w:rsid w:val="00CD3DA1"/>
    <w:rsid w:val="00CD4DC0"/>
    <w:rsid w:val="00CD5524"/>
    <w:rsid w:val="00CD5C33"/>
    <w:rsid w:val="00CD69FD"/>
    <w:rsid w:val="00CD78B4"/>
    <w:rsid w:val="00CE17F8"/>
    <w:rsid w:val="00CE2996"/>
    <w:rsid w:val="00CE3393"/>
    <w:rsid w:val="00CE3969"/>
    <w:rsid w:val="00CE3C15"/>
    <w:rsid w:val="00CE3F9A"/>
    <w:rsid w:val="00CE6DA0"/>
    <w:rsid w:val="00CE70C2"/>
    <w:rsid w:val="00CE7B70"/>
    <w:rsid w:val="00CF05BE"/>
    <w:rsid w:val="00CF0B7C"/>
    <w:rsid w:val="00CF10BE"/>
    <w:rsid w:val="00CF1961"/>
    <w:rsid w:val="00CF208D"/>
    <w:rsid w:val="00CF2188"/>
    <w:rsid w:val="00CF221B"/>
    <w:rsid w:val="00CF2395"/>
    <w:rsid w:val="00CF25FD"/>
    <w:rsid w:val="00CF26D2"/>
    <w:rsid w:val="00CF3626"/>
    <w:rsid w:val="00CF40A6"/>
    <w:rsid w:val="00CF4DC5"/>
    <w:rsid w:val="00CF5D46"/>
    <w:rsid w:val="00CF5E1B"/>
    <w:rsid w:val="00CF6CB8"/>
    <w:rsid w:val="00D002B8"/>
    <w:rsid w:val="00D00307"/>
    <w:rsid w:val="00D0225A"/>
    <w:rsid w:val="00D02318"/>
    <w:rsid w:val="00D03172"/>
    <w:rsid w:val="00D0406E"/>
    <w:rsid w:val="00D04ED8"/>
    <w:rsid w:val="00D0551E"/>
    <w:rsid w:val="00D07A8D"/>
    <w:rsid w:val="00D10A40"/>
    <w:rsid w:val="00D12099"/>
    <w:rsid w:val="00D1450E"/>
    <w:rsid w:val="00D15B74"/>
    <w:rsid w:val="00D15E71"/>
    <w:rsid w:val="00D1669D"/>
    <w:rsid w:val="00D16C8B"/>
    <w:rsid w:val="00D16E82"/>
    <w:rsid w:val="00D2077B"/>
    <w:rsid w:val="00D21B22"/>
    <w:rsid w:val="00D22198"/>
    <w:rsid w:val="00D2240D"/>
    <w:rsid w:val="00D22DAB"/>
    <w:rsid w:val="00D22EF2"/>
    <w:rsid w:val="00D23FCE"/>
    <w:rsid w:val="00D242D1"/>
    <w:rsid w:val="00D24465"/>
    <w:rsid w:val="00D245A7"/>
    <w:rsid w:val="00D247E7"/>
    <w:rsid w:val="00D254C1"/>
    <w:rsid w:val="00D26C05"/>
    <w:rsid w:val="00D27346"/>
    <w:rsid w:val="00D34456"/>
    <w:rsid w:val="00D34CAF"/>
    <w:rsid w:val="00D35DA3"/>
    <w:rsid w:val="00D37A10"/>
    <w:rsid w:val="00D403FF"/>
    <w:rsid w:val="00D42031"/>
    <w:rsid w:val="00D420A7"/>
    <w:rsid w:val="00D427A5"/>
    <w:rsid w:val="00D42E5B"/>
    <w:rsid w:val="00D43D7E"/>
    <w:rsid w:val="00D44064"/>
    <w:rsid w:val="00D44104"/>
    <w:rsid w:val="00D44832"/>
    <w:rsid w:val="00D4615F"/>
    <w:rsid w:val="00D46CCA"/>
    <w:rsid w:val="00D47662"/>
    <w:rsid w:val="00D47A3B"/>
    <w:rsid w:val="00D50473"/>
    <w:rsid w:val="00D50745"/>
    <w:rsid w:val="00D516BD"/>
    <w:rsid w:val="00D51A65"/>
    <w:rsid w:val="00D53930"/>
    <w:rsid w:val="00D563A1"/>
    <w:rsid w:val="00D5675F"/>
    <w:rsid w:val="00D60161"/>
    <w:rsid w:val="00D60745"/>
    <w:rsid w:val="00D60908"/>
    <w:rsid w:val="00D60E59"/>
    <w:rsid w:val="00D635A1"/>
    <w:rsid w:val="00D64EC0"/>
    <w:rsid w:val="00D65FB9"/>
    <w:rsid w:val="00D66DB0"/>
    <w:rsid w:val="00D705B6"/>
    <w:rsid w:val="00D71683"/>
    <w:rsid w:val="00D71EF2"/>
    <w:rsid w:val="00D73CE2"/>
    <w:rsid w:val="00D73D8A"/>
    <w:rsid w:val="00D755CF"/>
    <w:rsid w:val="00D75904"/>
    <w:rsid w:val="00D7590A"/>
    <w:rsid w:val="00D75C80"/>
    <w:rsid w:val="00D773D6"/>
    <w:rsid w:val="00D8148F"/>
    <w:rsid w:val="00D817FE"/>
    <w:rsid w:val="00D82EEA"/>
    <w:rsid w:val="00D83260"/>
    <w:rsid w:val="00D8384F"/>
    <w:rsid w:val="00D83C50"/>
    <w:rsid w:val="00D85950"/>
    <w:rsid w:val="00D85A4E"/>
    <w:rsid w:val="00D86092"/>
    <w:rsid w:val="00D90572"/>
    <w:rsid w:val="00D9057C"/>
    <w:rsid w:val="00D910FA"/>
    <w:rsid w:val="00D91485"/>
    <w:rsid w:val="00D91966"/>
    <w:rsid w:val="00D91B26"/>
    <w:rsid w:val="00D92244"/>
    <w:rsid w:val="00D930C5"/>
    <w:rsid w:val="00D9545A"/>
    <w:rsid w:val="00D954E5"/>
    <w:rsid w:val="00D9593D"/>
    <w:rsid w:val="00D95C43"/>
    <w:rsid w:val="00D97D9B"/>
    <w:rsid w:val="00DA0A50"/>
    <w:rsid w:val="00DA0EFB"/>
    <w:rsid w:val="00DA0F4D"/>
    <w:rsid w:val="00DA11D0"/>
    <w:rsid w:val="00DA22CF"/>
    <w:rsid w:val="00DA234F"/>
    <w:rsid w:val="00DA2E1C"/>
    <w:rsid w:val="00DA4ACB"/>
    <w:rsid w:val="00DA55E9"/>
    <w:rsid w:val="00DA58A1"/>
    <w:rsid w:val="00DA7D53"/>
    <w:rsid w:val="00DB2B1A"/>
    <w:rsid w:val="00DB3DD2"/>
    <w:rsid w:val="00DB5496"/>
    <w:rsid w:val="00DB5E69"/>
    <w:rsid w:val="00DB65D6"/>
    <w:rsid w:val="00DB6802"/>
    <w:rsid w:val="00DB6C4F"/>
    <w:rsid w:val="00DB7C63"/>
    <w:rsid w:val="00DC0403"/>
    <w:rsid w:val="00DC0530"/>
    <w:rsid w:val="00DC20EF"/>
    <w:rsid w:val="00DC32BE"/>
    <w:rsid w:val="00DC3BB0"/>
    <w:rsid w:val="00DC413B"/>
    <w:rsid w:val="00DC4269"/>
    <w:rsid w:val="00DC4DB0"/>
    <w:rsid w:val="00DC6305"/>
    <w:rsid w:val="00DC67C1"/>
    <w:rsid w:val="00DC7263"/>
    <w:rsid w:val="00DC7614"/>
    <w:rsid w:val="00DD0100"/>
    <w:rsid w:val="00DD0A0B"/>
    <w:rsid w:val="00DD0FAD"/>
    <w:rsid w:val="00DD3B86"/>
    <w:rsid w:val="00DD612F"/>
    <w:rsid w:val="00DE085F"/>
    <w:rsid w:val="00DE1444"/>
    <w:rsid w:val="00DE14CC"/>
    <w:rsid w:val="00DE1645"/>
    <w:rsid w:val="00DE16CB"/>
    <w:rsid w:val="00DE1A57"/>
    <w:rsid w:val="00DE1CC5"/>
    <w:rsid w:val="00DE2EFB"/>
    <w:rsid w:val="00DE48BA"/>
    <w:rsid w:val="00DE68FB"/>
    <w:rsid w:val="00DE6FCD"/>
    <w:rsid w:val="00DE7870"/>
    <w:rsid w:val="00DF113C"/>
    <w:rsid w:val="00DF1F53"/>
    <w:rsid w:val="00DF21B3"/>
    <w:rsid w:val="00DF2E6B"/>
    <w:rsid w:val="00DF307E"/>
    <w:rsid w:val="00DF31CB"/>
    <w:rsid w:val="00DF5C14"/>
    <w:rsid w:val="00DF5CE1"/>
    <w:rsid w:val="00DF7127"/>
    <w:rsid w:val="00DF7D41"/>
    <w:rsid w:val="00DF7DF9"/>
    <w:rsid w:val="00DF7FA9"/>
    <w:rsid w:val="00E0098D"/>
    <w:rsid w:val="00E00AF8"/>
    <w:rsid w:val="00E014C3"/>
    <w:rsid w:val="00E02777"/>
    <w:rsid w:val="00E0283B"/>
    <w:rsid w:val="00E0621D"/>
    <w:rsid w:val="00E07B81"/>
    <w:rsid w:val="00E139C7"/>
    <w:rsid w:val="00E146F6"/>
    <w:rsid w:val="00E15539"/>
    <w:rsid w:val="00E20339"/>
    <w:rsid w:val="00E20695"/>
    <w:rsid w:val="00E20FFF"/>
    <w:rsid w:val="00E21268"/>
    <w:rsid w:val="00E21767"/>
    <w:rsid w:val="00E22012"/>
    <w:rsid w:val="00E224BF"/>
    <w:rsid w:val="00E23C60"/>
    <w:rsid w:val="00E255DF"/>
    <w:rsid w:val="00E26587"/>
    <w:rsid w:val="00E26B1B"/>
    <w:rsid w:val="00E26E36"/>
    <w:rsid w:val="00E272DC"/>
    <w:rsid w:val="00E31515"/>
    <w:rsid w:val="00E3333A"/>
    <w:rsid w:val="00E34BEE"/>
    <w:rsid w:val="00E35C04"/>
    <w:rsid w:val="00E40365"/>
    <w:rsid w:val="00E40A71"/>
    <w:rsid w:val="00E4196D"/>
    <w:rsid w:val="00E4263A"/>
    <w:rsid w:val="00E4457E"/>
    <w:rsid w:val="00E451B1"/>
    <w:rsid w:val="00E46267"/>
    <w:rsid w:val="00E46E38"/>
    <w:rsid w:val="00E51B86"/>
    <w:rsid w:val="00E51B9F"/>
    <w:rsid w:val="00E51F3A"/>
    <w:rsid w:val="00E5226E"/>
    <w:rsid w:val="00E52BAE"/>
    <w:rsid w:val="00E5331F"/>
    <w:rsid w:val="00E53767"/>
    <w:rsid w:val="00E54F02"/>
    <w:rsid w:val="00E57046"/>
    <w:rsid w:val="00E60933"/>
    <w:rsid w:val="00E6184A"/>
    <w:rsid w:val="00E6367A"/>
    <w:rsid w:val="00E640A0"/>
    <w:rsid w:val="00E6528A"/>
    <w:rsid w:val="00E6595A"/>
    <w:rsid w:val="00E70B7A"/>
    <w:rsid w:val="00E70C3B"/>
    <w:rsid w:val="00E71DEA"/>
    <w:rsid w:val="00E75136"/>
    <w:rsid w:val="00E7551F"/>
    <w:rsid w:val="00E75F3D"/>
    <w:rsid w:val="00E76008"/>
    <w:rsid w:val="00E77AC2"/>
    <w:rsid w:val="00E8174D"/>
    <w:rsid w:val="00E824E2"/>
    <w:rsid w:val="00E825FD"/>
    <w:rsid w:val="00E82BD8"/>
    <w:rsid w:val="00E836FE"/>
    <w:rsid w:val="00E83BDF"/>
    <w:rsid w:val="00E843D8"/>
    <w:rsid w:val="00E85A0E"/>
    <w:rsid w:val="00E86E80"/>
    <w:rsid w:val="00E879F8"/>
    <w:rsid w:val="00E905DD"/>
    <w:rsid w:val="00E90888"/>
    <w:rsid w:val="00E9142C"/>
    <w:rsid w:val="00E91553"/>
    <w:rsid w:val="00E916EC"/>
    <w:rsid w:val="00E921B3"/>
    <w:rsid w:val="00E92834"/>
    <w:rsid w:val="00E92F01"/>
    <w:rsid w:val="00E9345C"/>
    <w:rsid w:val="00E95698"/>
    <w:rsid w:val="00E95B4C"/>
    <w:rsid w:val="00E95FE2"/>
    <w:rsid w:val="00E969EA"/>
    <w:rsid w:val="00E9733B"/>
    <w:rsid w:val="00E976B8"/>
    <w:rsid w:val="00E97AD2"/>
    <w:rsid w:val="00EA0E7E"/>
    <w:rsid w:val="00EA2BF9"/>
    <w:rsid w:val="00EA33F1"/>
    <w:rsid w:val="00EA607D"/>
    <w:rsid w:val="00EA66D4"/>
    <w:rsid w:val="00EA6D40"/>
    <w:rsid w:val="00EB07A6"/>
    <w:rsid w:val="00EB1002"/>
    <w:rsid w:val="00EB190A"/>
    <w:rsid w:val="00EB1AAB"/>
    <w:rsid w:val="00EB1AC1"/>
    <w:rsid w:val="00EB4CCC"/>
    <w:rsid w:val="00EB523E"/>
    <w:rsid w:val="00EB5418"/>
    <w:rsid w:val="00EC144A"/>
    <w:rsid w:val="00EC166F"/>
    <w:rsid w:val="00EC1C94"/>
    <w:rsid w:val="00EC1CC5"/>
    <w:rsid w:val="00EC3BDA"/>
    <w:rsid w:val="00EC4DB0"/>
    <w:rsid w:val="00EC5D3E"/>
    <w:rsid w:val="00EC739A"/>
    <w:rsid w:val="00EC73C4"/>
    <w:rsid w:val="00EC7ADA"/>
    <w:rsid w:val="00ED032A"/>
    <w:rsid w:val="00ED04F6"/>
    <w:rsid w:val="00ED10A1"/>
    <w:rsid w:val="00ED12CA"/>
    <w:rsid w:val="00ED19D7"/>
    <w:rsid w:val="00ED3862"/>
    <w:rsid w:val="00ED3F74"/>
    <w:rsid w:val="00ED4E47"/>
    <w:rsid w:val="00ED61DE"/>
    <w:rsid w:val="00ED74AD"/>
    <w:rsid w:val="00ED7B3F"/>
    <w:rsid w:val="00EE127F"/>
    <w:rsid w:val="00EE3C0A"/>
    <w:rsid w:val="00EE4E85"/>
    <w:rsid w:val="00EE5536"/>
    <w:rsid w:val="00EE6640"/>
    <w:rsid w:val="00EE7656"/>
    <w:rsid w:val="00EF1206"/>
    <w:rsid w:val="00EF22EB"/>
    <w:rsid w:val="00EF38A0"/>
    <w:rsid w:val="00EF48CB"/>
    <w:rsid w:val="00EF609A"/>
    <w:rsid w:val="00EF6C07"/>
    <w:rsid w:val="00EF7426"/>
    <w:rsid w:val="00F006D2"/>
    <w:rsid w:val="00F009EB"/>
    <w:rsid w:val="00F00EC7"/>
    <w:rsid w:val="00F013C8"/>
    <w:rsid w:val="00F02336"/>
    <w:rsid w:val="00F0259C"/>
    <w:rsid w:val="00F02B7E"/>
    <w:rsid w:val="00F0324E"/>
    <w:rsid w:val="00F033B1"/>
    <w:rsid w:val="00F061F1"/>
    <w:rsid w:val="00F07B4C"/>
    <w:rsid w:val="00F10EF1"/>
    <w:rsid w:val="00F11D61"/>
    <w:rsid w:val="00F11F14"/>
    <w:rsid w:val="00F13ADB"/>
    <w:rsid w:val="00F13B0C"/>
    <w:rsid w:val="00F1517B"/>
    <w:rsid w:val="00F161DA"/>
    <w:rsid w:val="00F16605"/>
    <w:rsid w:val="00F16EFC"/>
    <w:rsid w:val="00F175D8"/>
    <w:rsid w:val="00F17714"/>
    <w:rsid w:val="00F17B00"/>
    <w:rsid w:val="00F223E6"/>
    <w:rsid w:val="00F23C47"/>
    <w:rsid w:val="00F23CFD"/>
    <w:rsid w:val="00F24607"/>
    <w:rsid w:val="00F256AF"/>
    <w:rsid w:val="00F25740"/>
    <w:rsid w:val="00F25BA4"/>
    <w:rsid w:val="00F25CFA"/>
    <w:rsid w:val="00F25EFD"/>
    <w:rsid w:val="00F25F79"/>
    <w:rsid w:val="00F2685F"/>
    <w:rsid w:val="00F26AFF"/>
    <w:rsid w:val="00F27003"/>
    <w:rsid w:val="00F27D9E"/>
    <w:rsid w:val="00F31B50"/>
    <w:rsid w:val="00F338D9"/>
    <w:rsid w:val="00F3465A"/>
    <w:rsid w:val="00F34B92"/>
    <w:rsid w:val="00F35585"/>
    <w:rsid w:val="00F37725"/>
    <w:rsid w:val="00F40059"/>
    <w:rsid w:val="00F400F4"/>
    <w:rsid w:val="00F40ED2"/>
    <w:rsid w:val="00F410C6"/>
    <w:rsid w:val="00F414E6"/>
    <w:rsid w:val="00F41720"/>
    <w:rsid w:val="00F418ED"/>
    <w:rsid w:val="00F420E9"/>
    <w:rsid w:val="00F43789"/>
    <w:rsid w:val="00F45F75"/>
    <w:rsid w:val="00F469ED"/>
    <w:rsid w:val="00F46C7A"/>
    <w:rsid w:val="00F4722B"/>
    <w:rsid w:val="00F515CF"/>
    <w:rsid w:val="00F51AF1"/>
    <w:rsid w:val="00F51F4D"/>
    <w:rsid w:val="00F52F80"/>
    <w:rsid w:val="00F53660"/>
    <w:rsid w:val="00F5402B"/>
    <w:rsid w:val="00F5487A"/>
    <w:rsid w:val="00F54F25"/>
    <w:rsid w:val="00F555BB"/>
    <w:rsid w:val="00F55A4C"/>
    <w:rsid w:val="00F55C3A"/>
    <w:rsid w:val="00F55DCC"/>
    <w:rsid w:val="00F56337"/>
    <w:rsid w:val="00F564F2"/>
    <w:rsid w:val="00F5727A"/>
    <w:rsid w:val="00F60869"/>
    <w:rsid w:val="00F61629"/>
    <w:rsid w:val="00F61B1B"/>
    <w:rsid w:val="00F61E87"/>
    <w:rsid w:val="00F620FA"/>
    <w:rsid w:val="00F62B0F"/>
    <w:rsid w:val="00F6554B"/>
    <w:rsid w:val="00F65627"/>
    <w:rsid w:val="00F662C0"/>
    <w:rsid w:val="00F664B9"/>
    <w:rsid w:val="00F72127"/>
    <w:rsid w:val="00F72ADE"/>
    <w:rsid w:val="00F7365D"/>
    <w:rsid w:val="00F738F0"/>
    <w:rsid w:val="00F73CD1"/>
    <w:rsid w:val="00F74AB7"/>
    <w:rsid w:val="00F75DAF"/>
    <w:rsid w:val="00F75FC8"/>
    <w:rsid w:val="00F77586"/>
    <w:rsid w:val="00F8022D"/>
    <w:rsid w:val="00F8132C"/>
    <w:rsid w:val="00F81877"/>
    <w:rsid w:val="00F82E92"/>
    <w:rsid w:val="00F8365B"/>
    <w:rsid w:val="00F866CF"/>
    <w:rsid w:val="00F8798D"/>
    <w:rsid w:val="00F92009"/>
    <w:rsid w:val="00F93064"/>
    <w:rsid w:val="00F93223"/>
    <w:rsid w:val="00F94144"/>
    <w:rsid w:val="00F95330"/>
    <w:rsid w:val="00F962D9"/>
    <w:rsid w:val="00F966FF"/>
    <w:rsid w:val="00F97BCC"/>
    <w:rsid w:val="00FA0472"/>
    <w:rsid w:val="00FA0E59"/>
    <w:rsid w:val="00FA30A1"/>
    <w:rsid w:val="00FA6057"/>
    <w:rsid w:val="00FB08A0"/>
    <w:rsid w:val="00FB09D9"/>
    <w:rsid w:val="00FB0E29"/>
    <w:rsid w:val="00FB0FB1"/>
    <w:rsid w:val="00FB371D"/>
    <w:rsid w:val="00FB3846"/>
    <w:rsid w:val="00FB4DF1"/>
    <w:rsid w:val="00FB550B"/>
    <w:rsid w:val="00FB57EE"/>
    <w:rsid w:val="00FB7057"/>
    <w:rsid w:val="00FC1342"/>
    <w:rsid w:val="00FC2B20"/>
    <w:rsid w:val="00FC31F1"/>
    <w:rsid w:val="00FC4831"/>
    <w:rsid w:val="00FC4921"/>
    <w:rsid w:val="00FC4DA4"/>
    <w:rsid w:val="00FC5AC3"/>
    <w:rsid w:val="00FC70E1"/>
    <w:rsid w:val="00FD0B2A"/>
    <w:rsid w:val="00FD0F14"/>
    <w:rsid w:val="00FD19C5"/>
    <w:rsid w:val="00FD2419"/>
    <w:rsid w:val="00FD27B0"/>
    <w:rsid w:val="00FD2D7D"/>
    <w:rsid w:val="00FD35AA"/>
    <w:rsid w:val="00FD3668"/>
    <w:rsid w:val="00FD3C98"/>
    <w:rsid w:val="00FD412D"/>
    <w:rsid w:val="00FD53A0"/>
    <w:rsid w:val="00FD64AC"/>
    <w:rsid w:val="00FD6FE7"/>
    <w:rsid w:val="00FD7520"/>
    <w:rsid w:val="00FD7E31"/>
    <w:rsid w:val="00FD7FF9"/>
    <w:rsid w:val="00FE0769"/>
    <w:rsid w:val="00FE0DED"/>
    <w:rsid w:val="00FE27E9"/>
    <w:rsid w:val="00FE3D76"/>
    <w:rsid w:val="00FE5241"/>
    <w:rsid w:val="00FE6D91"/>
    <w:rsid w:val="00FF246F"/>
    <w:rsid w:val="00FF2A6A"/>
    <w:rsid w:val="00FF3D18"/>
    <w:rsid w:val="00FF4249"/>
    <w:rsid w:val="00FF65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5178A993"/>
  <w15:docId w15:val="{3AA985AF-4247-409D-BDA4-487C26AF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2A4E44"/>
    <w:rPr>
      <w:sz w:val="24"/>
      <w:szCs w:val="24"/>
    </w:rPr>
  </w:style>
  <w:style w:type="paragraph" w:styleId="Naslov1">
    <w:name w:val="heading 1"/>
    <w:aliases w:val="NASLOV"/>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overflowPunct w:val="0"/>
      <w:autoSpaceDE w:val="0"/>
      <w:autoSpaceDN w:val="0"/>
      <w:adjustRightInd w:val="0"/>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overflowPunct w:val="0"/>
      <w:autoSpaceDE w:val="0"/>
      <w:autoSpaceDN w:val="0"/>
      <w:adjustRightInd w:val="0"/>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uiPriority w:val="99"/>
    <w:locked/>
    <w:rsid w:val="008A5768"/>
    <w:rPr>
      <w:rFonts w:ascii="Cambria" w:hAnsi="Cambria" w:cs="Times New Roman"/>
      <w:b/>
      <w:bCs/>
      <w:kern w:val="32"/>
      <w:sz w:val="32"/>
      <w:szCs w:val="32"/>
    </w:rPr>
  </w:style>
  <w:style w:type="character" w:customStyle="1" w:styleId="Naslov2Znak">
    <w:name w:val="Naslov 2 Znak"/>
    <w:basedOn w:val="Privzetapisavaodstavka"/>
    <w:link w:val="Naslov2"/>
    <w:uiPriority w:val="99"/>
    <w:semiHidden/>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8A5768"/>
    <w:rPr>
      <w:rFonts w:ascii="Calibri" w:hAnsi="Calibri" w:cs="Times New Roman"/>
      <w:b/>
      <w:bCs/>
    </w:rPr>
  </w:style>
  <w:style w:type="character" w:customStyle="1" w:styleId="Naslov7Znak">
    <w:name w:val="Naslov 7 Znak"/>
    <w:basedOn w:val="Privzetapisavaodstavka"/>
    <w:link w:val="Naslov7"/>
    <w:uiPriority w:val="99"/>
    <w:semiHidden/>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locked/>
    <w:rsid w:val="008A5768"/>
    <w:rPr>
      <w:rFonts w:ascii="Cambria" w:hAnsi="Cambria" w:cs="Times New Roman"/>
    </w:rPr>
  </w:style>
  <w:style w:type="paragraph" w:styleId="Glava">
    <w:name w:val="header"/>
    <w:basedOn w:val="Navaden"/>
    <w:link w:val="Glav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HeaderChar">
    <w:name w:val="Header Char"/>
    <w:basedOn w:val="Privzetapisavaodstavka"/>
    <w:uiPriority w:val="99"/>
    <w:semiHidden/>
    <w:locked/>
    <w:rsid w:val="008A5768"/>
    <w:rPr>
      <w:rFonts w:cs="Times New Roman"/>
      <w:sz w:val="24"/>
      <w:szCs w:val="24"/>
    </w:rPr>
  </w:style>
  <w:style w:type="character" w:customStyle="1" w:styleId="GlavaZnak">
    <w:name w:val="Glava Znak"/>
    <w:link w:val="Glava"/>
    <w:uiPriority w:val="99"/>
    <w:locked/>
    <w:rsid w:val="00E843D8"/>
    <w:rPr>
      <w:rFonts w:ascii="HelveticaNeue Light" w:hAnsi="HelveticaNeue Light"/>
      <w:sz w:val="22"/>
      <w:lang w:val="sl-SI" w:eastAsia="sl-SI"/>
    </w:rPr>
  </w:style>
  <w:style w:type="paragraph" w:styleId="Naslov">
    <w:name w:val="Title"/>
    <w:basedOn w:val="Navaden"/>
    <w:link w:val="NaslovZnak"/>
    <w:uiPriority w:val="99"/>
    <w:qFormat/>
    <w:rsid w:val="002A4E44"/>
    <w:pPr>
      <w:jc w:val="center"/>
    </w:pPr>
    <w:rPr>
      <w:b/>
      <w:sz w:val="52"/>
      <w:szCs w:val="20"/>
    </w:rPr>
  </w:style>
  <w:style w:type="character" w:customStyle="1" w:styleId="NaslovZnak">
    <w:name w:val="Naslov Znak"/>
    <w:basedOn w:val="Privzetapisavaodstavka"/>
    <w:link w:val="Naslov"/>
    <w:uiPriority w:val="99"/>
    <w:locked/>
    <w:rsid w:val="008A5768"/>
    <w:rPr>
      <w:rFonts w:ascii="Cambria" w:hAnsi="Cambria" w:cs="Times New Roman"/>
      <w:b/>
      <w:bCs/>
      <w:kern w:val="28"/>
      <w:sz w:val="32"/>
      <w:szCs w:val="32"/>
    </w:rPr>
  </w:style>
  <w:style w:type="paragraph" w:styleId="Kazalovsebine1">
    <w:name w:val="toc 1"/>
    <w:basedOn w:val="Navaden"/>
    <w:next w:val="Navaden"/>
    <w:autoRedefine/>
    <w:uiPriority w:val="99"/>
    <w:semiHidden/>
    <w:rsid w:val="002A4E44"/>
    <w:pPr>
      <w:tabs>
        <w:tab w:val="left" w:pos="1276"/>
        <w:tab w:val="right" w:leader="dot" w:pos="9061"/>
      </w:tabs>
    </w:pPr>
    <w:rPr>
      <w:noProof/>
      <w:sz w:val="28"/>
      <w:szCs w:val="20"/>
      <w:lang w:val="en-GB"/>
    </w:rPr>
  </w:style>
  <w:style w:type="paragraph" w:customStyle="1" w:styleId="Point1">
    <w:name w:val="Point 1"/>
    <w:basedOn w:val="Navaden"/>
    <w:uiPriority w:val="99"/>
    <w:rsid w:val="002A4E44"/>
    <w:pPr>
      <w:spacing w:before="120" w:after="120"/>
      <w:ind w:left="1417" w:hanging="567"/>
      <w:jc w:val="both"/>
    </w:pPr>
    <w:rPr>
      <w:lang w:eastAsia="de-DE"/>
    </w:rPr>
  </w:style>
  <w:style w:type="paragraph" w:styleId="Telobesedila">
    <w:name w:val="Body Text"/>
    <w:basedOn w:val="Navaden"/>
    <w:link w:val="TelobesedilaZnak"/>
    <w:uiPriority w:val="99"/>
    <w:rsid w:val="002A4E44"/>
    <w:pPr>
      <w:jc w:val="both"/>
    </w:pPr>
    <w:rPr>
      <w:rFonts w:ascii="HelveticaNeue Light" w:hAnsi="HelveticaNeue Light"/>
      <w:szCs w:val="20"/>
    </w:rPr>
  </w:style>
  <w:style w:type="character" w:customStyle="1" w:styleId="TelobesedilaZnak">
    <w:name w:val="Telo besedila Znak"/>
    <w:basedOn w:val="Privzetapisavaodstavka"/>
    <w:link w:val="Telobesedila"/>
    <w:uiPriority w:val="99"/>
    <w:semiHidden/>
    <w:locked/>
    <w:rsid w:val="008A5768"/>
    <w:rPr>
      <w:rFonts w:cs="Times New Roman"/>
      <w:sz w:val="24"/>
      <w:szCs w:val="24"/>
    </w:rPr>
  </w:style>
  <w:style w:type="paragraph" w:styleId="Telobesedila3">
    <w:name w:val="Body Text 3"/>
    <w:basedOn w:val="Navaden"/>
    <w:link w:val="Telobesedila3Znak"/>
    <w:uiPriority w:val="99"/>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Telobesedila3Znak">
    <w:name w:val="Telo besedila 3 Znak"/>
    <w:basedOn w:val="Privzetapisavaodstavka"/>
    <w:link w:val="Telobesedila3"/>
    <w:uiPriority w:val="99"/>
    <w:semiHidden/>
    <w:locked/>
    <w:rsid w:val="008A5768"/>
    <w:rPr>
      <w:rFonts w:cs="Times New Roman"/>
      <w:sz w:val="16"/>
      <w:szCs w:val="16"/>
    </w:rPr>
  </w:style>
  <w:style w:type="character" w:styleId="Hiperpovezava">
    <w:name w:val="Hyperlink"/>
    <w:basedOn w:val="Privzetapisavaodstavka"/>
    <w:uiPriority w:val="99"/>
    <w:rsid w:val="002A4E44"/>
    <w:rPr>
      <w:rFonts w:cs="Times New Roman"/>
      <w:color w:val="0000FF"/>
      <w:u w:val="single"/>
    </w:rPr>
  </w:style>
  <w:style w:type="paragraph" w:customStyle="1" w:styleId="BodyText31">
    <w:name w:val="Body Text 31"/>
    <w:basedOn w:val="Navaden"/>
    <w:uiPriority w:val="99"/>
    <w:rsid w:val="002A4E44"/>
    <w:pPr>
      <w:jc w:val="both"/>
    </w:pPr>
    <w:rPr>
      <w:b/>
      <w:szCs w:val="20"/>
    </w:rPr>
  </w:style>
  <w:style w:type="paragraph" w:customStyle="1" w:styleId="MSSodmik">
    <w:name w:val="MSS_odmik"/>
    <w:basedOn w:val="Navaden"/>
    <w:uiPriority w:val="99"/>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rsid w:val="002A4E44"/>
    <w:pPr>
      <w:jc w:val="both"/>
    </w:pPr>
    <w:rPr>
      <w:szCs w:val="20"/>
      <w:lang w:val="en-GB"/>
    </w:rPr>
  </w:style>
  <w:style w:type="paragraph" w:styleId="Napis">
    <w:name w:val="caption"/>
    <w:basedOn w:val="Navaden"/>
    <w:next w:val="Navaden"/>
    <w:uiPriority w:val="99"/>
    <w:qFormat/>
    <w:rsid w:val="002A4E44"/>
    <w:pPr>
      <w:overflowPunct w:val="0"/>
      <w:autoSpaceDE w:val="0"/>
      <w:autoSpaceDN w:val="0"/>
      <w:adjustRightInd w:val="0"/>
      <w:textAlignment w:val="baseline"/>
    </w:pPr>
    <w:rPr>
      <w:rFonts w:ascii="Arial" w:hAnsi="Arial" w:cs="Arial"/>
      <w:i/>
      <w:iCs/>
      <w:sz w:val="20"/>
      <w:szCs w:val="20"/>
    </w:rPr>
  </w:style>
  <w:style w:type="paragraph" w:customStyle="1" w:styleId="BodyText22">
    <w:name w:val="Body Text 22"/>
    <w:basedOn w:val="Navaden"/>
    <w:uiPriority w:val="99"/>
    <w:rsid w:val="002A4E44"/>
    <w:rPr>
      <w:b/>
      <w:i/>
      <w:szCs w:val="20"/>
    </w:rPr>
  </w:style>
  <w:style w:type="paragraph" w:styleId="Telobesedila2">
    <w:name w:val="Body Text 2"/>
    <w:basedOn w:val="Navaden"/>
    <w:link w:val="Telobesedila2Znak"/>
    <w:uiPriority w:val="99"/>
    <w:rsid w:val="004437D6"/>
    <w:pPr>
      <w:ind w:left="-426" w:firstLine="29"/>
      <w:jc w:val="both"/>
    </w:pPr>
    <w:rPr>
      <w:szCs w:val="20"/>
    </w:rPr>
  </w:style>
  <w:style w:type="character" w:customStyle="1" w:styleId="Telobesedila2Znak">
    <w:name w:val="Telo besedila 2 Znak"/>
    <w:basedOn w:val="Privzetapisavaodstavka"/>
    <w:link w:val="Telobesedila2"/>
    <w:uiPriority w:val="99"/>
    <w:semiHidden/>
    <w:locked/>
    <w:rsid w:val="008A5768"/>
    <w:rPr>
      <w:rFonts w:cs="Times New Roman"/>
      <w:sz w:val="24"/>
      <w:szCs w:val="24"/>
    </w:rPr>
  </w:style>
  <w:style w:type="character" w:styleId="Sprotnaopomba-sklic">
    <w:name w:val="footnote reference"/>
    <w:basedOn w:val="Privzetapisavaodstavka"/>
    <w:uiPriority w:val="99"/>
    <w:semiHidden/>
    <w:rsid w:val="002A4E44"/>
    <w:rPr>
      <w:rFonts w:cs="Times New Roman"/>
      <w:vertAlign w:val="superscript"/>
    </w:rPr>
  </w:style>
  <w:style w:type="paragraph" w:styleId="Sprotnaopomba-besedilo">
    <w:name w:val="footnote text"/>
    <w:basedOn w:val="Navaden"/>
    <w:link w:val="Sprotnaopomba-besediloZnak"/>
    <w:uiPriority w:val="99"/>
    <w:semiHidden/>
    <w:rsid w:val="002A4E44"/>
    <w:pPr>
      <w:jc w:val="both"/>
    </w:pPr>
    <w:rPr>
      <w:sz w:val="20"/>
      <w:szCs w:val="20"/>
      <w:lang w:val="en-GB"/>
    </w:rPr>
  </w:style>
  <w:style w:type="character" w:customStyle="1" w:styleId="Sprotnaopomba-besediloZnak">
    <w:name w:val="Sprotna opomba - besedilo Znak"/>
    <w:basedOn w:val="Privzetapisavaodstavka"/>
    <w:link w:val="Sprotnaopomba-besedilo"/>
    <w:uiPriority w:val="99"/>
    <w:semiHidden/>
    <w:locked/>
    <w:rsid w:val="008A5768"/>
    <w:rPr>
      <w:rFonts w:cs="Times New Roman"/>
      <w:sz w:val="20"/>
      <w:szCs w:val="20"/>
    </w:rPr>
  </w:style>
  <w:style w:type="character" w:styleId="tevilkastrani">
    <w:name w:val="page number"/>
    <w:basedOn w:val="Privzetapisavaodstavka"/>
    <w:uiPriority w:val="99"/>
    <w:rsid w:val="002A4E44"/>
    <w:rPr>
      <w:rFonts w:cs="Times New Roman"/>
    </w:rPr>
  </w:style>
  <w:style w:type="paragraph" w:styleId="Noga">
    <w:name w:val="footer"/>
    <w:basedOn w:val="Navaden"/>
    <w:link w:val="Nog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FooterChar">
    <w:name w:val="Footer Char"/>
    <w:basedOn w:val="Privzetapisavaodstavka"/>
    <w:uiPriority w:val="99"/>
    <w:semiHidden/>
    <w:locked/>
    <w:rsid w:val="008A5768"/>
    <w:rPr>
      <w:rFonts w:cs="Times New Roman"/>
      <w:sz w:val="24"/>
      <w:szCs w:val="24"/>
    </w:rPr>
  </w:style>
  <w:style w:type="character" w:customStyle="1" w:styleId="NogaZnak">
    <w:name w:val="Noga Znak"/>
    <w:link w:val="Noga"/>
    <w:uiPriority w:val="99"/>
    <w:semiHidden/>
    <w:locked/>
    <w:rsid w:val="00E843D8"/>
    <w:rPr>
      <w:rFonts w:ascii="HelveticaNeue Light" w:hAnsi="HelveticaNeue Light"/>
      <w:sz w:val="22"/>
      <w:lang w:val="sl-SI" w:eastAsia="sl-SI"/>
    </w:rPr>
  </w:style>
  <w:style w:type="paragraph" w:customStyle="1" w:styleId="Znak">
    <w:name w:val="Znak"/>
    <w:basedOn w:val="Navaden"/>
    <w:uiPriority w:val="99"/>
    <w:rsid w:val="002A4E44"/>
    <w:pPr>
      <w:spacing w:after="160" w:line="240" w:lineRule="exact"/>
    </w:pPr>
    <w:rPr>
      <w:rFonts w:ascii="Tahoma" w:hAnsi="Tahoma"/>
      <w:sz w:val="20"/>
      <w:szCs w:val="20"/>
      <w:lang w:val="en-US" w:eastAsia="en-US"/>
    </w:rPr>
  </w:style>
  <w:style w:type="paragraph" w:customStyle="1" w:styleId="Point0">
    <w:name w:val="Point 0"/>
    <w:basedOn w:val="Navaden"/>
    <w:uiPriority w:val="99"/>
    <w:rsid w:val="002A4E44"/>
    <w:pPr>
      <w:spacing w:before="120" w:after="120"/>
      <w:ind w:left="850" w:hanging="850"/>
      <w:jc w:val="both"/>
    </w:pPr>
  </w:style>
  <w:style w:type="paragraph" w:styleId="Besedilooblaka">
    <w:name w:val="Balloon Text"/>
    <w:basedOn w:val="Navaden"/>
    <w:link w:val="BesedilooblakaZnak"/>
    <w:uiPriority w:val="99"/>
    <w:semiHidden/>
    <w:rsid w:val="002A4E44"/>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8A5768"/>
    <w:rPr>
      <w:rFonts w:cs="Times New Roman"/>
      <w:sz w:val="2"/>
    </w:rPr>
  </w:style>
  <w:style w:type="table" w:styleId="Tabelamrea">
    <w:name w:val="Table Grid"/>
    <w:basedOn w:val="Navadnatabela"/>
    <w:uiPriority w:val="99"/>
    <w:rsid w:val="003F412F"/>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rsid w:val="002A4E44"/>
    <w:rPr>
      <w:rFonts w:cs="Times New Roman"/>
      <w:sz w:val="16"/>
    </w:rPr>
  </w:style>
  <w:style w:type="paragraph" w:styleId="Pripombabesedilo">
    <w:name w:val="annotation text"/>
    <w:basedOn w:val="Navaden"/>
    <w:link w:val="PripombabesediloZnak"/>
    <w:uiPriority w:val="99"/>
    <w:semiHidden/>
    <w:rsid w:val="002A4E44"/>
    <w:rPr>
      <w:sz w:val="20"/>
      <w:szCs w:val="20"/>
    </w:rPr>
  </w:style>
  <w:style w:type="character" w:customStyle="1" w:styleId="PripombabesediloZnak">
    <w:name w:val="Pripomba – besedilo Znak"/>
    <w:basedOn w:val="Privzetapisavaodstavka"/>
    <w:link w:val="Pripombabesedilo"/>
    <w:uiPriority w:val="99"/>
    <w:semiHidden/>
    <w:locked/>
    <w:rsid w:val="008A5768"/>
    <w:rPr>
      <w:rFonts w:cs="Times New Roman"/>
      <w:sz w:val="20"/>
      <w:szCs w:val="20"/>
    </w:rPr>
  </w:style>
  <w:style w:type="paragraph" w:styleId="Zadevapripombe">
    <w:name w:val="annotation subject"/>
    <w:basedOn w:val="Pripombabesedilo"/>
    <w:next w:val="Pripombabesedilo"/>
    <w:link w:val="ZadevapripombeZnak"/>
    <w:uiPriority w:val="99"/>
    <w:semiHidden/>
    <w:rsid w:val="002A4E44"/>
    <w:rPr>
      <w:b/>
      <w:bCs/>
    </w:rPr>
  </w:style>
  <w:style w:type="character" w:customStyle="1" w:styleId="ZadevapripombeZnak">
    <w:name w:val="Zadeva pripombe Znak"/>
    <w:basedOn w:val="PripombabesediloZnak"/>
    <w:link w:val="Zadevapripombe"/>
    <w:uiPriority w:val="99"/>
    <w:semiHidden/>
    <w:locked/>
    <w:rsid w:val="008A5768"/>
    <w:rPr>
      <w:rFonts w:cs="Times New Roman"/>
      <w:b/>
      <w:bCs/>
      <w:sz w:val="20"/>
      <w:szCs w:val="20"/>
    </w:rPr>
  </w:style>
  <w:style w:type="paragraph" w:styleId="Navadensplet">
    <w:name w:val="Normal (Web)"/>
    <w:basedOn w:val="Navaden"/>
    <w:uiPriority w:val="99"/>
    <w:rsid w:val="002A4E44"/>
    <w:pPr>
      <w:spacing w:before="100" w:beforeAutospacing="1" w:after="100" w:afterAutospacing="1"/>
    </w:pPr>
    <w:rPr>
      <w:rFonts w:ascii="Verdana" w:hAnsi="Verdana"/>
      <w:color w:val="333333"/>
      <w:sz w:val="17"/>
      <w:szCs w:val="17"/>
    </w:rPr>
  </w:style>
  <w:style w:type="paragraph" w:customStyle="1" w:styleId="datumtevilka">
    <w:name w:val="datum številka"/>
    <w:basedOn w:val="Navaden"/>
    <w:uiPriority w:val="99"/>
    <w:rsid w:val="00BF42D0"/>
    <w:pPr>
      <w:tabs>
        <w:tab w:val="left" w:pos="1701"/>
      </w:tabs>
      <w:spacing w:line="260" w:lineRule="exact"/>
    </w:pPr>
    <w:rPr>
      <w:rFonts w:ascii="Arial" w:hAnsi="Arial"/>
      <w:noProof/>
      <w:sz w:val="20"/>
      <w:szCs w:val="20"/>
    </w:rPr>
  </w:style>
  <w:style w:type="paragraph" w:styleId="Telobesedila-zamik">
    <w:name w:val="Body Text Indent"/>
    <w:basedOn w:val="Navaden"/>
    <w:link w:val="Telobesedila-zamikZnak"/>
    <w:uiPriority w:val="99"/>
    <w:rsid w:val="00B40F6B"/>
    <w:pPr>
      <w:spacing w:after="120"/>
      <w:ind w:left="283"/>
    </w:pPr>
  </w:style>
  <w:style w:type="character" w:customStyle="1" w:styleId="Telobesedila-zamikZnak">
    <w:name w:val="Telo besedila - zamik Znak"/>
    <w:basedOn w:val="Privzetapisavaodstavka"/>
    <w:link w:val="Telobesedila-zamik"/>
    <w:uiPriority w:val="99"/>
    <w:semiHidden/>
    <w:locked/>
    <w:rsid w:val="008A5768"/>
    <w:rPr>
      <w:rFonts w:cs="Times New Roman"/>
      <w:sz w:val="24"/>
      <w:szCs w:val="24"/>
    </w:rPr>
  </w:style>
  <w:style w:type="paragraph" w:styleId="Telobesedila-zamik3">
    <w:name w:val="Body Text Indent 3"/>
    <w:basedOn w:val="Navaden"/>
    <w:link w:val="Telobesedila-zamik3Znak"/>
    <w:uiPriority w:val="99"/>
    <w:rsid w:val="004437D6"/>
    <w:pPr>
      <w:overflowPunct w:val="0"/>
      <w:autoSpaceDE w:val="0"/>
      <w:autoSpaceDN w:val="0"/>
      <w:adjustRightInd w:val="0"/>
      <w:ind w:left="720"/>
      <w:jc w:val="both"/>
      <w:textAlignment w:val="baseline"/>
    </w:pPr>
    <w:rPr>
      <w:szCs w:val="20"/>
    </w:rPr>
  </w:style>
  <w:style w:type="character" w:customStyle="1" w:styleId="Telobesedila-zamik3Znak">
    <w:name w:val="Telo besedila - zamik 3 Znak"/>
    <w:basedOn w:val="Privzetapisavaodstavka"/>
    <w:link w:val="Telobesedila-zamik3"/>
    <w:uiPriority w:val="99"/>
    <w:semiHidden/>
    <w:locked/>
    <w:rsid w:val="008A5768"/>
    <w:rPr>
      <w:rFonts w:cs="Times New Roman"/>
      <w:sz w:val="16"/>
      <w:szCs w:val="16"/>
    </w:rPr>
  </w:style>
  <w:style w:type="paragraph" w:customStyle="1" w:styleId="BodyText32">
    <w:name w:val="Body Text 32"/>
    <w:basedOn w:val="Navaden"/>
    <w:link w:val="BodyText3Znak"/>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BodyText3Znak">
    <w:name w:val="Body Text 3 Znak"/>
    <w:link w:val="BodyText32"/>
    <w:locked/>
    <w:rsid w:val="00E53767"/>
    <w:rPr>
      <w:sz w:val="24"/>
      <w:lang w:val="sl-SI" w:eastAsia="sl-SI"/>
    </w:rPr>
  </w:style>
  <w:style w:type="character" w:customStyle="1" w:styleId="apple-style-span">
    <w:name w:val="apple-style-span"/>
    <w:basedOn w:val="Privzetapisavaodstavka"/>
    <w:uiPriority w:val="99"/>
    <w:rsid w:val="00E53767"/>
    <w:rPr>
      <w:rFonts w:cs="Times New Roman"/>
    </w:rPr>
  </w:style>
  <w:style w:type="paragraph" w:styleId="Golobesedilo">
    <w:name w:val="Plain Text"/>
    <w:basedOn w:val="Navaden"/>
    <w:link w:val="GolobesediloZnak"/>
    <w:uiPriority w:val="99"/>
    <w:rsid w:val="004437D6"/>
    <w:pPr>
      <w:widowControl w:val="0"/>
    </w:pPr>
    <w:rPr>
      <w:sz w:val="20"/>
      <w:szCs w:val="20"/>
    </w:rPr>
  </w:style>
  <w:style w:type="character" w:customStyle="1" w:styleId="GolobesediloZnak">
    <w:name w:val="Golo besedilo Znak"/>
    <w:basedOn w:val="Privzetapisavaodstavka"/>
    <w:link w:val="Golobesedilo"/>
    <w:uiPriority w:val="99"/>
    <w:semiHidden/>
    <w:locked/>
    <w:rsid w:val="008A5768"/>
    <w:rPr>
      <w:rFonts w:ascii="Courier New" w:hAnsi="Courier New" w:cs="Courier New"/>
      <w:sz w:val="20"/>
      <w:szCs w:val="20"/>
    </w:rPr>
  </w:style>
  <w:style w:type="table" w:customStyle="1" w:styleId="Tabela-mrea1">
    <w:name w:val="Tabela - mreža1"/>
    <w:uiPriority w:val="99"/>
    <w:rsid w:val="004437D6"/>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ZnakCharZnakZnakZnak">
    <w:name w:val="Char Znak Znak Char Znak Znak Znak"/>
    <w:basedOn w:val="Navaden"/>
    <w:uiPriority w:val="99"/>
    <w:rsid w:val="004437D6"/>
    <w:pPr>
      <w:spacing w:after="160" w:line="240" w:lineRule="exact"/>
    </w:pPr>
    <w:rPr>
      <w:rFonts w:ascii="Tahoma" w:hAnsi="Tahoma"/>
      <w:sz w:val="20"/>
      <w:szCs w:val="20"/>
      <w:lang w:val="en-US" w:eastAsia="en-US"/>
    </w:rPr>
  </w:style>
  <w:style w:type="character" w:styleId="Krepko">
    <w:name w:val="Strong"/>
    <w:basedOn w:val="Privzetapisavaodstavka"/>
    <w:uiPriority w:val="99"/>
    <w:qFormat/>
    <w:rsid w:val="004437D6"/>
    <w:rPr>
      <w:rFonts w:cs="Times New Roman"/>
      <w:b/>
    </w:rPr>
  </w:style>
  <w:style w:type="paragraph" w:customStyle="1" w:styleId="ZnakCharCharZnak">
    <w:name w:val="Znak Char Char Znak"/>
    <w:basedOn w:val="Navaden"/>
    <w:uiPriority w:val="99"/>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link w:val="Telobesedila-zamik2Znak"/>
    <w:uiPriority w:val="99"/>
    <w:rsid w:val="004437D6"/>
    <w:pPr>
      <w:spacing w:after="120" w:line="480" w:lineRule="auto"/>
      <w:ind w:left="283"/>
    </w:pPr>
  </w:style>
  <w:style w:type="character" w:customStyle="1" w:styleId="Telobesedila-zamik2Znak">
    <w:name w:val="Telo besedila - zamik 2 Znak"/>
    <w:basedOn w:val="Privzetapisavaodstavka"/>
    <w:link w:val="Telobesedila-zamik2"/>
    <w:uiPriority w:val="99"/>
    <w:semiHidden/>
    <w:locked/>
    <w:rsid w:val="008A5768"/>
    <w:rPr>
      <w:rFonts w:cs="Times New Roman"/>
      <w:sz w:val="24"/>
      <w:szCs w:val="24"/>
    </w:rPr>
  </w:style>
  <w:style w:type="paragraph" w:styleId="Podnaslov">
    <w:name w:val="Subtitle"/>
    <w:basedOn w:val="Navaden"/>
    <w:link w:val="PodnaslovZnak"/>
    <w:uiPriority w:val="99"/>
    <w:qFormat/>
    <w:rsid w:val="004437D6"/>
    <w:pPr>
      <w:overflowPunct w:val="0"/>
      <w:autoSpaceDE w:val="0"/>
      <w:autoSpaceDN w:val="0"/>
      <w:adjustRightInd w:val="0"/>
      <w:jc w:val="center"/>
      <w:textAlignment w:val="baseline"/>
    </w:pPr>
    <w:rPr>
      <w:rFonts w:ascii="Arial" w:hAnsi="Arial" w:cs="Arial"/>
      <w:bCs/>
      <w:i/>
      <w:iCs/>
      <w:sz w:val="32"/>
      <w:szCs w:val="20"/>
      <w:u w:val="single"/>
    </w:rPr>
  </w:style>
  <w:style w:type="character" w:customStyle="1" w:styleId="PodnaslovZnak">
    <w:name w:val="Podnaslov Znak"/>
    <w:basedOn w:val="Privzetapisavaodstavka"/>
    <w:link w:val="Podnaslov"/>
    <w:uiPriority w:val="99"/>
    <w:locked/>
    <w:rsid w:val="008A5768"/>
    <w:rPr>
      <w:rFonts w:ascii="Cambria" w:hAnsi="Cambria" w:cs="Times New Roman"/>
      <w:sz w:val="24"/>
      <w:szCs w:val="24"/>
    </w:rPr>
  </w:style>
  <w:style w:type="paragraph" w:customStyle="1" w:styleId="BodyText21">
    <w:name w:val="Body Text 21"/>
    <w:basedOn w:val="Navaden"/>
    <w:uiPriority w:val="99"/>
    <w:rsid w:val="004437D6"/>
    <w:pPr>
      <w:spacing w:after="120" w:line="480" w:lineRule="auto"/>
    </w:pPr>
    <w:rPr>
      <w:sz w:val="20"/>
      <w:szCs w:val="20"/>
    </w:rPr>
  </w:style>
  <w:style w:type="paragraph" w:customStyle="1" w:styleId="ZnakCharCharChar">
    <w:name w:val="Znak Char Char Char"/>
    <w:basedOn w:val="Navaden"/>
    <w:uiPriority w:val="99"/>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rsid w:val="004437D6"/>
    <w:pPr>
      <w:spacing w:after="160" w:line="240" w:lineRule="exact"/>
    </w:pPr>
    <w:rPr>
      <w:rFonts w:ascii="Tahoma" w:hAnsi="Tahoma"/>
      <w:sz w:val="20"/>
      <w:szCs w:val="20"/>
      <w:lang w:val="en-US" w:eastAsia="en-US"/>
    </w:rPr>
  </w:style>
  <w:style w:type="paragraph" w:styleId="Odstavekseznama">
    <w:name w:val="List Paragraph"/>
    <w:basedOn w:val="Navaden"/>
    <w:uiPriority w:val="34"/>
    <w:qFormat/>
    <w:rsid w:val="004437D6"/>
    <w:pPr>
      <w:ind w:left="720"/>
    </w:pPr>
  </w:style>
  <w:style w:type="paragraph" w:customStyle="1" w:styleId="bodytext">
    <w:name w:val="bodytext"/>
    <w:basedOn w:val="Navaden"/>
    <w:uiPriority w:val="99"/>
    <w:rsid w:val="004437D6"/>
    <w:pPr>
      <w:spacing w:before="100" w:beforeAutospacing="1" w:after="100" w:afterAutospacing="1"/>
    </w:pPr>
  </w:style>
  <w:style w:type="paragraph" w:customStyle="1" w:styleId="Slog1">
    <w:name w:val="Slog1"/>
    <w:uiPriority w:val="99"/>
    <w:rsid w:val="004437D6"/>
    <w:rPr>
      <w:rFonts w:ascii="Arial" w:hAnsi="Arial" w:cs="Arial"/>
      <w:kern w:val="28"/>
      <w:lang w:val="en-GB"/>
    </w:rPr>
  </w:style>
  <w:style w:type="paragraph" w:customStyle="1" w:styleId="Znak1">
    <w:name w:val="Znak1"/>
    <w:basedOn w:val="Navaden"/>
    <w:uiPriority w:val="99"/>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rsid w:val="00F410C6"/>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uiPriority w:val="99"/>
    <w:semiHidden/>
    <w:locked/>
    <w:rsid w:val="008A5768"/>
    <w:rPr>
      <w:rFonts w:cs="Times New Roman"/>
      <w:sz w:val="2"/>
    </w:rPr>
  </w:style>
  <w:style w:type="character" w:styleId="SledenaHiperpovezava">
    <w:name w:val="FollowedHyperlink"/>
    <w:basedOn w:val="Privzetapisavaodstavka"/>
    <w:uiPriority w:val="99"/>
    <w:rsid w:val="004E7A04"/>
    <w:rPr>
      <w:rFonts w:cs="Times New Roman"/>
      <w:color w:val="800080"/>
      <w:u w:val="single"/>
    </w:rPr>
  </w:style>
  <w:style w:type="paragraph" w:customStyle="1" w:styleId="BodyText25">
    <w:name w:val="Body Text 25"/>
    <w:basedOn w:val="Navaden"/>
    <w:uiPriority w:val="99"/>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character" w:customStyle="1" w:styleId="SZnak">
    <w:name w:val="S Znak"/>
    <w:link w:val="S"/>
    <w:uiPriority w:val="99"/>
    <w:locked/>
    <w:rsid w:val="00EF22EB"/>
    <w:rPr>
      <w:sz w:val="24"/>
      <w:lang w:val="en-GB" w:eastAsia="sl-SI"/>
    </w:rPr>
  </w:style>
  <w:style w:type="character" w:customStyle="1" w:styleId="ZnakZnak">
    <w:name w:val="Znak Znak"/>
    <w:uiPriority w:val="99"/>
    <w:rsid w:val="00B9546E"/>
    <w:rPr>
      <w:rFonts w:ascii="Tahoma" w:hAnsi="Tahoma"/>
      <w:sz w:val="16"/>
      <w:lang w:val="en-US" w:eastAsia="en-US"/>
    </w:rPr>
  </w:style>
  <w:style w:type="paragraph" w:customStyle="1" w:styleId="ZADEVA">
    <w:name w:val="ZADEVA"/>
    <w:basedOn w:val="Navaden"/>
    <w:uiPriority w:val="99"/>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rsid w:val="00B9546E"/>
    <w:pPr>
      <w:tabs>
        <w:tab w:val="left" w:pos="3402"/>
      </w:tabs>
      <w:spacing w:after="200" w:line="276" w:lineRule="auto"/>
    </w:pPr>
    <w:rPr>
      <w:rFonts w:ascii="Calibri" w:hAnsi="Calibri"/>
      <w:sz w:val="22"/>
      <w:szCs w:val="22"/>
      <w:lang w:val="it-IT" w:eastAsia="en-US"/>
    </w:rPr>
  </w:style>
  <w:style w:type="character" w:customStyle="1" w:styleId="ZnakZnak2">
    <w:name w:val="Znak Znak2"/>
    <w:uiPriority w:val="99"/>
    <w:rsid w:val="00B9546E"/>
    <w:rPr>
      <w:rFonts w:ascii="Arial" w:hAnsi="Arial"/>
      <w:sz w:val="24"/>
      <w:lang w:val="en-US" w:eastAsia="en-US"/>
    </w:rPr>
  </w:style>
  <w:style w:type="character" w:customStyle="1" w:styleId="ZnakZnak1">
    <w:name w:val="Znak Znak1"/>
    <w:uiPriority w:val="99"/>
    <w:rsid w:val="00B9546E"/>
    <w:rPr>
      <w:rFonts w:ascii="Arial" w:hAnsi="Arial"/>
      <w:sz w:val="24"/>
      <w:lang w:val="en-US" w:eastAsia="en-US"/>
    </w:rPr>
  </w:style>
  <w:style w:type="character" w:customStyle="1" w:styleId="BodyText3ZnakZnak">
    <w:name w:val="Body Text 3 Znak Znak"/>
    <w:uiPriority w:val="99"/>
    <w:locked/>
    <w:rsid w:val="00236BB8"/>
    <w:rPr>
      <w:sz w:val="24"/>
      <w:szCs w:val="24"/>
      <w:lang w:val="sl-SI" w:eastAsia="sl-SI"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93709">
      <w:marLeft w:val="0"/>
      <w:marRight w:val="0"/>
      <w:marTop w:val="0"/>
      <w:marBottom w:val="0"/>
      <w:divBdr>
        <w:top w:val="none" w:sz="0" w:space="0" w:color="auto"/>
        <w:left w:val="none" w:sz="0" w:space="0" w:color="auto"/>
        <w:bottom w:val="none" w:sz="0" w:space="0" w:color="auto"/>
        <w:right w:val="none" w:sz="0" w:space="0" w:color="auto"/>
      </w:divBdr>
    </w:div>
    <w:div w:id="869993710">
      <w:marLeft w:val="0"/>
      <w:marRight w:val="0"/>
      <w:marTop w:val="0"/>
      <w:marBottom w:val="0"/>
      <w:divBdr>
        <w:top w:val="none" w:sz="0" w:space="0" w:color="auto"/>
        <w:left w:val="none" w:sz="0" w:space="0" w:color="auto"/>
        <w:bottom w:val="none" w:sz="0" w:space="0" w:color="auto"/>
        <w:right w:val="none" w:sz="0" w:space="0" w:color="auto"/>
      </w:divBdr>
      <w:divsChild>
        <w:div w:id="869993720">
          <w:marLeft w:val="0"/>
          <w:marRight w:val="0"/>
          <w:marTop w:val="0"/>
          <w:marBottom w:val="0"/>
          <w:divBdr>
            <w:top w:val="none" w:sz="0" w:space="0" w:color="auto"/>
            <w:left w:val="none" w:sz="0" w:space="0" w:color="auto"/>
            <w:bottom w:val="none" w:sz="0" w:space="0" w:color="auto"/>
            <w:right w:val="none" w:sz="0" w:space="0" w:color="auto"/>
          </w:divBdr>
          <w:divsChild>
            <w:div w:id="869993714">
              <w:marLeft w:val="0"/>
              <w:marRight w:val="0"/>
              <w:marTop w:val="0"/>
              <w:marBottom w:val="0"/>
              <w:divBdr>
                <w:top w:val="none" w:sz="0" w:space="0" w:color="auto"/>
                <w:left w:val="none" w:sz="0" w:space="0" w:color="auto"/>
                <w:bottom w:val="none" w:sz="0" w:space="0" w:color="auto"/>
                <w:right w:val="none" w:sz="0" w:space="0" w:color="auto"/>
              </w:divBdr>
              <w:divsChild>
                <w:div w:id="869993723">
                  <w:marLeft w:val="0"/>
                  <w:marRight w:val="0"/>
                  <w:marTop w:val="0"/>
                  <w:marBottom w:val="0"/>
                  <w:divBdr>
                    <w:top w:val="none" w:sz="0" w:space="0" w:color="auto"/>
                    <w:left w:val="none" w:sz="0" w:space="0" w:color="auto"/>
                    <w:bottom w:val="none" w:sz="0" w:space="0" w:color="auto"/>
                    <w:right w:val="none" w:sz="0" w:space="0" w:color="auto"/>
                  </w:divBdr>
                  <w:divsChild>
                    <w:div w:id="8699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11">
      <w:marLeft w:val="0"/>
      <w:marRight w:val="0"/>
      <w:marTop w:val="0"/>
      <w:marBottom w:val="0"/>
      <w:divBdr>
        <w:top w:val="none" w:sz="0" w:space="0" w:color="auto"/>
        <w:left w:val="none" w:sz="0" w:space="0" w:color="auto"/>
        <w:bottom w:val="none" w:sz="0" w:space="0" w:color="auto"/>
        <w:right w:val="none" w:sz="0" w:space="0" w:color="auto"/>
      </w:divBdr>
    </w:div>
    <w:div w:id="869993717">
      <w:marLeft w:val="0"/>
      <w:marRight w:val="0"/>
      <w:marTop w:val="0"/>
      <w:marBottom w:val="0"/>
      <w:divBdr>
        <w:top w:val="none" w:sz="0" w:space="0" w:color="auto"/>
        <w:left w:val="none" w:sz="0" w:space="0" w:color="auto"/>
        <w:bottom w:val="none" w:sz="0" w:space="0" w:color="auto"/>
        <w:right w:val="none" w:sz="0" w:space="0" w:color="auto"/>
      </w:divBdr>
    </w:div>
    <w:div w:id="869993718">
      <w:marLeft w:val="0"/>
      <w:marRight w:val="0"/>
      <w:marTop w:val="0"/>
      <w:marBottom w:val="0"/>
      <w:divBdr>
        <w:top w:val="none" w:sz="0" w:space="0" w:color="auto"/>
        <w:left w:val="none" w:sz="0" w:space="0" w:color="auto"/>
        <w:bottom w:val="none" w:sz="0" w:space="0" w:color="auto"/>
        <w:right w:val="none" w:sz="0" w:space="0" w:color="auto"/>
      </w:divBdr>
      <w:divsChild>
        <w:div w:id="869993722">
          <w:marLeft w:val="0"/>
          <w:marRight w:val="0"/>
          <w:marTop w:val="0"/>
          <w:marBottom w:val="0"/>
          <w:divBdr>
            <w:top w:val="none" w:sz="0" w:space="0" w:color="auto"/>
            <w:left w:val="none" w:sz="0" w:space="0" w:color="auto"/>
            <w:bottom w:val="none" w:sz="0" w:space="0" w:color="auto"/>
            <w:right w:val="none" w:sz="0" w:space="0" w:color="auto"/>
          </w:divBdr>
          <w:divsChild>
            <w:div w:id="869993713">
              <w:marLeft w:val="0"/>
              <w:marRight w:val="0"/>
              <w:marTop w:val="0"/>
              <w:marBottom w:val="0"/>
              <w:divBdr>
                <w:top w:val="none" w:sz="0" w:space="0" w:color="auto"/>
                <w:left w:val="none" w:sz="0" w:space="0" w:color="auto"/>
                <w:bottom w:val="none" w:sz="0" w:space="0" w:color="auto"/>
                <w:right w:val="none" w:sz="0" w:space="0" w:color="auto"/>
              </w:divBdr>
              <w:divsChild>
                <w:div w:id="869993716">
                  <w:marLeft w:val="0"/>
                  <w:marRight w:val="0"/>
                  <w:marTop w:val="0"/>
                  <w:marBottom w:val="0"/>
                  <w:divBdr>
                    <w:top w:val="none" w:sz="0" w:space="0" w:color="auto"/>
                    <w:left w:val="none" w:sz="0" w:space="0" w:color="auto"/>
                    <w:bottom w:val="none" w:sz="0" w:space="0" w:color="auto"/>
                    <w:right w:val="none" w:sz="0" w:space="0" w:color="auto"/>
                  </w:divBdr>
                  <w:divsChild>
                    <w:div w:id="869993712">
                      <w:marLeft w:val="0"/>
                      <w:marRight w:val="0"/>
                      <w:marTop w:val="0"/>
                      <w:marBottom w:val="0"/>
                      <w:divBdr>
                        <w:top w:val="none" w:sz="0" w:space="0" w:color="auto"/>
                        <w:left w:val="none" w:sz="0" w:space="0" w:color="auto"/>
                        <w:bottom w:val="none" w:sz="0" w:space="0" w:color="auto"/>
                        <w:right w:val="none" w:sz="0" w:space="0" w:color="auto"/>
                      </w:divBdr>
                    </w:div>
                    <w:div w:id="8699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adni-list.si/1/objava.jsp?sop=2009-01-4372" TargetMode="External"/><Relationship Id="rId18" Type="http://schemas.openxmlformats.org/officeDocument/2006/relationships/hyperlink" Target="http://www.uradni-list.si/1/objava.jsp?sop=2007-01-4690" TargetMode="External"/><Relationship Id="rId26" Type="http://schemas.openxmlformats.org/officeDocument/2006/relationships/footer" Target="footer3.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oim.gov.si/si/o_uradu/javne_objave/javni_razpisi/"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uradni-list.si/1/objava.jsp?sop=2008-01-2615" TargetMode="External"/><Relationship Id="rId17" Type="http://schemas.openxmlformats.org/officeDocument/2006/relationships/hyperlink" Target="http://www.uradni-list.si/1/objava.jsp?sop=2013-01-3677" TargetMode="External"/><Relationship Id="rId25" Type="http://schemas.openxmlformats.org/officeDocument/2006/relationships/footer" Target="footer2.xml"/><Relationship Id="rId33" Type="http://schemas.openxmlformats.org/officeDocument/2006/relationships/footer" Target="footer8.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uradni-list.si/1/objava.jsp?sop=2013-21-0433" TargetMode="External"/><Relationship Id="rId20" Type="http://schemas.openxmlformats.org/officeDocument/2006/relationships/hyperlink" Target="http://www.uoim.gov.si"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7-01-5700" TargetMode="External"/><Relationship Id="rId24" Type="http://schemas.openxmlformats.org/officeDocument/2006/relationships/footer" Target="footer1.xml"/><Relationship Id="rId32" Type="http://schemas.openxmlformats.org/officeDocument/2006/relationships/footer" Target="footer7.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11-01-0449" TargetMode="External"/><Relationship Id="rId23" Type="http://schemas.openxmlformats.org/officeDocument/2006/relationships/header" Target="header1.xml"/><Relationship Id="rId28" Type="http://schemas.openxmlformats.org/officeDocument/2006/relationships/header" Target="header2.xml"/><Relationship Id="rId36" Type="http://schemas.openxmlformats.org/officeDocument/2006/relationships/footer" Target="footer10.xml"/><Relationship Id="rId10" Type="http://schemas.openxmlformats.org/officeDocument/2006/relationships/hyperlink" Target="http://www.uradni-list.si/1/objava.jsp?sop=2007-01-2694" TargetMode="External"/><Relationship Id="rId19" Type="http://schemas.openxmlformats.org/officeDocument/2006/relationships/hyperlink" Target="http://www.uradni-list.si/1/objava.jsp?sop=2011-01-0450"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radni-list.si/1/objava.jsp?sop=2013-01-0109" TargetMode="External"/><Relationship Id="rId22" Type="http://schemas.openxmlformats.org/officeDocument/2006/relationships/hyperlink" Target="mailto:gp.uoim@gov.si" TargetMode="Externa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0078DA9-2778-4988-93E1-185CA444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59</Pages>
  <Words>18188</Words>
  <Characters>116500</Characters>
  <Application>Microsoft Office Word</Application>
  <DocSecurity>0</DocSecurity>
  <Lines>970</Lines>
  <Paragraphs>268</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134420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cp:keywords/>
  <dc:description/>
  <cp:lastModifiedBy>Gregor Škulj</cp:lastModifiedBy>
  <cp:revision>5</cp:revision>
  <cp:lastPrinted>2019-04-25T10:49:00Z</cp:lastPrinted>
  <dcterms:created xsi:type="dcterms:W3CDTF">2019-04-24T13:55:00Z</dcterms:created>
  <dcterms:modified xsi:type="dcterms:W3CDTF">2019-04-25T11:32:00Z</dcterms:modified>
</cp:coreProperties>
</file>